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1" w:name="final-project:-building-a-multithreaded-"/>
    <w:bookmarkEnd w:id="1"/>
    <w:p w14:paraId="3FA12903" w14:textId="4B1B1A64" w:rsidR="00334D3F" w:rsidRDefault="00474068" w:rsidP="003174D2">
      <w:pPr>
        <w:pStyle w:val="TOC1"/>
        <w:rPr>
          <w:rFonts w:asciiTheme="minorHAnsi" w:eastAsiaTheme="minorEastAsia" w:hAnsiTheme="minorHAnsi" w:cstheme="minorBidi"/>
          <w:noProof/>
          <w:lang w:val="en-GB" w:eastAsia="en-GB"/>
        </w:rPr>
      </w:pPr>
      <w:r>
        <w:rPr>
          <w:lang w:eastAsia="en-GB"/>
        </w:rPr>
        <w:fldChar w:fldCharType="begin"/>
      </w:r>
      <w:r>
        <w:rPr>
          <w:lang w:eastAsia="en-GB"/>
        </w:rPr>
        <w:instrText xml:space="preserve"> TOC \o "1-3" \h \z \t "HeadA,1,HeadB,2,HeadC,3" </w:instrText>
      </w:r>
      <w:r>
        <w:rPr>
          <w:lang w:eastAsia="en-GB"/>
        </w:rPr>
        <w:fldChar w:fldCharType="separate"/>
      </w:r>
      <w:hyperlink w:anchor="_Toc107314532" w:history="1">
        <w:r w:rsidR="00334D3F" w:rsidRPr="00C17D57">
          <w:rPr>
            <w:rStyle w:val="Hyperlink"/>
            <w:noProof/>
            <w:lang w:eastAsia="en-GB"/>
          </w:rPr>
          <w:t>Building a Single-Threaded Web Server</w:t>
        </w:r>
        <w:r w:rsidR="00334D3F">
          <w:rPr>
            <w:noProof/>
            <w:webHidden/>
          </w:rPr>
          <w:tab/>
        </w:r>
        <w:r w:rsidR="00334D3F">
          <w:rPr>
            <w:noProof/>
            <w:webHidden/>
          </w:rPr>
          <w:fldChar w:fldCharType="begin"/>
        </w:r>
        <w:r w:rsidR="00334D3F">
          <w:rPr>
            <w:noProof/>
            <w:webHidden/>
          </w:rPr>
          <w:instrText xml:space="preserve"> PAGEREF _Toc107314532 \h </w:instrText>
        </w:r>
        <w:r w:rsidR="00334D3F">
          <w:rPr>
            <w:noProof/>
            <w:webHidden/>
          </w:rPr>
        </w:r>
        <w:r w:rsidR="00334D3F">
          <w:rPr>
            <w:noProof/>
            <w:webHidden/>
          </w:rPr>
          <w:fldChar w:fldCharType="separate"/>
        </w:r>
        <w:r w:rsidR="00334D3F">
          <w:rPr>
            <w:noProof/>
            <w:webHidden/>
          </w:rPr>
          <w:t>3</w:t>
        </w:r>
        <w:r w:rsidR="00334D3F">
          <w:rPr>
            <w:noProof/>
            <w:webHidden/>
          </w:rPr>
          <w:fldChar w:fldCharType="end"/>
        </w:r>
      </w:hyperlink>
    </w:p>
    <w:p w14:paraId="24AF1F93" w14:textId="4285C8D9" w:rsidR="00334D3F" w:rsidRDefault="00000000">
      <w:pPr>
        <w:pStyle w:val="TOC2"/>
        <w:rPr>
          <w:rFonts w:asciiTheme="minorHAnsi" w:eastAsiaTheme="minorEastAsia" w:hAnsiTheme="minorHAnsi" w:cstheme="minorBidi"/>
          <w:noProof/>
          <w:lang w:val="en-GB" w:eastAsia="en-GB"/>
        </w:rPr>
      </w:pPr>
      <w:hyperlink w:anchor="_Toc107314533" w:history="1">
        <w:r w:rsidR="00334D3F" w:rsidRPr="00C17D57">
          <w:rPr>
            <w:rStyle w:val="Hyperlink"/>
            <w:noProof/>
            <w:lang w:eastAsia="en-GB"/>
          </w:rPr>
          <w:t>Listening to the TCP Connection</w:t>
        </w:r>
        <w:r w:rsidR="00334D3F">
          <w:rPr>
            <w:noProof/>
            <w:webHidden/>
          </w:rPr>
          <w:tab/>
        </w:r>
        <w:r w:rsidR="00334D3F">
          <w:rPr>
            <w:noProof/>
            <w:webHidden/>
          </w:rPr>
          <w:fldChar w:fldCharType="begin"/>
        </w:r>
        <w:r w:rsidR="00334D3F">
          <w:rPr>
            <w:noProof/>
            <w:webHidden/>
          </w:rPr>
          <w:instrText xml:space="preserve"> PAGEREF _Toc107314533 \h </w:instrText>
        </w:r>
        <w:r w:rsidR="00334D3F">
          <w:rPr>
            <w:noProof/>
            <w:webHidden/>
          </w:rPr>
        </w:r>
        <w:r w:rsidR="00334D3F">
          <w:rPr>
            <w:noProof/>
            <w:webHidden/>
          </w:rPr>
          <w:fldChar w:fldCharType="separate"/>
        </w:r>
        <w:r w:rsidR="00334D3F">
          <w:rPr>
            <w:noProof/>
            <w:webHidden/>
          </w:rPr>
          <w:t>3</w:t>
        </w:r>
        <w:r w:rsidR="00334D3F">
          <w:rPr>
            <w:noProof/>
            <w:webHidden/>
          </w:rPr>
          <w:fldChar w:fldCharType="end"/>
        </w:r>
      </w:hyperlink>
    </w:p>
    <w:p w14:paraId="6D5B08D1" w14:textId="1C1D18B3" w:rsidR="00334D3F" w:rsidRDefault="00000000">
      <w:pPr>
        <w:pStyle w:val="TOC2"/>
        <w:rPr>
          <w:rFonts w:asciiTheme="minorHAnsi" w:eastAsiaTheme="minorEastAsia" w:hAnsiTheme="minorHAnsi" w:cstheme="minorBidi"/>
          <w:noProof/>
          <w:lang w:val="en-GB" w:eastAsia="en-GB"/>
        </w:rPr>
      </w:pPr>
      <w:hyperlink w:anchor="_Toc107314534" w:history="1">
        <w:r w:rsidR="00334D3F" w:rsidRPr="00C17D57">
          <w:rPr>
            <w:rStyle w:val="Hyperlink"/>
            <w:noProof/>
            <w:lang w:eastAsia="en-GB"/>
          </w:rPr>
          <w:t>Reading the Request</w:t>
        </w:r>
        <w:r w:rsidR="00334D3F">
          <w:rPr>
            <w:noProof/>
            <w:webHidden/>
          </w:rPr>
          <w:tab/>
        </w:r>
        <w:r w:rsidR="00334D3F">
          <w:rPr>
            <w:noProof/>
            <w:webHidden/>
          </w:rPr>
          <w:fldChar w:fldCharType="begin"/>
        </w:r>
        <w:r w:rsidR="00334D3F">
          <w:rPr>
            <w:noProof/>
            <w:webHidden/>
          </w:rPr>
          <w:instrText xml:space="preserve"> PAGEREF _Toc107314534 \h </w:instrText>
        </w:r>
        <w:r w:rsidR="00334D3F">
          <w:rPr>
            <w:noProof/>
            <w:webHidden/>
          </w:rPr>
        </w:r>
        <w:r w:rsidR="00334D3F">
          <w:rPr>
            <w:noProof/>
            <w:webHidden/>
          </w:rPr>
          <w:fldChar w:fldCharType="separate"/>
        </w:r>
        <w:r w:rsidR="00334D3F">
          <w:rPr>
            <w:noProof/>
            <w:webHidden/>
          </w:rPr>
          <w:t>5</w:t>
        </w:r>
        <w:r w:rsidR="00334D3F">
          <w:rPr>
            <w:noProof/>
            <w:webHidden/>
          </w:rPr>
          <w:fldChar w:fldCharType="end"/>
        </w:r>
      </w:hyperlink>
    </w:p>
    <w:p w14:paraId="586E1F87" w14:textId="21B8BF22" w:rsidR="00334D3F" w:rsidRDefault="00000000">
      <w:pPr>
        <w:pStyle w:val="TOC2"/>
        <w:rPr>
          <w:rFonts w:asciiTheme="minorHAnsi" w:eastAsiaTheme="minorEastAsia" w:hAnsiTheme="minorHAnsi" w:cstheme="minorBidi"/>
          <w:noProof/>
          <w:lang w:val="en-GB" w:eastAsia="en-GB"/>
        </w:rPr>
      </w:pPr>
      <w:hyperlink w:anchor="_Toc107314535" w:history="1">
        <w:r w:rsidR="00334D3F" w:rsidRPr="00C17D57">
          <w:rPr>
            <w:rStyle w:val="Hyperlink"/>
            <w:noProof/>
            <w:lang w:eastAsia="en-GB"/>
          </w:rPr>
          <w:t>A Closer Look at an HTTP Request</w:t>
        </w:r>
        <w:r w:rsidR="00334D3F">
          <w:rPr>
            <w:noProof/>
            <w:webHidden/>
          </w:rPr>
          <w:tab/>
        </w:r>
        <w:r w:rsidR="00334D3F">
          <w:rPr>
            <w:noProof/>
            <w:webHidden/>
          </w:rPr>
          <w:fldChar w:fldCharType="begin"/>
        </w:r>
        <w:r w:rsidR="00334D3F">
          <w:rPr>
            <w:noProof/>
            <w:webHidden/>
          </w:rPr>
          <w:instrText xml:space="preserve"> PAGEREF _Toc107314535 \h </w:instrText>
        </w:r>
        <w:r w:rsidR="00334D3F">
          <w:rPr>
            <w:noProof/>
            <w:webHidden/>
          </w:rPr>
        </w:r>
        <w:r w:rsidR="00334D3F">
          <w:rPr>
            <w:noProof/>
            <w:webHidden/>
          </w:rPr>
          <w:fldChar w:fldCharType="separate"/>
        </w:r>
        <w:r w:rsidR="00334D3F">
          <w:rPr>
            <w:noProof/>
            <w:webHidden/>
          </w:rPr>
          <w:t>7</w:t>
        </w:r>
        <w:r w:rsidR="00334D3F">
          <w:rPr>
            <w:noProof/>
            <w:webHidden/>
          </w:rPr>
          <w:fldChar w:fldCharType="end"/>
        </w:r>
      </w:hyperlink>
    </w:p>
    <w:p w14:paraId="13BC6393" w14:textId="4432C3DD" w:rsidR="00334D3F" w:rsidRDefault="00000000">
      <w:pPr>
        <w:pStyle w:val="TOC2"/>
        <w:rPr>
          <w:rFonts w:asciiTheme="minorHAnsi" w:eastAsiaTheme="minorEastAsia" w:hAnsiTheme="minorHAnsi" w:cstheme="minorBidi"/>
          <w:noProof/>
          <w:lang w:val="en-GB" w:eastAsia="en-GB"/>
        </w:rPr>
      </w:pPr>
      <w:hyperlink w:anchor="_Toc107314536" w:history="1">
        <w:r w:rsidR="00334D3F" w:rsidRPr="00C17D57">
          <w:rPr>
            <w:rStyle w:val="Hyperlink"/>
            <w:noProof/>
            <w:lang w:eastAsia="en-GB"/>
          </w:rPr>
          <w:t>Writing a Response</w:t>
        </w:r>
        <w:r w:rsidR="00334D3F">
          <w:rPr>
            <w:noProof/>
            <w:webHidden/>
          </w:rPr>
          <w:tab/>
        </w:r>
        <w:r w:rsidR="00334D3F">
          <w:rPr>
            <w:noProof/>
            <w:webHidden/>
          </w:rPr>
          <w:fldChar w:fldCharType="begin"/>
        </w:r>
        <w:r w:rsidR="00334D3F">
          <w:rPr>
            <w:noProof/>
            <w:webHidden/>
          </w:rPr>
          <w:instrText xml:space="preserve"> PAGEREF _Toc107314536 \h </w:instrText>
        </w:r>
        <w:r w:rsidR="00334D3F">
          <w:rPr>
            <w:noProof/>
            <w:webHidden/>
          </w:rPr>
        </w:r>
        <w:r w:rsidR="00334D3F">
          <w:rPr>
            <w:noProof/>
            <w:webHidden/>
          </w:rPr>
          <w:fldChar w:fldCharType="separate"/>
        </w:r>
        <w:r w:rsidR="00334D3F">
          <w:rPr>
            <w:noProof/>
            <w:webHidden/>
          </w:rPr>
          <w:t>8</w:t>
        </w:r>
        <w:r w:rsidR="00334D3F">
          <w:rPr>
            <w:noProof/>
            <w:webHidden/>
          </w:rPr>
          <w:fldChar w:fldCharType="end"/>
        </w:r>
      </w:hyperlink>
    </w:p>
    <w:p w14:paraId="3D44B699" w14:textId="54A4D6A6" w:rsidR="00334D3F" w:rsidRDefault="00000000">
      <w:pPr>
        <w:pStyle w:val="TOC2"/>
        <w:rPr>
          <w:rFonts w:asciiTheme="minorHAnsi" w:eastAsiaTheme="minorEastAsia" w:hAnsiTheme="minorHAnsi" w:cstheme="minorBidi"/>
          <w:noProof/>
          <w:lang w:val="en-GB" w:eastAsia="en-GB"/>
        </w:rPr>
      </w:pPr>
      <w:hyperlink w:anchor="_Toc107314537" w:history="1">
        <w:r w:rsidR="00334D3F" w:rsidRPr="00C17D57">
          <w:rPr>
            <w:rStyle w:val="Hyperlink"/>
            <w:noProof/>
            <w:lang w:eastAsia="en-GB"/>
          </w:rPr>
          <w:t>Returning Real HTML</w:t>
        </w:r>
        <w:r w:rsidR="00334D3F">
          <w:rPr>
            <w:noProof/>
            <w:webHidden/>
          </w:rPr>
          <w:tab/>
        </w:r>
        <w:r w:rsidR="00334D3F">
          <w:rPr>
            <w:noProof/>
            <w:webHidden/>
          </w:rPr>
          <w:fldChar w:fldCharType="begin"/>
        </w:r>
        <w:r w:rsidR="00334D3F">
          <w:rPr>
            <w:noProof/>
            <w:webHidden/>
          </w:rPr>
          <w:instrText xml:space="preserve"> PAGEREF _Toc107314537 \h </w:instrText>
        </w:r>
        <w:r w:rsidR="00334D3F">
          <w:rPr>
            <w:noProof/>
            <w:webHidden/>
          </w:rPr>
        </w:r>
        <w:r w:rsidR="00334D3F">
          <w:rPr>
            <w:noProof/>
            <w:webHidden/>
          </w:rPr>
          <w:fldChar w:fldCharType="separate"/>
        </w:r>
        <w:r w:rsidR="00334D3F">
          <w:rPr>
            <w:noProof/>
            <w:webHidden/>
          </w:rPr>
          <w:t>9</w:t>
        </w:r>
        <w:r w:rsidR="00334D3F">
          <w:rPr>
            <w:noProof/>
            <w:webHidden/>
          </w:rPr>
          <w:fldChar w:fldCharType="end"/>
        </w:r>
      </w:hyperlink>
    </w:p>
    <w:p w14:paraId="101DEE44" w14:textId="22677884" w:rsidR="00334D3F" w:rsidRDefault="00000000">
      <w:pPr>
        <w:pStyle w:val="TOC2"/>
        <w:rPr>
          <w:rFonts w:asciiTheme="minorHAnsi" w:eastAsiaTheme="minorEastAsia" w:hAnsiTheme="minorHAnsi" w:cstheme="minorBidi"/>
          <w:noProof/>
          <w:lang w:val="en-GB" w:eastAsia="en-GB"/>
        </w:rPr>
      </w:pPr>
      <w:hyperlink w:anchor="_Toc107314538" w:history="1">
        <w:r w:rsidR="00334D3F" w:rsidRPr="00C17D57">
          <w:rPr>
            <w:rStyle w:val="Hyperlink"/>
            <w:noProof/>
            <w:lang w:eastAsia="en-GB"/>
          </w:rPr>
          <w:t>Validating the Request and Selectively Responding</w:t>
        </w:r>
        <w:r w:rsidR="00334D3F">
          <w:rPr>
            <w:noProof/>
            <w:webHidden/>
          </w:rPr>
          <w:tab/>
        </w:r>
        <w:r w:rsidR="00334D3F">
          <w:rPr>
            <w:noProof/>
            <w:webHidden/>
          </w:rPr>
          <w:fldChar w:fldCharType="begin"/>
        </w:r>
        <w:r w:rsidR="00334D3F">
          <w:rPr>
            <w:noProof/>
            <w:webHidden/>
          </w:rPr>
          <w:instrText xml:space="preserve"> PAGEREF _Toc107314538 \h </w:instrText>
        </w:r>
        <w:r w:rsidR="00334D3F">
          <w:rPr>
            <w:noProof/>
            <w:webHidden/>
          </w:rPr>
        </w:r>
        <w:r w:rsidR="00334D3F">
          <w:rPr>
            <w:noProof/>
            <w:webHidden/>
          </w:rPr>
          <w:fldChar w:fldCharType="separate"/>
        </w:r>
        <w:r w:rsidR="00334D3F">
          <w:rPr>
            <w:noProof/>
            <w:webHidden/>
          </w:rPr>
          <w:t>10</w:t>
        </w:r>
        <w:r w:rsidR="00334D3F">
          <w:rPr>
            <w:noProof/>
            <w:webHidden/>
          </w:rPr>
          <w:fldChar w:fldCharType="end"/>
        </w:r>
      </w:hyperlink>
    </w:p>
    <w:p w14:paraId="674A62A5" w14:textId="5335A422" w:rsidR="00334D3F" w:rsidRDefault="00000000">
      <w:pPr>
        <w:pStyle w:val="TOC2"/>
        <w:rPr>
          <w:rFonts w:asciiTheme="minorHAnsi" w:eastAsiaTheme="minorEastAsia" w:hAnsiTheme="minorHAnsi" w:cstheme="minorBidi"/>
          <w:noProof/>
          <w:lang w:val="en-GB" w:eastAsia="en-GB"/>
        </w:rPr>
      </w:pPr>
      <w:hyperlink w:anchor="_Toc107314539" w:history="1">
        <w:r w:rsidR="00334D3F" w:rsidRPr="00C17D57">
          <w:rPr>
            <w:rStyle w:val="Hyperlink"/>
            <w:noProof/>
            <w:lang w:eastAsia="en-GB"/>
          </w:rPr>
          <w:t>A Touch of Refactoring</w:t>
        </w:r>
        <w:r w:rsidR="00334D3F">
          <w:rPr>
            <w:noProof/>
            <w:webHidden/>
          </w:rPr>
          <w:tab/>
        </w:r>
        <w:r w:rsidR="00334D3F">
          <w:rPr>
            <w:noProof/>
            <w:webHidden/>
          </w:rPr>
          <w:fldChar w:fldCharType="begin"/>
        </w:r>
        <w:r w:rsidR="00334D3F">
          <w:rPr>
            <w:noProof/>
            <w:webHidden/>
          </w:rPr>
          <w:instrText xml:space="preserve"> PAGEREF _Toc107314539 \h </w:instrText>
        </w:r>
        <w:r w:rsidR="00334D3F">
          <w:rPr>
            <w:noProof/>
            <w:webHidden/>
          </w:rPr>
        </w:r>
        <w:r w:rsidR="00334D3F">
          <w:rPr>
            <w:noProof/>
            <w:webHidden/>
          </w:rPr>
          <w:fldChar w:fldCharType="separate"/>
        </w:r>
        <w:r w:rsidR="00334D3F">
          <w:rPr>
            <w:noProof/>
            <w:webHidden/>
          </w:rPr>
          <w:t>12</w:t>
        </w:r>
        <w:r w:rsidR="00334D3F">
          <w:rPr>
            <w:noProof/>
            <w:webHidden/>
          </w:rPr>
          <w:fldChar w:fldCharType="end"/>
        </w:r>
      </w:hyperlink>
    </w:p>
    <w:p w14:paraId="2BB739C5" w14:textId="54559FAB" w:rsidR="00334D3F" w:rsidRDefault="00000000" w:rsidP="003174D2">
      <w:pPr>
        <w:pStyle w:val="TOC1"/>
        <w:rPr>
          <w:rFonts w:asciiTheme="minorHAnsi" w:eastAsiaTheme="minorEastAsia" w:hAnsiTheme="minorHAnsi" w:cstheme="minorBidi"/>
          <w:noProof/>
          <w:lang w:val="en-GB" w:eastAsia="en-GB"/>
        </w:rPr>
      </w:pPr>
      <w:hyperlink w:anchor="_Toc107314540" w:history="1">
        <w:r w:rsidR="00334D3F" w:rsidRPr="00C17D57">
          <w:rPr>
            <w:rStyle w:val="Hyperlink"/>
            <w:noProof/>
            <w:lang w:eastAsia="en-GB"/>
          </w:rPr>
          <w:t>Turning Our Single-Threaded Server into a Multithreaded Server</w:t>
        </w:r>
        <w:r w:rsidR="00334D3F">
          <w:rPr>
            <w:noProof/>
            <w:webHidden/>
          </w:rPr>
          <w:tab/>
        </w:r>
        <w:r w:rsidR="00334D3F">
          <w:rPr>
            <w:noProof/>
            <w:webHidden/>
          </w:rPr>
          <w:fldChar w:fldCharType="begin"/>
        </w:r>
        <w:r w:rsidR="00334D3F">
          <w:rPr>
            <w:noProof/>
            <w:webHidden/>
          </w:rPr>
          <w:instrText xml:space="preserve"> PAGEREF _Toc107314540 \h </w:instrText>
        </w:r>
        <w:r w:rsidR="00334D3F">
          <w:rPr>
            <w:noProof/>
            <w:webHidden/>
          </w:rPr>
        </w:r>
        <w:r w:rsidR="00334D3F">
          <w:rPr>
            <w:noProof/>
            <w:webHidden/>
          </w:rPr>
          <w:fldChar w:fldCharType="separate"/>
        </w:r>
        <w:r w:rsidR="00334D3F">
          <w:rPr>
            <w:noProof/>
            <w:webHidden/>
          </w:rPr>
          <w:t>13</w:t>
        </w:r>
        <w:r w:rsidR="00334D3F">
          <w:rPr>
            <w:noProof/>
            <w:webHidden/>
          </w:rPr>
          <w:fldChar w:fldCharType="end"/>
        </w:r>
      </w:hyperlink>
    </w:p>
    <w:p w14:paraId="2F300EA3" w14:textId="73456BA6" w:rsidR="00334D3F" w:rsidRDefault="00000000">
      <w:pPr>
        <w:pStyle w:val="TOC2"/>
        <w:rPr>
          <w:rFonts w:asciiTheme="minorHAnsi" w:eastAsiaTheme="minorEastAsia" w:hAnsiTheme="minorHAnsi" w:cstheme="minorBidi"/>
          <w:noProof/>
          <w:lang w:val="en-GB" w:eastAsia="en-GB"/>
        </w:rPr>
      </w:pPr>
      <w:hyperlink w:anchor="_Toc107314541" w:history="1">
        <w:r w:rsidR="00334D3F" w:rsidRPr="00C17D57">
          <w:rPr>
            <w:rStyle w:val="Hyperlink"/>
            <w:noProof/>
            <w:lang w:eastAsia="en-GB"/>
          </w:rPr>
          <w:t>Simulating a Slow Request</w:t>
        </w:r>
        <w:r w:rsidR="00334D3F">
          <w:rPr>
            <w:noProof/>
            <w:webHidden/>
          </w:rPr>
          <w:tab/>
        </w:r>
        <w:r w:rsidR="00334D3F">
          <w:rPr>
            <w:noProof/>
            <w:webHidden/>
          </w:rPr>
          <w:fldChar w:fldCharType="begin"/>
        </w:r>
        <w:r w:rsidR="00334D3F">
          <w:rPr>
            <w:noProof/>
            <w:webHidden/>
          </w:rPr>
          <w:instrText xml:space="preserve"> PAGEREF _Toc107314541 \h </w:instrText>
        </w:r>
        <w:r w:rsidR="00334D3F">
          <w:rPr>
            <w:noProof/>
            <w:webHidden/>
          </w:rPr>
        </w:r>
        <w:r w:rsidR="00334D3F">
          <w:rPr>
            <w:noProof/>
            <w:webHidden/>
          </w:rPr>
          <w:fldChar w:fldCharType="separate"/>
        </w:r>
        <w:r w:rsidR="00334D3F">
          <w:rPr>
            <w:noProof/>
            <w:webHidden/>
          </w:rPr>
          <w:t>13</w:t>
        </w:r>
        <w:r w:rsidR="00334D3F">
          <w:rPr>
            <w:noProof/>
            <w:webHidden/>
          </w:rPr>
          <w:fldChar w:fldCharType="end"/>
        </w:r>
      </w:hyperlink>
    </w:p>
    <w:p w14:paraId="61AE5569" w14:textId="567224D0" w:rsidR="00334D3F" w:rsidRDefault="00000000">
      <w:pPr>
        <w:pStyle w:val="TOC2"/>
        <w:rPr>
          <w:rFonts w:asciiTheme="minorHAnsi" w:eastAsiaTheme="minorEastAsia" w:hAnsiTheme="minorHAnsi" w:cstheme="minorBidi"/>
          <w:noProof/>
          <w:lang w:val="en-GB" w:eastAsia="en-GB"/>
        </w:rPr>
      </w:pPr>
      <w:hyperlink w:anchor="_Toc107314542" w:history="1">
        <w:r w:rsidR="00334D3F" w:rsidRPr="00C17D57">
          <w:rPr>
            <w:rStyle w:val="Hyperlink"/>
            <w:noProof/>
            <w:lang w:eastAsia="en-GB"/>
          </w:rPr>
          <w:t>Improving Throughput with a Thread Pool</w:t>
        </w:r>
        <w:r w:rsidR="00334D3F">
          <w:rPr>
            <w:noProof/>
            <w:webHidden/>
          </w:rPr>
          <w:tab/>
        </w:r>
        <w:r w:rsidR="00334D3F">
          <w:rPr>
            <w:noProof/>
            <w:webHidden/>
          </w:rPr>
          <w:fldChar w:fldCharType="begin"/>
        </w:r>
        <w:r w:rsidR="00334D3F">
          <w:rPr>
            <w:noProof/>
            <w:webHidden/>
          </w:rPr>
          <w:instrText xml:space="preserve"> PAGEREF _Toc107314542 \h </w:instrText>
        </w:r>
        <w:r w:rsidR="00334D3F">
          <w:rPr>
            <w:noProof/>
            <w:webHidden/>
          </w:rPr>
        </w:r>
        <w:r w:rsidR="00334D3F">
          <w:rPr>
            <w:noProof/>
            <w:webHidden/>
          </w:rPr>
          <w:fldChar w:fldCharType="separate"/>
        </w:r>
        <w:r w:rsidR="00334D3F">
          <w:rPr>
            <w:noProof/>
            <w:webHidden/>
          </w:rPr>
          <w:t>14</w:t>
        </w:r>
        <w:r w:rsidR="00334D3F">
          <w:rPr>
            <w:noProof/>
            <w:webHidden/>
          </w:rPr>
          <w:fldChar w:fldCharType="end"/>
        </w:r>
      </w:hyperlink>
    </w:p>
    <w:p w14:paraId="780F80F2" w14:textId="667255CA"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3" w:history="1">
        <w:r w:rsidR="00334D3F" w:rsidRPr="00C17D57">
          <w:rPr>
            <w:rStyle w:val="Hyperlink"/>
            <w:noProof/>
            <w:lang w:eastAsia="en-GB"/>
          </w:rPr>
          <w:t>Spawning a Thread for Each Request</w:t>
        </w:r>
        <w:r w:rsidR="00334D3F">
          <w:rPr>
            <w:noProof/>
            <w:webHidden/>
          </w:rPr>
          <w:tab/>
        </w:r>
        <w:r w:rsidR="00334D3F">
          <w:rPr>
            <w:noProof/>
            <w:webHidden/>
          </w:rPr>
          <w:fldChar w:fldCharType="begin"/>
        </w:r>
        <w:r w:rsidR="00334D3F">
          <w:rPr>
            <w:noProof/>
            <w:webHidden/>
          </w:rPr>
          <w:instrText xml:space="preserve"> PAGEREF _Toc107314543 \h </w:instrText>
        </w:r>
        <w:r w:rsidR="00334D3F">
          <w:rPr>
            <w:noProof/>
            <w:webHidden/>
          </w:rPr>
        </w:r>
        <w:r w:rsidR="00334D3F">
          <w:rPr>
            <w:noProof/>
            <w:webHidden/>
          </w:rPr>
          <w:fldChar w:fldCharType="separate"/>
        </w:r>
        <w:r w:rsidR="00334D3F">
          <w:rPr>
            <w:noProof/>
            <w:webHidden/>
          </w:rPr>
          <w:t>15</w:t>
        </w:r>
        <w:r w:rsidR="00334D3F">
          <w:rPr>
            <w:noProof/>
            <w:webHidden/>
          </w:rPr>
          <w:fldChar w:fldCharType="end"/>
        </w:r>
      </w:hyperlink>
    </w:p>
    <w:p w14:paraId="05D2C206" w14:textId="06BFAA8A"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4" w:history="1">
        <w:r w:rsidR="00334D3F" w:rsidRPr="00C17D57">
          <w:rPr>
            <w:rStyle w:val="Hyperlink"/>
            <w:noProof/>
            <w:lang w:eastAsia="en-GB"/>
          </w:rPr>
          <w:t>Creating a Finite Number of Threads</w:t>
        </w:r>
        <w:r w:rsidR="00334D3F">
          <w:rPr>
            <w:noProof/>
            <w:webHidden/>
          </w:rPr>
          <w:tab/>
        </w:r>
        <w:r w:rsidR="00334D3F">
          <w:rPr>
            <w:noProof/>
            <w:webHidden/>
          </w:rPr>
          <w:fldChar w:fldCharType="begin"/>
        </w:r>
        <w:r w:rsidR="00334D3F">
          <w:rPr>
            <w:noProof/>
            <w:webHidden/>
          </w:rPr>
          <w:instrText xml:space="preserve"> PAGEREF _Toc107314544 \h </w:instrText>
        </w:r>
        <w:r w:rsidR="00334D3F">
          <w:rPr>
            <w:noProof/>
            <w:webHidden/>
          </w:rPr>
        </w:r>
        <w:r w:rsidR="00334D3F">
          <w:rPr>
            <w:noProof/>
            <w:webHidden/>
          </w:rPr>
          <w:fldChar w:fldCharType="separate"/>
        </w:r>
        <w:r w:rsidR="00334D3F">
          <w:rPr>
            <w:noProof/>
            <w:webHidden/>
          </w:rPr>
          <w:t>16</w:t>
        </w:r>
        <w:r w:rsidR="00334D3F">
          <w:rPr>
            <w:noProof/>
            <w:webHidden/>
          </w:rPr>
          <w:fldChar w:fldCharType="end"/>
        </w:r>
      </w:hyperlink>
    </w:p>
    <w:p w14:paraId="016A0845" w14:textId="052A1A27"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5" w:history="1">
        <w:r w:rsidR="00334D3F" w:rsidRPr="00C17D57">
          <w:rPr>
            <w:rStyle w:val="Hyperlink"/>
            <w:noProof/>
          </w:rPr>
          <w:t>Building ThreadPool</w:t>
        </w:r>
        <w:r w:rsidR="00334D3F" w:rsidRPr="00C17D57">
          <w:rPr>
            <w:rStyle w:val="Hyperlink"/>
            <w:noProof/>
            <w:lang w:eastAsia="en-GB"/>
          </w:rPr>
          <w:t xml:space="preserve"> Using </w:t>
        </w:r>
        <w:r w:rsidR="0066643F" w:rsidRPr="00C17D57">
          <w:rPr>
            <w:rStyle w:val="Hyperlink"/>
            <w:noProof/>
            <w:lang w:eastAsia="en-GB"/>
          </w:rPr>
          <w:t>Compiler</w:t>
        </w:r>
        <w:r w:rsidR="0066643F">
          <w:rPr>
            <w:rStyle w:val="Hyperlink"/>
            <w:noProof/>
            <w:lang w:eastAsia="en-GB"/>
          </w:rPr>
          <w:t>-</w:t>
        </w:r>
        <w:r w:rsidR="00334D3F" w:rsidRPr="00C17D57">
          <w:rPr>
            <w:rStyle w:val="Hyperlink"/>
            <w:noProof/>
            <w:lang w:eastAsia="en-GB"/>
          </w:rPr>
          <w:t>Driven Development</w:t>
        </w:r>
        <w:r w:rsidR="00334D3F">
          <w:rPr>
            <w:noProof/>
            <w:webHidden/>
          </w:rPr>
          <w:tab/>
        </w:r>
        <w:r w:rsidR="00334D3F">
          <w:rPr>
            <w:noProof/>
            <w:webHidden/>
          </w:rPr>
          <w:fldChar w:fldCharType="begin"/>
        </w:r>
        <w:r w:rsidR="00334D3F">
          <w:rPr>
            <w:noProof/>
            <w:webHidden/>
          </w:rPr>
          <w:instrText xml:space="preserve"> PAGEREF _Toc107314545 \h </w:instrText>
        </w:r>
        <w:r w:rsidR="00334D3F">
          <w:rPr>
            <w:noProof/>
            <w:webHidden/>
          </w:rPr>
        </w:r>
        <w:r w:rsidR="00334D3F">
          <w:rPr>
            <w:noProof/>
            <w:webHidden/>
          </w:rPr>
          <w:fldChar w:fldCharType="separate"/>
        </w:r>
        <w:r w:rsidR="00334D3F">
          <w:rPr>
            <w:noProof/>
            <w:webHidden/>
          </w:rPr>
          <w:t>16</w:t>
        </w:r>
        <w:r w:rsidR="00334D3F">
          <w:rPr>
            <w:noProof/>
            <w:webHidden/>
          </w:rPr>
          <w:fldChar w:fldCharType="end"/>
        </w:r>
      </w:hyperlink>
    </w:p>
    <w:p w14:paraId="5BCBF95C" w14:textId="369E290A"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6" w:history="1">
        <w:r w:rsidR="00334D3F" w:rsidRPr="00C17D57">
          <w:rPr>
            <w:rStyle w:val="Hyperlink"/>
            <w:noProof/>
          </w:rPr>
          <w:t>Validating the Number of Threads in new</w:t>
        </w:r>
        <w:r w:rsidR="00334D3F">
          <w:rPr>
            <w:noProof/>
            <w:webHidden/>
          </w:rPr>
          <w:tab/>
        </w:r>
        <w:r w:rsidR="00334D3F">
          <w:rPr>
            <w:noProof/>
            <w:webHidden/>
          </w:rPr>
          <w:fldChar w:fldCharType="begin"/>
        </w:r>
        <w:r w:rsidR="00334D3F">
          <w:rPr>
            <w:noProof/>
            <w:webHidden/>
          </w:rPr>
          <w:instrText xml:space="preserve"> PAGEREF _Toc107314546 \h </w:instrText>
        </w:r>
        <w:r w:rsidR="00334D3F">
          <w:rPr>
            <w:noProof/>
            <w:webHidden/>
          </w:rPr>
        </w:r>
        <w:r w:rsidR="00334D3F">
          <w:rPr>
            <w:noProof/>
            <w:webHidden/>
          </w:rPr>
          <w:fldChar w:fldCharType="separate"/>
        </w:r>
        <w:r w:rsidR="00334D3F">
          <w:rPr>
            <w:noProof/>
            <w:webHidden/>
          </w:rPr>
          <w:t>19</w:t>
        </w:r>
        <w:r w:rsidR="00334D3F">
          <w:rPr>
            <w:noProof/>
            <w:webHidden/>
          </w:rPr>
          <w:fldChar w:fldCharType="end"/>
        </w:r>
      </w:hyperlink>
    </w:p>
    <w:p w14:paraId="3B2A2467" w14:textId="6689AC30"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7" w:history="1">
        <w:r w:rsidR="00334D3F" w:rsidRPr="00C17D57">
          <w:rPr>
            <w:rStyle w:val="Hyperlink"/>
            <w:noProof/>
            <w:lang w:eastAsia="en-GB"/>
          </w:rPr>
          <w:t>Creating Space to Store the Threads</w:t>
        </w:r>
        <w:r w:rsidR="00334D3F">
          <w:rPr>
            <w:noProof/>
            <w:webHidden/>
          </w:rPr>
          <w:tab/>
        </w:r>
        <w:r w:rsidR="00334D3F">
          <w:rPr>
            <w:noProof/>
            <w:webHidden/>
          </w:rPr>
          <w:fldChar w:fldCharType="begin"/>
        </w:r>
        <w:r w:rsidR="00334D3F">
          <w:rPr>
            <w:noProof/>
            <w:webHidden/>
          </w:rPr>
          <w:instrText xml:space="preserve"> PAGEREF _Toc107314547 \h </w:instrText>
        </w:r>
        <w:r w:rsidR="00334D3F">
          <w:rPr>
            <w:noProof/>
            <w:webHidden/>
          </w:rPr>
        </w:r>
        <w:r w:rsidR="00334D3F">
          <w:rPr>
            <w:noProof/>
            <w:webHidden/>
          </w:rPr>
          <w:fldChar w:fldCharType="separate"/>
        </w:r>
        <w:r w:rsidR="00334D3F">
          <w:rPr>
            <w:noProof/>
            <w:webHidden/>
          </w:rPr>
          <w:t>20</w:t>
        </w:r>
        <w:r w:rsidR="00334D3F">
          <w:rPr>
            <w:noProof/>
            <w:webHidden/>
          </w:rPr>
          <w:fldChar w:fldCharType="end"/>
        </w:r>
      </w:hyperlink>
    </w:p>
    <w:p w14:paraId="5AC34A86" w14:textId="39B95D20"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8" w:history="1">
        <w:r w:rsidR="00334D3F" w:rsidRPr="00C17D57">
          <w:rPr>
            <w:rStyle w:val="Hyperlink"/>
            <w:noProof/>
          </w:rPr>
          <w:t>Sending Code from the ThreadPool</w:t>
        </w:r>
        <w:r w:rsidR="00334D3F" w:rsidRPr="00C17D57">
          <w:rPr>
            <w:rStyle w:val="Hyperlink"/>
            <w:noProof/>
            <w:lang w:eastAsia="en-GB"/>
          </w:rPr>
          <w:t xml:space="preserve"> to a Thread</w:t>
        </w:r>
        <w:r w:rsidR="00334D3F">
          <w:rPr>
            <w:noProof/>
            <w:webHidden/>
          </w:rPr>
          <w:tab/>
        </w:r>
        <w:r w:rsidR="00334D3F">
          <w:rPr>
            <w:noProof/>
            <w:webHidden/>
          </w:rPr>
          <w:fldChar w:fldCharType="begin"/>
        </w:r>
        <w:r w:rsidR="00334D3F">
          <w:rPr>
            <w:noProof/>
            <w:webHidden/>
          </w:rPr>
          <w:instrText xml:space="preserve"> PAGEREF _Toc107314548 \h </w:instrText>
        </w:r>
        <w:r w:rsidR="00334D3F">
          <w:rPr>
            <w:noProof/>
            <w:webHidden/>
          </w:rPr>
        </w:r>
        <w:r w:rsidR="00334D3F">
          <w:rPr>
            <w:noProof/>
            <w:webHidden/>
          </w:rPr>
          <w:fldChar w:fldCharType="separate"/>
        </w:r>
        <w:r w:rsidR="00334D3F">
          <w:rPr>
            <w:noProof/>
            <w:webHidden/>
          </w:rPr>
          <w:t>21</w:t>
        </w:r>
        <w:r w:rsidR="00334D3F">
          <w:rPr>
            <w:noProof/>
            <w:webHidden/>
          </w:rPr>
          <w:fldChar w:fldCharType="end"/>
        </w:r>
      </w:hyperlink>
    </w:p>
    <w:p w14:paraId="110EDEFC" w14:textId="14E0A726"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49" w:history="1">
        <w:r w:rsidR="00334D3F" w:rsidRPr="00C17D57">
          <w:rPr>
            <w:rStyle w:val="Hyperlink"/>
            <w:noProof/>
            <w:lang w:eastAsia="en-GB"/>
          </w:rPr>
          <w:t>Sending Requests to Threads via Channels</w:t>
        </w:r>
        <w:r w:rsidR="00334D3F">
          <w:rPr>
            <w:noProof/>
            <w:webHidden/>
          </w:rPr>
          <w:tab/>
        </w:r>
        <w:r w:rsidR="00334D3F">
          <w:rPr>
            <w:noProof/>
            <w:webHidden/>
          </w:rPr>
          <w:fldChar w:fldCharType="begin"/>
        </w:r>
        <w:r w:rsidR="00334D3F">
          <w:rPr>
            <w:noProof/>
            <w:webHidden/>
          </w:rPr>
          <w:instrText xml:space="preserve"> PAGEREF _Toc107314549 \h </w:instrText>
        </w:r>
        <w:r w:rsidR="00334D3F">
          <w:rPr>
            <w:noProof/>
            <w:webHidden/>
          </w:rPr>
        </w:r>
        <w:r w:rsidR="00334D3F">
          <w:rPr>
            <w:noProof/>
            <w:webHidden/>
          </w:rPr>
          <w:fldChar w:fldCharType="separate"/>
        </w:r>
        <w:r w:rsidR="00334D3F">
          <w:rPr>
            <w:noProof/>
            <w:webHidden/>
          </w:rPr>
          <w:t>23</w:t>
        </w:r>
        <w:r w:rsidR="00334D3F">
          <w:rPr>
            <w:noProof/>
            <w:webHidden/>
          </w:rPr>
          <w:fldChar w:fldCharType="end"/>
        </w:r>
      </w:hyperlink>
    </w:p>
    <w:p w14:paraId="028D1708" w14:textId="2B316619" w:rsidR="00334D3F" w:rsidRDefault="00000000">
      <w:pPr>
        <w:pStyle w:val="TOC3"/>
        <w:tabs>
          <w:tab w:val="right" w:leader="dot" w:pos="8090"/>
        </w:tabs>
        <w:rPr>
          <w:rFonts w:asciiTheme="minorHAnsi" w:eastAsiaTheme="minorEastAsia" w:hAnsiTheme="minorHAnsi" w:cstheme="minorBidi"/>
          <w:noProof/>
          <w:lang w:val="en-GB" w:eastAsia="en-GB"/>
        </w:rPr>
      </w:pPr>
      <w:hyperlink w:anchor="_Toc107314550" w:history="1">
        <w:r w:rsidR="00334D3F" w:rsidRPr="00C17D57">
          <w:rPr>
            <w:rStyle w:val="Hyperlink"/>
            <w:noProof/>
          </w:rPr>
          <w:t>Implementing the execute</w:t>
        </w:r>
        <w:r w:rsidR="00334D3F" w:rsidRPr="00C17D57">
          <w:rPr>
            <w:rStyle w:val="Hyperlink"/>
            <w:noProof/>
            <w:lang w:eastAsia="en-GB"/>
          </w:rPr>
          <w:t xml:space="preserve"> Method</w:t>
        </w:r>
        <w:r w:rsidR="00334D3F">
          <w:rPr>
            <w:noProof/>
            <w:webHidden/>
          </w:rPr>
          <w:tab/>
        </w:r>
        <w:r w:rsidR="00334D3F">
          <w:rPr>
            <w:noProof/>
            <w:webHidden/>
          </w:rPr>
          <w:fldChar w:fldCharType="begin"/>
        </w:r>
        <w:r w:rsidR="00334D3F">
          <w:rPr>
            <w:noProof/>
            <w:webHidden/>
          </w:rPr>
          <w:instrText xml:space="preserve"> PAGEREF _Toc107314550 \h </w:instrText>
        </w:r>
        <w:r w:rsidR="00334D3F">
          <w:rPr>
            <w:noProof/>
            <w:webHidden/>
          </w:rPr>
        </w:r>
        <w:r w:rsidR="00334D3F">
          <w:rPr>
            <w:noProof/>
            <w:webHidden/>
          </w:rPr>
          <w:fldChar w:fldCharType="separate"/>
        </w:r>
        <w:r w:rsidR="00334D3F">
          <w:rPr>
            <w:noProof/>
            <w:webHidden/>
          </w:rPr>
          <w:t>27</w:t>
        </w:r>
        <w:r w:rsidR="00334D3F">
          <w:rPr>
            <w:noProof/>
            <w:webHidden/>
          </w:rPr>
          <w:fldChar w:fldCharType="end"/>
        </w:r>
      </w:hyperlink>
    </w:p>
    <w:p w14:paraId="79B94B32" w14:textId="0080E161" w:rsidR="00334D3F" w:rsidRDefault="00000000" w:rsidP="003174D2">
      <w:pPr>
        <w:pStyle w:val="TOC1"/>
        <w:rPr>
          <w:rFonts w:asciiTheme="minorHAnsi" w:eastAsiaTheme="minorEastAsia" w:hAnsiTheme="minorHAnsi" w:cstheme="minorBidi"/>
          <w:noProof/>
          <w:lang w:val="en-GB" w:eastAsia="en-GB"/>
        </w:rPr>
      </w:pPr>
      <w:hyperlink w:anchor="_Toc107314551" w:history="1">
        <w:r w:rsidR="00334D3F" w:rsidRPr="00C17D57">
          <w:rPr>
            <w:rStyle w:val="Hyperlink"/>
            <w:noProof/>
            <w:lang w:eastAsia="en-GB"/>
          </w:rPr>
          <w:t>Graceful Shutdown and Cleanup</w:t>
        </w:r>
        <w:r w:rsidR="00334D3F">
          <w:rPr>
            <w:noProof/>
            <w:webHidden/>
          </w:rPr>
          <w:tab/>
        </w:r>
        <w:r w:rsidR="00334D3F">
          <w:rPr>
            <w:noProof/>
            <w:webHidden/>
          </w:rPr>
          <w:fldChar w:fldCharType="begin"/>
        </w:r>
        <w:r w:rsidR="00334D3F">
          <w:rPr>
            <w:noProof/>
            <w:webHidden/>
          </w:rPr>
          <w:instrText xml:space="preserve"> PAGEREF _Toc107314551 \h </w:instrText>
        </w:r>
        <w:r w:rsidR="00334D3F">
          <w:rPr>
            <w:noProof/>
            <w:webHidden/>
          </w:rPr>
        </w:r>
        <w:r w:rsidR="00334D3F">
          <w:rPr>
            <w:noProof/>
            <w:webHidden/>
          </w:rPr>
          <w:fldChar w:fldCharType="separate"/>
        </w:r>
        <w:r w:rsidR="00334D3F">
          <w:rPr>
            <w:noProof/>
            <w:webHidden/>
          </w:rPr>
          <w:t>30</w:t>
        </w:r>
        <w:r w:rsidR="00334D3F">
          <w:rPr>
            <w:noProof/>
            <w:webHidden/>
          </w:rPr>
          <w:fldChar w:fldCharType="end"/>
        </w:r>
      </w:hyperlink>
    </w:p>
    <w:p w14:paraId="5486AD55" w14:textId="56CFFC2C" w:rsidR="00334D3F" w:rsidRDefault="00000000">
      <w:pPr>
        <w:pStyle w:val="TOC2"/>
        <w:rPr>
          <w:rFonts w:asciiTheme="minorHAnsi" w:eastAsiaTheme="minorEastAsia" w:hAnsiTheme="minorHAnsi" w:cstheme="minorBidi"/>
          <w:noProof/>
          <w:lang w:val="en-GB" w:eastAsia="en-GB"/>
        </w:rPr>
      </w:pPr>
      <w:hyperlink w:anchor="_Toc107314552" w:history="1">
        <w:r w:rsidR="00334D3F" w:rsidRPr="00C17D57">
          <w:rPr>
            <w:rStyle w:val="Hyperlink"/>
            <w:noProof/>
            <w:lang w:eastAsia="en-GB"/>
          </w:rPr>
          <w:t xml:space="preserve">Implementing the </w:t>
        </w:r>
        <w:r w:rsidR="00334D3F" w:rsidRPr="00C17D57">
          <w:rPr>
            <w:rStyle w:val="Hyperlink"/>
            <w:noProof/>
          </w:rPr>
          <w:t>Drop</w:t>
        </w:r>
        <w:r w:rsidR="00334D3F" w:rsidRPr="00C17D57">
          <w:rPr>
            <w:rStyle w:val="Hyperlink"/>
            <w:noProof/>
            <w:lang w:eastAsia="en-GB"/>
          </w:rPr>
          <w:t xml:space="preserve"> Trait on </w:t>
        </w:r>
        <w:r w:rsidR="00334D3F" w:rsidRPr="00C17D57">
          <w:rPr>
            <w:rStyle w:val="Hyperlink"/>
            <w:noProof/>
          </w:rPr>
          <w:t>ThreadPool</w:t>
        </w:r>
        <w:r w:rsidR="00334D3F">
          <w:rPr>
            <w:noProof/>
            <w:webHidden/>
          </w:rPr>
          <w:tab/>
        </w:r>
        <w:r w:rsidR="00334D3F">
          <w:rPr>
            <w:noProof/>
            <w:webHidden/>
          </w:rPr>
          <w:fldChar w:fldCharType="begin"/>
        </w:r>
        <w:r w:rsidR="00334D3F">
          <w:rPr>
            <w:noProof/>
            <w:webHidden/>
          </w:rPr>
          <w:instrText xml:space="preserve"> PAGEREF _Toc107314552 \h </w:instrText>
        </w:r>
        <w:r w:rsidR="00334D3F">
          <w:rPr>
            <w:noProof/>
            <w:webHidden/>
          </w:rPr>
        </w:r>
        <w:r w:rsidR="00334D3F">
          <w:rPr>
            <w:noProof/>
            <w:webHidden/>
          </w:rPr>
          <w:fldChar w:fldCharType="separate"/>
        </w:r>
        <w:r w:rsidR="00334D3F">
          <w:rPr>
            <w:noProof/>
            <w:webHidden/>
          </w:rPr>
          <w:t>30</w:t>
        </w:r>
        <w:r w:rsidR="00334D3F">
          <w:rPr>
            <w:noProof/>
            <w:webHidden/>
          </w:rPr>
          <w:fldChar w:fldCharType="end"/>
        </w:r>
      </w:hyperlink>
    </w:p>
    <w:p w14:paraId="4DB48380" w14:textId="28E67D90" w:rsidR="00334D3F" w:rsidRDefault="00000000">
      <w:pPr>
        <w:pStyle w:val="TOC2"/>
        <w:rPr>
          <w:rFonts w:asciiTheme="minorHAnsi" w:eastAsiaTheme="minorEastAsia" w:hAnsiTheme="minorHAnsi" w:cstheme="minorBidi"/>
          <w:noProof/>
          <w:lang w:val="en-GB" w:eastAsia="en-GB"/>
        </w:rPr>
      </w:pPr>
      <w:hyperlink w:anchor="_Toc107314553" w:history="1">
        <w:r w:rsidR="00334D3F" w:rsidRPr="00C17D57">
          <w:rPr>
            <w:rStyle w:val="Hyperlink"/>
            <w:noProof/>
            <w:lang w:eastAsia="en-GB"/>
          </w:rPr>
          <w:t>Signaling to the Threads to Stop Listening for Jobs</w:t>
        </w:r>
        <w:r w:rsidR="00334D3F">
          <w:rPr>
            <w:noProof/>
            <w:webHidden/>
          </w:rPr>
          <w:tab/>
        </w:r>
        <w:r w:rsidR="00334D3F">
          <w:rPr>
            <w:noProof/>
            <w:webHidden/>
          </w:rPr>
          <w:fldChar w:fldCharType="begin"/>
        </w:r>
        <w:r w:rsidR="00334D3F">
          <w:rPr>
            <w:noProof/>
            <w:webHidden/>
          </w:rPr>
          <w:instrText xml:space="preserve"> PAGEREF _Toc107314553 \h </w:instrText>
        </w:r>
        <w:r w:rsidR="00334D3F">
          <w:rPr>
            <w:noProof/>
            <w:webHidden/>
          </w:rPr>
        </w:r>
        <w:r w:rsidR="00334D3F">
          <w:rPr>
            <w:noProof/>
            <w:webHidden/>
          </w:rPr>
          <w:fldChar w:fldCharType="separate"/>
        </w:r>
        <w:r w:rsidR="00334D3F">
          <w:rPr>
            <w:noProof/>
            <w:webHidden/>
          </w:rPr>
          <w:t>33</w:t>
        </w:r>
        <w:r w:rsidR="00334D3F">
          <w:rPr>
            <w:noProof/>
            <w:webHidden/>
          </w:rPr>
          <w:fldChar w:fldCharType="end"/>
        </w:r>
      </w:hyperlink>
    </w:p>
    <w:p w14:paraId="21259560" w14:textId="6F60D9A7" w:rsidR="00334D3F" w:rsidRDefault="00000000" w:rsidP="003174D2">
      <w:pPr>
        <w:pStyle w:val="TOC1"/>
        <w:rPr>
          <w:rFonts w:asciiTheme="minorHAnsi" w:eastAsiaTheme="minorEastAsia" w:hAnsiTheme="minorHAnsi" w:cstheme="minorBidi"/>
          <w:noProof/>
          <w:lang w:val="en-GB" w:eastAsia="en-GB"/>
        </w:rPr>
      </w:pPr>
      <w:hyperlink w:anchor="_Toc107314554" w:history="1">
        <w:r w:rsidR="00334D3F" w:rsidRPr="00C17D57">
          <w:rPr>
            <w:rStyle w:val="Hyperlink"/>
            <w:noProof/>
            <w:lang w:eastAsia="en-GB"/>
          </w:rPr>
          <w:t>Summary</w:t>
        </w:r>
        <w:r w:rsidR="00334D3F">
          <w:rPr>
            <w:noProof/>
            <w:webHidden/>
          </w:rPr>
          <w:tab/>
        </w:r>
        <w:r w:rsidR="00334D3F">
          <w:rPr>
            <w:noProof/>
            <w:webHidden/>
          </w:rPr>
          <w:fldChar w:fldCharType="begin"/>
        </w:r>
        <w:r w:rsidR="00334D3F">
          <w:rPr>
            <w:noProof/>
            <w:webHidden/>
          </w:rPr>
          <w:instrText xml:space="preserve"> PAGEREF _Toc107314554 \h </w:instrText>
        </w:r>
        <w:r w:rsidR="00334D3F">
          <w:rPr>
            <w:noProof/>
            <w:webHidden/>
          </w:rPr>
        </w:r>
        <w:r w:rsidR="00334D3F">
          <w:rPr>
            <w:noProof/>
            <w:webHidden/>
          </w:rPr>
          <w:fldChar w:fldCharType="separate"/>
        </w:r>
        <w:r w:rsidR="00334D3F">
          <w:rPr>
            <w:noProof/>
            <w:webHidden/>
          </w:rPr>
          <w:t>36</w:t>
        </w:r>
        <w:r w:rsidR="00334D3F">
          <w:rPr>
            <w:noProof/>
            <w:webHidden/>
          </w:rPr>
          <w:fldChar w:fldCharType="end"/>
        </w:r>
      </w:hyperlink>
    </w:p>
    <w:p w14:paraId="5FBA85CA" w14:textId="5B7590DD" w:rsidR="00945AE6" w:rsidRDefault="00474068" w:rsidP="00BD3DE3">
      <w:pPr>
        <w:pStyle w:val="ChapterNumber"/>
        <w:numPr>
          <w:ilvl w:val="0"/>
          <w:numId w:val="0"/>
        </w:numPr>
        <w:rPr>
          <w:lang w:eastAsia="en-GB"/>
        </w:rPr>
        <w:pPrChange w:id="2" w:author="Carol Nichols" w:date="2022-09-13T12:50:00Z">
          <w:pPr>
            <w:pStyle w:val="ChapterNumber"/>
          </w:pPr>
        </w:pPrChange>
      </w:pPr>
      <w:r>
        <w:rPr>
          <w:lang w:eastAsia="en-GB"/>
        </w:rPr>
        <w:lastRenderedPageBreak/>
        <w:fldChar w:fldCharType="end"/>
      </w:r>
      <w:ins w:id="3" w:author="Carol Nichols" w:date="2022-09-13T12:50:00Z">
        <w:r w:rsidR="00BD3DE3">
          <w:rPr>
            <w:lang w:eastAsia="en-GB"/>
          </w:rPr>
          <w:t>20</w:t>
        </w:r>
      </w:ins>
    </w:p>
    <w:p w14:paraId="12215C61" w14:textId="424CAE38" w:rsidR="00D070DF" w:rsidRPr="00D070DF" w:rsidRDefault="00D070DF" w:rsidP="00945AE6">
      <w:pPr>
        <w:pStyle w:val="ChapterTitle"/>
        <w:rPr>
          <w:lang w:eastAsia="en-GB"/>
        </w:rPr>
      </w:pPr>
      <w:r w:rsidRPr="00D070DF">
        <w:rPr>
          <w:lang w:eastAsia="en-GB"/>
        </w:rPr>
        <w:t>Final</w:t>
      </w:r>
      <w:r w:rsidR="00945AE6">
        <w:rPr>
          <w:lang w:eastAsia="en-GB"/>
        </w:rPr>
        <w:t xml:space="preserve"> </w:t>
      </w:r>
      <w:r w:rsidRPr="00D070DF">
        <w:rPr>
          <w:lang w:eastAsia="en-GB"/>
        </w:rPr>
        <w:t>Project:</w:t>
      </w:r>
      <w:r w:rsidR="00945AE6">
        <w:rPr>
          <w:lang w:eastAsia="en-GB"/>
        </w:rPr>
        <w:t xml:space="preserve"> </w:t>
      </w:r>
      <w:r w:rsidRPr="00D070DF">
        <w:rPr>
          <w:lang w:eastAsia="en-GB"/>
        </w:rPr>
        <w:t>Building</w:t>
      </w:r>
      <w:r w:rsidR="00945AE6">
        <w:rPr>
          <w:lang w:eastAsia="en-GB"/>
        </w:rPr>
        <w:t xml:space="preserve"> </w:t>
      </w:r>
      <w:r w:rsidRPr="00D070DF">
        <w:rPr>
          <w:lang w:eastAsia="en-GB"/>
        </w:rPr>
        <w:t>a</w:t>
      </w:r>
      <w:r w:rsidR="00945AE6">
        <w:rPr>
          <w:lang w:eastAsia="en-GB"/>
        </w:rPr>
        <w:t xml:space="preserve"> </w:t>
      </w:r>
      <w:r w:rsidRPr="00D070DF">
        <w:rPr>
          <w:lang w:eastAsia="en-GB"/>
        </w:rPr>
        <w:t>Multithreaded</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p>
    <w:p w14:paraId="24E1B54E" w14:textId="13032442" w:rsidR="00D070DF" w:rsidRPr="00D070DF" w:rsidRDefault="00D070DF" w:rsidP="00945AE6">
      <w:pPr>
        <w:pStyle w:val="ChapterIntro"/>
        <w:rPr>
          <w:lang w:eastAsia="en-GB"/>
        </w:rPr>
      </w:pPr>
      <w:r w:rsidRPr="00D070DF">
        <w:rPr>
          <w:lang w:eastAsia="en-GB"/>
        </w:rPr>
        <w:t>It’s</w:t>
      </w:r>
      <w:r w:rsidR="00945AE6">
        <w:rPr>
          <w:lang w:eastAsia="en-GB"/>
        </w:rPr>
        <w:t xml:space="preserve"> </w:t>
      </w:r>
      <w:r w:rsidRPr="00D070DF">
        <w:rPr>
          <w:lang w:eastAsia="en-GB"/>
        </w:rPr>
        <w:t>been</w:t>
      </w:r>
      <w:r w:rsidR="00945AE6">
        <w:rPr>
          <w:lang w:eastAsia="en-GB"/>
        </w:rPr>
        <w:t xml:space="preserve"> </w:t>
      </w:r>
      <w:r w:rsidRPr="00D070DF">
        <w:rPr>
          <w:lang w:eastAsia="en-GB"/>
        </w:rPr>
        <w:t>a</w:t>
      </w:r>
      <w:r w:rsidR="00945AE6">
        <w:rPr>
          <w:lang w:eastAsia="en-GB"/>
        </w:rPr>
        <w:t xml:space="preserve"> </w:t>
      </w:r>
      <w:r w:rsidRPr="00D070DF">
        <w:rPr>
          <w:lang w:eastAsia="en-GB"/>
        </w:rPr>
        <w:t>long</w:t>
      </w:r>
      <w:r w:rsidR="00945AE6">
        <w:rPr>
          <w:lang w:eastAsia="en-GB"/>
        </w:rPr>
        <w:t xml:space="preserve"> </w:t>
      </w:r>
      <w:r w:rsidRPr="00D070DF">
        <w:rPr>
          <w:lang w:eastAsia="en-GB"/>
        </w:rPr>
        <w:t>journey,</w:t>
      </w:r>
      <w:r w:rsidR="00945AE6">
        <w:rPr>
          <w:lang w:eastAsia="en-GB"/>
        </w:rPr>
        <w:t xml:space="preserve"> </w:t>
      </w:r>
      <w:r w:rsidRPr="00D070DF">
        <w:rPr>
          <w:lang w:eastAsia="en-GB"/>
        </w:rPr>
        <w:t>but</w:t>
      </w:r>
      <w:r w:rsidR="00945AE6">
        <w:rPr>
          <w:lang w:eastAsia="en-GB"/>
        </w:rPr>
        <w:t xml:space="preserve"> </w:t>
      </w:r>
      <w:r w:rsidRPr="00D070DF">
        <w:rPr>
          <w:lang w:eastAsia="en-GB"/>
        </w:rPr>
        <w:t>we’ve</w:t>
      </w:r>
      <w:r w:rsidR="00945AE6">
        <w:rPr>
          <w:lang w:eastAsia="en-GB"/>
        </w:rPr>
        <w:t xml:space="preserve"> </w:t>
      </w:r>
      <w:r w:rsidRPr="00D070DF">
        <w:rPr>
          <w:lang w:eastAsia="en-GB"/>
        </w:rPr>
        <w:t>reached</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book.</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chapter,</w:t>
      </w:r>
      <w:r w:rsidR="00945AE6">
        <w:rPr>
          <w:lang w:eastAsia="en-GB"/>
        </w:rPr>
        <w:t xml:space="preserve"> </w:t>
      </w:r>
      <w:r w:rsidRPr="00D070DF">
        <w:rPr>
          <w:lang w:eastAsia="en-GB"/>
        </w:rPr>
        <w:t>we’ll</w:t>
      </w:r>
      <w:r w:rsidR="00945AE6">
        <w:rPr>
          <w:lang w:eastAsia="en-GB"/>
        </w:rPr>
        <w:t xml:space="preserve"> </w:t>
      </w:r>
      <w:r w:rsidRPr="00D070DF">
        <w:rPr>
          <w:lang w:eastAsia="en-GB"/>
        </w:rPr>
        <w:t>build</w:t>
      </w:r>
      <w:r w:rsidR="00945AE6">
        <w:rPr>
          <w:lang w:eastAsia="en-GB"/>
        </w:rPr>
        <w:t xml:space="preserve"> </w:t>
      </w:r>
      <w:r w:rsidRPr="00D070DF">
        <w:rPr>
          <w:lang w:eastAsia="en-GB"/>
        </w:rPr>
        <w:t>one</w:t>
      </w:r>
      <w:r w:rsidR="00945AE6">
        <w:rPr>
          <w:lang w:eastAsia="en-GB"/>
        </w:rPr>
        <w:t xml:space="preserve"> </w:t>
      </w:r>
      <w:r w:rsidRPr="00D070DF">
        <w:rPr>
          <w:lang w:eastAsia="en-GB"/>
        </w:rPr>
        <w:t>more</w:t>
      </w:r>
      <w:r w:rsidR="00945AE6">
        <w:rPr>
          <w:lang w:eastAsia="en-GB"/>
        </w:rPr>
        <w:t xml:space="preserve"> </w:t>
      </w:r>
      <w:r w:rsidRPr="00D070DF">
        <w:rPr>
          <w:lang w:eastAsia="en-GB"/>
        </w:rPr>
        <w:t>project</w:t>
      </w:r>
      <w:r w:rsidR="00945AE6">
        <w:rPr>
          <w:lang w:eastAsia="en-GB"/>
        </w:rPr>
        <w:t xml:space="preserve"> </w:t>
      </w:r>
      <w:r w:rsidRPr="00D070DF">
        <w:rPr>
          <w:lang w:eastAsia="en-GB"/>
        </w:rPr>
        <w:t>together</w:t>
      </w:r>
      <w:r w:rsidR="00945AE6">
        <w:rPr>
          <w:lang w:eastAsia="en-GB"/>
        </w:rPr>
        <w:t xml:space="preserve"> </w:t>
      </w:r>
      <w:r w:rsidRPr="00D070DF">
        <w:rPr>
          <w:lang w:eastAsia="en-GB"/>
        </w:rPr>
        <w:t>to</w:t>
      </w:r>
      <w:r w:rsidR="00945AE6">
        <w:rPr>
          <w:lang w:eastAsia="en-GB"/>
        </w:rPr>
        <w:t xml:space="preserve"> </w:t>
      </w:r>
      <w:r w:rsidRPr="00D070DF">
        <w:rPr>
          <w:lang w:eastAsia="en-GB"/>
        </w:rPr>
        <w:t>demonstrate</w:t>
      </w:r>
      <w:r w:rsidR="00945AE6">
        <w:rPr>
          <w:lang w:eastAsia="en-GB"/>
        </w:rPr>
        <w:t xml:space="preserve"> </w:t>
      </w:r>
      <w:r w:rsidRPr="00D070DF">
        <w:rPr>
          <w:lang w:eastAsia="en-GB"/>
        </w:rPr>
        <w:t>some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concepts</w:t>
      </w:r>
      <w:r w:rsidR="00945AE6">
        <w:rPr>
          <w:lang w:eastAsia="en-GB"/>
        </w:rPr>
        <w:t xml:space="preserve"> </w:t>
      </w:r>
      <w:r w:rsidRPr="00D070DF">
        <w:rPr>
          <w:lang w:eastAsia="en-GB"/>
        </w:rPr>
        <w:t>we</w:t>
      </w:r>
      <w:r w:rsidR="00945AE6">
        <w:rPr>
          <w:lang w:eastAsia="en-GB"/>
        </w:rPr>
        <w:t xml:space="preserve"> </w:t>
      </w:r>
      <w:r w:rsidRPr="00D070DF">
        <w:rPr>
          <w:lang w:eastAsia="en-GB"/>
        </w:rPr>
        <w:t>covered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final</w:t>
      </w:r>
      <w:r w:rsidR="00945AE6">
        <w:rPr>
          <w:lang w:eastAsia="en-GB"/>
        </w:rPr>
        <w:t xml:space="preserve"> </w:t>
      </w:r>
      <w:r w:rsidRPr="00D070DF">
        <w:rPr>
          <w:lang w:eastAsia="en-GB"/>
        </w:rPr>
        <w:t>chapters,</w:t>
      </w:r>
      <w:r w:rsidR="00945AE6">
        <w:rPr>
          <w:lang w:eastAsia="en-GB"/>
        </w:rPr>
        <w:t xml:space="preserve"> </w:t>
      </w:r>
      <w:r w:rsidRPr="00D070DF">
        <w:rPr>
          <w:lang w:eastAsia="en-GB"/>
        </w:rPr>
        <w:t>as</w:t>
      </w:r>
      <w:r w:rsidR="00945AE6">
        <w:rPr>
          <w:lang w:eastAsia="en-GB"/>
        </w:rPr>
        <w:t xml:space="preserve"> </w:t>
      </w:r>
      <w:r w:rsidRPr="00D070DF">
        <w:rPr>
          <w:lang w:eastAsia="en-GB"/>
        </w:rPr>
        <w:t>well</w:t>
      </w:r>
      <w:r w:rsidR="00945AE6">
        <w:rPr>
          <w:lang w:eastAsia="en-GB"/>
        </w:rPr>
        <w:t xml:space="preserve"> </w:t>
      </w:r>
      <w:r w:rsidRPr="00D070DF">
        <w:rPr>
          <w:lang w:eastAsia="en-GB"/>
        </w:rPr>
        <w:t>as</w:t>
      </w:r>
      <w:r w:rsidR="00945AE6">
        <w:rPr>
          <w:lang w:eastAsia="en-GB"/>
        </w:rPr>
        <w:t xml:space="preserve"> </w:t>
      </w:r>
      <w:r w:rsidRPr="00D070DF">
        <w:rPr>
          <w:lang w:eastAsia="en-GB"/>
        </w:rPr>
        <w:t>recap</w:t>
      </w:r>
      <w:r w:rsidR="00945AE6">
        <w:rPr>
          <w:lang w:eastAsia="en-GB"/>
        </w:rPr>
        <w:t xml:space="preserve"> </w:t>
      </w:r>
      <w:r w:rsidRPr="00D070DF">
        <w:rPr>
          <w:lang w:eastAsia="en-GB"/>
        </w:rPr>
        <w:t>some</w:t>
      </w:r>
      <w:r w:rsidR="00945AE6">
        <w:rPr>
          <w:lang w:eastAsia="en-GB"/>
        </w:rPr>
        <w:t xml:space="preserve"> </w:t>
      </w:r>
      <w:r w:rsidRPr="00D070DF">
        <w:rPr>
          <w:lang w:eastAsia="en-GB"/>
        </w:rPr>
        <w:t>earlier</w:t>
      </w:r>
      <w:r w:rsidR="00945AE6">
        <w:rPr>
          <w:lang w:eastAsia="en-GB"/>
        </w:rPr>
        <w:t xml:space="preserve"> </w:t>
      </w:r>
      <w:r w:rsidRPr="00D070DF">
        <w:rPr>
          <w:lang w:eastAsia="en-GB"/>
        </w:rPr>
        <w:t>lessons.</w:t>
      </w:r>
    </w:p>
    <w:p w14:paraId="01F5306E" w14:textId="0AE009BC" w:rsidR="00D070DF" w:rsidRDefault="00F97C6E" w:rsidP="00945AE6">
      <w:pPr>
        <w:pStyle w:val="Body"/>
        <w:rPr>
          <w:lang w:eastAsia="en-GB"/>
        </w:rPr>
      </w:pPr>
      <w:r>
        <w:rPr>
          <w:lang w:eastAsia="en-GB"/>
        </w:rPr>
        <w:fldChar w:fldCharType="begin"/>
      </w:r>
      <w:r>
        <w:instrText xml:space="preserve"> XE "</w:instrText>
      </w:r>
      <w:r w:rsidRPr="009B1B3E">
        <w:instrText>web server project startRange</w:instrText>
      </w:r>
      <w:r>
        <w:instrText xml:space="preserve">" </w:instrText>
      </w:r>
      <w:r>
        <w:rPr>
          <w:lang w:eastAsia="en-GB"/>
        </w:rPr>
        <w:fldChar w:fldCharType="end"/>
      </w:r>
      <w:r w:rsidR="00D070DF" w:rsidRPr="00D070DF">
        <w:rPr>
          <w:lang w:eastAsia="en-GB"/>
        </w:rPr>
        <w:t>For</w:t>
      </w:r>
      <w:r w:rsidR="00945AE6">
        <w:rPr>
          <w:lang w:eastAsia="en-GB"/>
        </w:rPr>
        <w:t xml:space="preserve"> </w:t>
      </w:r>
      <w:r w:rsidR="00D070DF" w:rsidRPr="00D070DF">
        <w:rPr>
          <w:lang w:eastAsia="en-GB"/>
        </w:rPr>
        <w:t>our</w:t>
      </w:r>
      <w:r w:rsidR="00945AE6">
        <w:rPr>
          <w:lang w:eastAsia="en-GB"/>
        </w:rPr>
        <w:t xml:space="preserve"> </w:t>
      </w:r>
      <w:r w:rsidR="00D070DF" w:rsidRPr="00D070DF">
        <w:rPr>
          <w:lang w:eastAsia="en-GB"/>
        </w:rPr>
        <w:t>final</w:t>
      </w:r>
      <w:r w:rsidR="00945AE6">
        <w:rPr>
          <w:lang w:eastAsia="en-GB"/>
        </w:rPr>
        <w:t xml:space="preserve"> </w:t>
      </w:r>
      <w:r w:rsidR="00D070DF" w:rsidRPr="00D070DF">
        <w:rPr>
          <w:lang w:eastAsia="en-GB"/>
        </w:rPr>
        <w:t>project,</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make</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web</w:t>
      </w:r>
      <w:r w:rsidR="00945AE6">
        <w:rPr>
          <w:lang w:eastAsia="en-GB"/>
        </w:rPr>
        <w:t xml:space="preserve"> </w:t>
      </w:r>
      <w:r w:rsidR="00D070DF" w:rsidRPr="00D070DF">
        <w:rPr>
          <w:lang w:eastAsia="en-GB"/>
        </w:rPr>
        <w:t>server</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says</w:t>
      </w:r>
      <w:r w:rsidR="00945AE6">
        <w:rPr>
          <w:lang w:eastAsia="en-GB"/>
        </w:rPr>
        <w:t xml:space="preserve"> </w:t>
      </w:r>
      <w:r w:rsidR="00D070DF" w:rsidRPr="00D070DF">
        <w:rPr>
          <w:lang w:eastAsia="en-GB"/>
        </w:rPr>
        <w:t>“hello”</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looks</w:t>
      </w:r>
      <w:r w:rsidR="00945AE6">
        <w:rPr>
          <w:lang w:eastAsia="en-GB"/>
        </w:rPr>
        <w:t xml:space="preserve"> </w:t>
      </w:r>
      <w:r w:rsidR="00D070DF" w:rsidRPr="00D070DF">
        <w:rPr>
          <w:lang w:eastAsia="en-GB"/>
        </w:rPr>
        <w:t>like</w:t>
      </w:r>
      <w:r w:rsidR="00945AE6">
        <w:rPr>
          <w:lang w:eastAsia="en-GB"/>
        </w:rPr>
        <w:t xml:space="preserve"> </w:t>
      </w:r>
      <w:r w:rsidR="00D070DF" w:rsidRPr="00D070DF">
        <w:rPr>
          <w:lang w:eastAsia="en-GB"/>
        </w:rPr>
        <w:t>Figure</w:t>
      </w:r>
      <w:r w:rsidR="00945AE6">
        <w:rPr>
          <w:lang w:eastAsia="en-GB"/>
        </w:rPr>
        <w:t xml:space="preserve"> </w:t>
      </w:r>
      <w:r w:rsidR="00D070DF" w:rsidRPr="00D070DF">
        <w:rPr>
          <w:lang w:eastAsia="en-GB"/>
        </w:rPr>
        <w:t>20-1</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web</w:t>
      </w:r>
      <w:r w:rsidR="00945AE6">
        <w:rPr>
          <w:lang w:eastAsia="en-GB"/>
        </w:rPr>
        <w:t xml:space="preserve"> </w:t>
      </w:r>
      <w:r w:rsidR="00D070DF" w:rsidRPr="00D070DF">
        <w:rPr>
          <w:lang w:eastAsia="en-GB"/>
        </w:rPr>
        <w:t>browser.</w:t>
      </w:r>
    </w:p>
    <w:p w14:paraId="613F89CD" w14:textId="58DF1D42" w:rsidR="00945AE6" w:rsidRPr="00D070DF" w:rsidRDefault="00945AE6" w:rsidP="00945AE6">
      <w:pPr>
        <w:pStyle w:val="GraphicSlug"/>
        <w:rPr>
          <w:lang w:eastAsia="en-GB"/>
        </w:rPr>
      </w:pPr>
      <w:r>
        <w:rPr>
          <w:lang w:eastAsia="en-GB"/>
        </w:rPr>
        <w:t>[f20001.</w:t>
      </w:r>
      <w:r w:rsidR="00B0420F">
        <w:rPr>
          <w:lang w:eastAsia="en-GB"/>
        </w:rPr>
        <w:t>tif</w:t>
      </w:r>
      <w:r>
        <w:rPr>
          <w:lang w:eastAsia="en-GB"/>
        </w:rPr>
        <w:t>]</w:t>
      </w:r>
      <w:r w:rsidR="00A3112F" w:rsidRPr="00A73287">
        <w:rPr>
          <w:rStyle w:val="AltText"/>
        </w:rPr>
        <w:t>&lt;&lt;</w:t>
      </w:r>
      <w:r w:rsidR="00A3112F">
        <w:rPr>
          <w:rStyle w:val="AltText"/>
        </w:rPr>
        <w:t xml:space="preserve">A screenshot of a web browser at the URL 127.0.0.1:8080. The page loaded </w:t>
      </w:r>
      <w:r w:rsidR="00A67060">
        <w:rPr>
          <w:rStyle w:val="AltText"/>
        </w:rPr>
        <w:t>say</w:t>
      </w:r>
      <w:r w:rsidR="00A67060" w:rsidRPr="00A67060">
        <w:rPr>
          <w:rStyle w:val="AltText"/>
        </w:rPr>
        <w:t xml:space="preserve">s </w:t>
      </w:r>
      <w:r w:rsidR="00A67060" w:rsidRPr="00A73287">
        <w:rPr>
          <w:rStyle w:val="AltText"/>
        </w:rPr>
        <w:t>“</w:t>
      </w:r>
      <w:r w:rsidR="00A67060" w:rsidRPr="00A67060">
        <w:rPr>
          <w:rStyle w:val="AltText"/>
        </w:rPr>
        <w:t>Hello! Hi from Rust.</w:t>
      </w:r>
      <w:r w:rsidR="00A67060" w:rsidRPr="00A73287">
        <w:rPr>
          <w:rStyle w:val="AltText"/>
        </w:rPr>
        <w:t>”</w:t>
      </w:r>
      <w:r w:rsidR="00A3112F" w:rsidRPr="00A73287">
        <w:rPr>
          <w:rStyle w:val="AltText"/>
        </w:rPr>
        <w:t>&gt;&gt;</w:t>
      </w:r>
    </w:p>
    <w:p w14:paraId="274E213E" w14:textId="532810B3" w:rsidR="00D070DF" w:rsidRPr="00D070DF" w:rsidRDefault="00D070DF" w:rsidP="00945AE6">
      <w:pPr>
        <w:pStyle w:val="CaptionLine"/>
        <w:rPr>
          <w:lang w:eastAsia="en-GB"/>
        </w:rPr>
      </w:pPr>
      <w:r w:rsidRPr="00D070DF">
        <w:rPr>
          <w:lang w:eastAsia="en-GB"/>
        </w:rPr>
        <w:t>Our</w:t>
      </w:r>
      <w:r w:rsidR="00945AE6">
        <w:rPr>
          <w:lang w:eastAsia="en-GB"/>
        </w:rPr>
        <w:t xml:space="preserve"> </w:t>
      </w:r>
      <w:r w:rsidRPr="00D070DF">
        <w:rPr>
          <w:lang w:eastAsia="en-GB"/>
        </w:rPr>
        <w:t>final</w:t>
      </w:r>
      <w:r w:rsidR="00945AE6">
        <w:rPr>
          <w:lang w:eastAsia="en-GB"/>
        </w:rPr>
        <w:t xml:space="preserve"> </w:t>
      </w:r>
      <w:r w:rsidRPr="00D070DF">
        <w:rPr>
          <w:lang w:eastAsia="en-GB"/>
        </w:rPr>
        <w:t>shared</w:t>
      </w:r>
      <w:r w:rsidR="00945AE6">
        <w:rPr>
          <w:lang w:eastAsia="en-GB"/>
        </w:rPr>
        <w:t xml:space="preserve"> </w:t>
      </w:r>
      <w:r w:rsidRPr="00D070DF">
        <w:rPr>
          <w:lang w:eastAsia="en-GB"/>
        </w:rPr>
        <w:t>project</w:t>
      </w:r>
    </w:p>
    <w:p w14:paraId="7B5E1A17" w14:textId="4E25B05A" w:rsidR="00D070DF" w:rsidRPr="00D070DF" w:rsidRDefault="00D070DF" w:rsidP="00945AE6">
      <w:pPr>
        <w:pStyle w:val="Body"/>
        <w:rPr>
          <w:lang w:eastAsia="en-GB"/>
        </w:rPr>
      </w:pP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our</w:t>
      </w:r>
      <w:r w:rsidR="00945AE6">
        <w:rPr>
          <w:lang w:eastAsia="en-GB"/>
        </w:rPr>
        <w:t xml:space="preserve"> </w:t>
      </w:r>
      <w:r w:rsidRPr="00D070DF">
        <w:rPr>
          <w:lang w:eastAsia="en-GB"/>
        </w:rPr>
        <w:t>plan</w:t>
      </w:r>
      <w:r w:rsidR="00945AE6">
        <w:rPr>
          <w:lang w:eastAsia="en-GB"/>
        </w:rPr>
        <w:t xml:space="preserve"> </w:t>
      </w:r>
      <w:r w:rsidRPr="00D070DF">
        <w:rPr>
          <w:lang w:eastAsia="en-GB"/>
        </w:rPr>
        <w:t>for</w:t>
      </w:r>
      <w:r w:rsidR="00945AE6">
        <w:rPr>
          <w:lang w:eastAsia="en-GB"/>
        </w:rPr>
        <w:t xml:space="preserve"> </w:t>
      </w:r>
      <w:r w:rsidRPr="00D070DF">
        <w:rPr>
          <w:lang w:eastAsia="en-GB"/>
        </w:rPr>
        <w:t>building</w:t>
      </w:r>
      <w:r w:rsidR="00945AE6">
        <w:rPr>
          <w:lang w:eastAsia="en-GB"/>
        </w:rPr>
        <w:t xml:space="preserve"> </w:t>
      </w:r>
      <w:r w:rsidRPr="00D070DF">
        <w:rPr>
          <w:lang w:eastAsia="en-GB"/>
        </w:rPr>
        <w:t>the</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p>
    <w:p w14:paraId="641BEB00" w14:textId="48BE7AA3" w:rsidR="00D070DF" w:rsidRPr="00D070DF" w:rsidRDefault="00D070DF" w:rsidP="006D307B">
      <w:pPr>
        <w:pStyle w:val="ListNumber"/>
        <w:rPr>
          <w:lang w:eastAsia="en-GB"/>
        </w:rPr>
      </w:pPr>
      <w:r w:rsidRPr="00D070DF">
        <w:rPr>
          <w:lang w:eastAsia="en-GB"/>
        </w:rPr>
        <w:t>Learn</w:t>
      </w:r>
      <w:r w:rsidR="00945AE6">
        <w:rPr>
          <w:lang w:eastAsia="en-GB"/>
        </w:rPr>
        <w:t xml:space="preserve"> </w:t>
      </w:r>
      <w:r w:rsidRPr="00D070DF">
        <w:rPr>
          <w:lang w:eastAsia="en-GB"/>
        </w:rPr>
        <w:t>a</w:t>
      </w:r>
      <w:r w:rsidR="00945AE6">
        <w:rPr>
          <w:lang w:eastAsia="en-GB"/>
        </w:rPr>
        <w:t xml:space="preserve"> </w:t>
      </w:r>
      <w:r w:rsidRPr="00D070DF">
        <w:rPr>
          <w:lang w:eastAsia="en-GB"/>
        </w:rPr>
        <w:t>bit</w:t>
      </w:r>
      <w:r w:rsidR="00945AE6">
        <w:rPr>
          <w:lang w:eastAsia="en-GB"/>
        </w:rPr>
        <w:t xml:space="preserve"> </w:t>
      </w:r>
      <w:r w:rsidRPr="00D070DF">
        <w:rPr>
          <w:lang w:eastAsia="en-GB"/>
        </w:rPr>
        <w:t>about</w:t>
      </w:r>
      <w:r w:rsidR="00945AE6">
        <w:rPr>
          <w:lang w:eastAsia="en-GB"/>
        </w:rPr>
        <w:t xml:space="preserve"> </w:t>
      </w:r>
      <w:r w:rsidRPr="00D070DF">
        <w:rPr>
          <w:lang w:eastAsia="en-GB"/>
        </w:rPr>
        <w:t>TCP</w:t>
      </w:r>
      <w:r w:rsidR="00945AE6">
        <w:rPr>
          <w:lang w:eastAsia="en-GB"/>
        </w:rPr>
        <w:t xml:space="preserve"> </w:t>
      </w:r>
      <w:r w:rsidRPr="00D070DF">
        <w:rPr>
          <w:lang w:eastAsia="en-GB"/>
        </w:rPr>
        <w:t>and</w:t>
      </w:r>
      <w:r w:rsidR="00945AE6">
        <w:rPr>
          <w:lang w:eastAsia="en-GB"/>
        </w:rPr>
        <w:t xml:space="preserve"> </w:t>
      </w:r>
      <w:r w:rsidRPr="00D070DF">
        <w:rPr>
          <w:lang w:eastAsia="en-GB"/>
        </w:rPr>
        <w:t>HTTP.</w:t>
      </w:r>
    </w:p>
    <w:p w14:paraId="1E134894" w14:textId="1C923F40" w:rsidR="00D070DF" w:rsidRPr="00D070DF" w:rsidRDefault="00D070DF" w:rsidP="006D307B">
      <w:pPr>
        <w:pStyle w:val="ListNumber"/>
        <w:rPr>
          <w:lang w:eastAsia="en-GB"/>
        </w:rPr>
      </w:pPr>
      <w:r w:rsidRPr="00D070DF">
        <w:rPr>
          <w:lang w:eastAsia="en-GB"/>
        </w:rPr>
        <w:t>Listen</w:t>
      </w:r>
      <w:r w:rsidR="00945AE6">
        <w:rPr>
          <w:lang w:eastAsia="en-GB"/>
        </w:rPr>
        <w:t xml:space="preserve"> </w:t>
      </w:r>
      <w:r w:rsidRPr="00D070DF">
        <w:rPr>
          <w:lang w:eastAsia="en-GB"/>
        </w:rPr>
        <w:t>for</w:t>
      </w:r>
      <w:r w:rsidR="00945AE6">
        <w:rPr>
          <w:lang w:eastAsia="en-GB"/>
        </w:rPr>
        <w:t xml:space="preserve"> </w:t>
      </w:r>
      <w:r w:rsidRPr="00D070DF">
        <w:rPr>
          <w:lang w:eastAsia="en-GB"/>
        </w:rPr>
        <w:t>TCP</w:t>
      </w:r>
      <w:r w:rsidR="00945AE6">
        <w:rPr>
          <w:lang w:eastAsia="en-GB"/>
        </w:rPr>
        <w:t xml:space="preserve"> </w:t>
      </w:r>
      <w:r w:rsidRPr="00D070DF">
        <w:rPr>
          <w:lang w:eastAsia="en-GB"/>
        </w:rPr>
        <w:t>connections</w:t>
      </w:r>
      <w:r w:rsidR="00945AE6">
        <w:rPr>
          <w:lang w:eastAsia="en-GB"/>
        </w:rPr>
        <w:t xml:space="preserve"> </w:t>
      </w:r>
      <w:r w:rsidRPr="00D070DF">
        <w:rPr>
          <w:lang w:eastAsia="en-GB"/>
        </w:rPr>
        <w:t>on</w:t>
      </w:r>
      <w:r w:rsidR="00945AE6">
        <w:rPr>
          <w:lang w:eastAsia="en-GB"/>
        </w:rPr>
        <w:t xml:space="preserve"> </w:t>
      </w:r>
      <w:r w:rsidRPr="00D070DF">
        <w:rPr>
          <w:lang w:eastAsia="en-GB"/>
        </w:rPr>
        <w:t>a</w:t>
      </w:r>
      <w:r w:rsidR="00945AE6">
        <w:rPr>
          <w:lang w:eastAsia="en-GB"/>
        </w:rPr>
        <w:t xml:space="preserve"> </w:t>
      </w:r>
      <w:r w:rsidRPr="00D070DF">
        <w:rPr>
          <w:lang w:eastAsia="en-GB"/>
        </w:rPr>
        <w:t>socket.</w:t>
      </w:r>
    </w:p>
    <w:p w14:paraId="64D4069E" w14:textId="018527A6" w:rsidR="00D070DF" w:rsidRPr="00D070DF" w:rsidRDefault="00D070DF" w:rsidP="006D307B">
      <w:pPr>
        <w:pStyle w:val="ListNumber"/>
        <w:rPr>
          <w:lang w:eastAsia="en-GB"/>
        </w:rPr>
      </w:pPr>
      <w:r w:rsidRPr="00D070DF">
        <w:rPr>
          <w:lang w:eastAsia="en-GB"/>
        </w:rPr>
        <w:t>Parse</w:t>
      </w:r>
      <w:r w:rsidR="00945AE6">
        <w:rPr>
          <w:lang w:eastAsia="en-GB"/>
        </w:rPr>
        <w:t xml:space="preserve"> </w:t>
      </w:r>
      <w:r w:rsidRPr="00D070DF">
        <w:rPr>
          <w:lang w:eastAsia="en-GB"/>
        </w:rPr>
        <w:t>a</w:t>
      </w:r>
      <w:r w:rsidR="00945AE6">
        <w:rPr>
          <w:lang w:eastAsia="en-GB"/>
        </w:rPr>
        <w:t xml:space="preserve"> </w:t>
      </w:r>
      <w:r w:rsidRPr="00D070DF">
        <w:rPr>
          <w:lang w:eastAsia="en-GB"/>
        </w:rPr>
        <w:t>small</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HTTP</w:t>
      </w:r>
      <w:r w:rsidR="00945AE6">
        <w:rPr>
          <w:lang w:eastAsia="en-GB"/>
        </w:rPr>
        <w:t xml:space="preserve"> </w:t>
      </w:r>
      <w:r w:rsidRPr="00D070DF">
        <w:rPr>
          <w:lang w:eastAsia="en-GB"/>
        </w:rPr>
        <w:t>requests.</w:t>
      </w:r>
    </w:p>
    <w:p w14:paraId="350EC5B9" w14:textId="52548027" w:rsidR="00D070DF" w:rsidRPr="00D070DF" w:rsidRDefault="00D070DF" w:rsidP="006D307B">
      <w:pPr>
        <w:pStyle w:val="ListNumber"/>
        <w:rPr>
          <w:lang w:eastAsia="en-GB"/>
        </w:rPr>
      </w:pP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proper</w:t>
      </w:r>
      <w:r w:rsidR="00945AE6">
        <w:rPr>
          <w:lang w:eastAsia="en-GB"/>
        </w:rPr>
        <w:t xml:space="preserve"> </w:t>
      </w:r>
      <w:r w:rsidRPr="00D070DF">
        <w:rPr>
          <w:lang w:eastAsia="en-GB"/>
        </w:rPr>
        <w:t>HTTP</w:t>
      </w:r>
      <w:r w:rsidR="00945AE6">
        <w:rPr>
          <w:lang w:eastAsia="en-GB"/>
        </w:rPr>
        <w:t xml:space="preserve"> </w:t>
      </w:r>
      <w:r w:rsidRPr="00D070DF">
        <w:rPr>
          <w:lang w:eastAsia="en-GB"/>
        </w:rPr>
        <w:t>response.</w:t>
      </w:r>
    </w:p>
    <w:p w14:paraId="12C41A62" w14:textId="0DCE5DF4" w:rsidR="00D070DF" w:rsidRPr="00D070DF" w:rsidRDefault="00D070DF" w:rsidP="006D307B">
      <w:pPr>
        <w:pStyle w:val="ListNumber"/>
        <w:rPr>
          <w:lang w:eastAsia="en-GB"/>
        </w:rPr>
      </w:pPr>
      <w:r w:rsidRPr="00D070DF">
        <w:rPr>
          <w:lang w:eastAsia="en-GB"/>
        </w:rPr>
        <w:t>Improve</w:t>
      </w:r>
      <w:r w:rsidR="00945AE6">
        <w:rPr>
          <w:lang w:eastAsia="en-GB"/>
        </w:rPr>
        <w:t xml:space="preserve"> </w:t>
      </w:r>
      <w:r w:rsidRPr="00D070DF">
        <w:rPr>
          <w:lang w:eastAsia="en-GB"/>
        </w:rPr>
        <w:t>the</w:t>
      </w:r>
      <w:r w:rsidR="00945AE6">
        <w:rPr>
          <w:lang w:eastAsia="en-GB"/>
        </w:rPr>
        <w:t xml:space="preserve"> </w:t>
      </w:r>
      <w:r w:rsidRPr="00D070DF">
        <w:rPr>
          <w:lang w:eastAsia="en-GB"/>
        </w:rPr>
        <w:t>throughput</w:t>
      </w:r>
      <w:r w:rsidR="00945AE6">
        <w:rPr>
          <w:lang w:eastAsia="en-GB"/>
        </w:rPr>
        <w:t xml:space="preserve"> </w:t>
      </w:r>
      <w:r w:rsidRPr="00D070DF">
        <w:rPr>
          <w:lang w:eastAsia="en-GB"/>
        </w:rPr>
        <w:t>of</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p>
    <w:p w14:paraId="0834E2B8" w14:textId="15B3027A" w:rsidR="00D070DF" w:rsidRPr="00D070DF" w:rsidRDefault="00D070DF" w:rsidP="00945AE6">
      <w:pPr>
        <w:pStyle w:val="Body"/>
        <w:rPr>
          <w:lang w:eastAsia="en-GB"/>
        </w:rPr>
      </w:pPr>
      <w:r w:rsidRPr="00D070DF">
        <w:rPr>
          <w:lang w:eastAsia="en-GB"/>
        </w:rPr>
        <w:lastRenderedPageBreak/>
        <w:t>Before</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started,</w:t>
      </w:r>
      <w:r w:rsidR="00945AE6">
        <w:rPr>
          <w:lang w:eastAsia="en-GB"/>
        </w:rPr>
        <w:t xml:space="preserve"> </w:t>
      </w:r>
      <w:r w:rsidRPr="00D070DF">
        <w:rPr>
          <w:lang w:eastAsia="en-GB"/>
        </w:rPr>
        <w:t>we</w:t>
      </w:r>
      <w:r w:rsidR="00945AE6">
        <w:rPr>
          <w:lang w:eastAsia="en-GB"/>
        </w:rPr>
        <w:t xml:space="preserve"> </w:t>
      </w:r>
      <w:r w:rsidRPr="00D070DF">
        <w:rPr>
          <w:lang w:eastAsia="en-GB"/>
        </w:rPr>
        <w:t>should</w:t>
      </w:r>
      <w:r w:rsidR="00945AE6">
        <w:rPr>
          <w:lang w:eastAsia="en-GB"/>
        </w:rPr>
        <w:t xml:space="preserve"> </w:t>
      </w:r>
      <w:r w:rsidRPr="00D070DF">
        <w:rPr>
          <w:lang w:eastAsia="en-GB"/>
        </w:rPr>
        <w:t>mention</w:t>
      </w:r>
      <w:r w:rsidR="00945AE6">
        <w:rPr>
          <w:lang w:eastAsia="en-GB"/>
        </w:rPr>
        <w:t xml:space="preserve"> </w:t>
      </w:r>
      <w:r w:rsidRPr="00D070DF">
        <w:rPr>
          <w:lang w:eastAsia="en-GB"/>
        </w:rPr>
        <w:t>one</w:t>
      </w:r>
      <w:r w:rsidR="00945AE6">
        <w:rPr>
          <w:lang w:eastAsia="en-GB"/>
        </w:rPr>
        <w:t xml:space="preserve"> </w:t>
      </w:r>
      <w:r w:rsidRPr="00D070DF">
        <w:rPr>
          <w:lang w:eastAsia="en-GB"/>
        </w:rPr>
        <w:t>detail:</w:t>
      </w:r>
      <w:r w:rsidR="00945AE6">
        <w:rPr>
          <w:lang w:eastAsia="en-GB"/>
        </w:rPr>
        <w:t xml:space="preserve"> </w:t>
      </w:r>
      <w:r w:rsidRPr="00D070DF">
        <w:rPr>
          <w:lang w:eastAsia="en-GB"/>
        </w:rPr>
        <w:t>the</w:t>
      </w:r>
      <w:r w:rsidR="00945AE6">
        <w:rPr>
          <w:lang w:eastAsia="en-GB"/>
        </w:rPr>
        <w:t xml:space="preserve"> </w:t>
      </w:r>
      <w:r w:rsidRPr="00D070DF">
        <w:rPr>
          <w:lang w:eastAsia="en-GB"/>
        </w:rPr>
        <w:t>method</w:t>
      </w:r>
      <w:r w:rsidR="00945AE6">
        <w:rPr>
          <w:lang w:eastAsia="en-GB"/>
        </w:rPr>
        <w:t xml:space="preserve"> </w:t>
      </w:r>
      <w:r w:rsidRPr="00D070DF">
        <w:rPr>
          <w:lang w:eastAsia="en-GB"/>
        </w:rPr>
        <w:t>we’ll</w:t>
      </w:r>
      <w:r w:rsidR="00945AE6">
        <w:rPr>
          <w:lang w:eastAsia="en-GB"/>
        </w:rPr>
        <w:t xml:space="preserve"> </w:t>
      </w:r>
      <w:r w:rsidRPr="00D070DF">
        <w:rPr>
          <w:lang w:eastAsia="en-GB"/>
        </w:rPr>
        <w:t>use</w:t>
      </w:r>
      <w:r w:rsidR="00945AE6">
        <w:rPr>
          <w:lang w:eastAsia="en-GB"/>
        </w:rPr>
        <w:t xml:space="preserve"> </w:t>
      </w:r>
      <w:r w:rsidRPr="00D070DF">
        <w:rPr>
          <w:lang w:eastAsia="en-GB"/>
        </w:rPr>
        <w:t>won’t</w:t>
      </w:r>
      <w:r w:rsidR="00945AE6">
        <w:rPr>
          <w:lang w:eastAsia="en-GB"/>
        </w:rPr>
        <w:t xml:space="preserve"> </w:t>
      </w:r>
      <w:r w:rsidRPr="00D070DF">
        <w:rPr>
          <w:lang w:eastAsia="en-GB"/>
        </w:rPr>
        <w:t>be</w:t>
      </w:r>
      <w:r w:rsidR="00945AE6">
        <w:rPr>
          <w:lang w:eastAsia="en-GB"/>
        </w:rPr>
        <w:t xml:space="preserve"> </w:t>
      </w:r>
      <w:r w:rsidRPr="00D070DF">
        <w:rPr>
          <w:lang w:eastAsia="en-GB"/>
        </w:rPr>
        <w:t>the</w:t>
      </w:r>
      <w:r w:rsidR="00945AE6">
        <w:rPr>
          <w:lang w:eastAsia="en-GB"/>
        </w:rPr>
        <w:t xml:space="preserve"> </w:t>
      </w:r>
      <w:r w:rsidRPr="00D070DF">
        <w:rPr>
          <w:lang w:eastAsia="en-GB"/>
        </w:rPr>
        <w:t>best</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build</w:t>
      </w:r>
      <w:r w:rsidR="00945AE6">
        <w:rPr>
          <w:lang w:eastAsia="en-GB"/>
        </w:rPr>
        <w:t xml:space="preserve"> </w:t>
      </w:r>
      <w:r w:rsidRPr="00D070DF">
        <w:rPr>
          <w:lang w:eastAsia="en-GB"/>
        </w:rPr>
        <w:t>a</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with</w:t>
      </w:r>
      <w:r w:rsidR="00945AE6">
        <w:rPr>
          <w:lang w:eastAsia="en-GB"/>
        </w:rPr>
        <w:t xml:space="preserve"> </w:t>
      </w:r>
      <w:r w:rsidRPr="00D070DF">
        <w:rPr>
          <w:lang w:eastAsia="en-GB"/>
        </w:rPr>
        <w:t>Rust.</w:t>
      </w:r>
      <w:r w:rsidR="00945AE6">
        <w:rPr>
          <w:lang w:eastAsia="en-GB"/>
        </w:rPr>
        <w:t xml:space="preserve"> </w:t>
      </w:r>
      <w:r w:rsidRPr="00D070DF">
        <w:rPr>
          <w:lang w:eastAsia="en-GB"/>
        </w:rPr>
        <w:t>Community</w:t>
      </w:r>
      <w:r w:rsidR="00945AE6">
        <w:rPr>
          <w:lang w:eastAsia="en-GB"/>
        </w:rPr>
        <w:t xml:space="preserve"> </w:t>
      </w:r>
      <w:r w:rsidRPr="00D070DF">
        <w:rPr>
          <w:lang w:eastAsia="en-GB"/>
        </w:rPr>
        <w:t>members</w:t>
      </w:r>
      <w:r w:rsidR="00945AE6">
        <w:rPr>
          <w:lang w:eastAsia="en-GB"/>
        </w:rPr>
        <w:t xml:space="preserve"> </w:t>
      </w:r>
      <w:r w:rsidRPr="00D070DF">
        <w:rPr>
          <w:lang w:eastAsia="en-GB"/>
        </w:rPr>
        <w:t>have</w:t>
      </w:r>
      <w:r w:rsidR="00945AE6">
        <w:rPr>
          <w:lang w:eastAsia="en-GB"/>
        </w:rPr>
        <w:t xml:space="preserve"> </w:t>
      </w:r>
      <w:r w:rsidRPr="00D070DF">
        <w:rPr>
          <w:lang w:eastAsia="en-GB"/>
        </w:rPr>
        <w:t>published</w:t>
      </w:r>
      <w:r w:rsidR="00945AE6">
        <w:rPr>
          <w:lang w:eastAsia="en-GB"/>
        </w:rPr>
        <w:t xml:space="preserve"> </w:t>
      </w:r>
      <w:r w:rsidRPr="00D070DF">
        <w:rPr>
          <w:lang w:eastAsia="en-GB"/>
        </w:rPr>
        <w:t>a</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production-ready</w:t>
      </w:r>
      <w:r w:rsidR="00945AE6">
        <w:rPr>
          <w:lang w:eastAsia="en-GB"/>
        </w:rPr>
        <w:t xml:space="preserve"> </w:t>
      </w:r>
      <w:r w:rsidRPr="00D070DF">
        <w:rPr>
          <w:lang w:eastAsia="en-GB"/>
        </w:rPr>
        <w:t>crates</w:t>
      </w:r>
      <w:r w:rsidR="00945AE6">
        <w:rPr>
          <w:lang w:eastAsia="en-GB"/>
        </w:rPr>
        <w:t xml:space="preserve"> </w:t>
      </w:r>
      <w:r w:rsidRPr="00D070DF">
        <w:rPr>
          <w:lang w:eastAsia="en-GB"/>
        </w:rPr>
        <w:t>available</w:t>
      </w:r>
      <w:r w:rsidR="00945AE6">
        <w:rPr>
          <w:lang w:eastAsia="en-GB"/>
        </w:rPr>
        <w:t xml:space="preserve"> </w:t>
      </w:r>
      <w:r w:rsidRPr="00D070DF">
        <w:rPr>
          <w:lang w:eastAsia="en-GB"/>
        </w:rPr>
        <w:t>at</w:t>
      </w:r>
      <w:r w:rsidR="00945AE6" w:rsidRPr="00411658">
        <w:rPr>
          <w:rStyle w:val="LinkURL"/>
        </w:rPr>
        <w:t xml:space="preserve"> </w:t>
      </w:r>
      <w:hyperlink r:id="rId8" w:history="1">
        <w:r w:rsidRPr="00411658">
          <w:rPr>
            <w:rStyle w:val="LinkURL"/>
          </w:rPr>
          <w:t>https://crates.io</w:t>
        </w:r>
      </w:hyperlink>
      <w:r w:rsidR="00945AE6">
        <w:rPr>
          <w:lang w:eastAsia="en-GB"/>
        </w:rPr>
        <w:t xml:space="preserve"> </w:t>
      </w:r>
      <w:r w:rsidRPr="00D070DF">
        <w:rPr>
          <w:lang w:eastAsia="en-GB"/>
        </w:rPr>
        <w:t>that</w:t>
      </w:r>
      <w:r w:rsidR="00945AE6">
        <w:rPr>
          <w:lang w:eastAsia="en-GB"/>
        </w:rPr>
        <w:t xml:space="preserve"> </w:t>
      </w:r>
      <w:r w:rsidRPr="00D070DF">
        <w:rPr>
          <w:lang w:eastAsia="en-GB"/>
        </w:rPr>
        <w:t>provide</w:t>
      </w:r>
      <w:r w:rsidR="00945AE6">
        <w:rPr>
          <w:lang w:eastAsia="en-GB"/>
        </w:rPr>
        <w:t xml:space="preserve"> </w:t>
      </w:r>
      <w:r w:rsidRPr="00D070DF">
        <w:rPr>
          <w:lang w:eastAsia="en-GB"/>
        </w:rPr>
        <w:t>more</w:t>
      </w:r>
      <w:r w:rsidR="00945AE6">
        <w:rPr>
          <w:lang w:eastAsia="en-GB"/>
        </w:rPr>
        <w:t xml:space="preserve"> </w:t>
      </w:r>
      <w:r w:rsidRPr="00D070DF">
        <w:rPr>
          <w:lang w:eastAsia="en-GB"/>
        </w:rPr>
        <w:t>complete</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and</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implementations</w:t>
      </w:r>
      <w:r w:rsidR="00945AE6">
        <w:rPr>
          <w:lang w:eastAsia="en-GB"/>
        </w:rPr>
        <w:t xml:space="preserve"> </w:t>
      </w:r>
      <w:r w:rsidRPr="00D070DF">
        <w:rPr>
          <w:lang w:eastAsia="en-GB"/>
        </w:rPr>
        <w:t>than</w:t>
      </w:r>
      <w:r w:rsidR="00945AE6">
        <w:rPr>
          <w:lang w:eastAsia="en-GB"/>
        </w:rPr>
        <w:t xml:space="preserve"> </w:t>
      </w:r>
      <w:r w:rsidRPr="00D070DF">
        <w:rPr>
          <w:lang w:eastAsia="en-GB"/>
        </w:rPr>
        <w:t>we’ll</w:t>
      </w:r>
      <w:r w:rsidR="00945AE6">
        <w:rPr>
          <w:lang w:eastAsia="en-GB"/>
        </w:rPr>
        <w:t xml:space="preserve"> </w:t>
      </w:r>
      <w:r w:rsidRPr="00D070DF">
        <w:rPr>
          <w:lang w:eastAsia="en-GB"/>
        </w:rPr>
        <w:t>build.</w:t>
      </w:r>
      <w:r w:rsidR="00945AE6">
        <w:rPr>
          <w:lang w:eastAsia="en-GB"/>
        </w:rPr>
        <w:t xml:space="preserve"> </w:t>
      </w:r>
      <w:r w:rsidRPr="00D070DF">
        <w:rPr>
          <w:lang w:eastAsia="en-GB"/>
        </w:rPr>
        <w:t>However,</w:t>
      </w:r>
      <w:r w:rsidR="00945AE6">
        <w:rPr>
          <w:lang w:eastAsia="en-GB"/>
        </w:rPr>
        <w:t xml:space="preserve"> </w:t>
      </w:r>
      <w:r w:rsidRPr="00D070DF">
        <w:rPr>
          <w:lang w:eastAsia="en-GB"/>
        </w:rPr>
        <w:t>our</w:t>
      </w:r>
      <w:r w:rsidR="00945AE6">
        <w:rPr>
          <w:lang w:eastAsia="en-GB"/>
        </w:rPr>
        <w:t xml:space="preserve"> </w:t>
      </w:r>
      <w:r w:rsidRPr="00D070DF">
        <w:rPr>
          <w:lang w:eastAsia="en-GB"/>
        </w:rPr>
        <w:t>intention</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chapter</w:t>
      </w:r>
      <w:r w:rsidR="00945AE6">
        <w:rPr>
          <w:lang w:eastAsia="en-GB"/>
        </w:rPr>
        <w:t xml:space="preserve"> </w:t>
      </w:r>
      <w:r w:rsidRPr="00D070DF">
        <w:rPr>
          <w:lang w:eastAsia="en-GB"/>
        </w:rPr>
        <w:t>is</w:t>
      </w:r>
      <w:r w:rsidR="00945AE6">
        <w:rPr>
          <w:lang w:eastAsia="en-GB"/>
        </w:rPr>
        <w:t xml:space="preserve"> </w:t>
      </w:r>
      <w:r w:rsidRPr="00D070DF">
        <w:rPr>
          <w:lang w:eastAsia="en-GB"/>
        </w:rPr>
        <w:t>to</w:t>
      </w:r>
      <w:r w:rsidR="00945AE6">
        <w:rPr>
          <w:lang w:eastAsia="en-GB"/>
        </w:rPr>
        <w:t xml:space="preserve"> </w:t>
      </w:r>
      <w:r w:rsidRPr="00D070DF">
        <w:rPr>
          <w:lang w:eastAsia="en-GB"/>
        </w:rPr>
        <w:t>help</w:t>
      </w:r>
      <w:r w:rsidR="00945AE6">
        <w:rPr>
          <w:lang w:eastAsia="en-GB"/>
        </w:rPr>
        <w:t xml:space="preserve"> </w:t>
      </w:r>
      <w:r w:rsidRPr="00D070DF">
        <w:rPr>
          <w:lang w:eastAsia="en-GB"/>
        </w:rPr>
        <w:t>you</w:t>
      </w:r>
      <w:r w:rsidR="00945AE6">
        <w:rPr>
          <w:lang w:eastAsia="en-GB"/>
        </w:rPr>
        <w:t xml:space="preserve"> </w:t>
      </w:r>
      <w:r w:rsidRPr="00D070DF">
        <w:rPr>
          <w:lang w:eastAsia="en-GB"/>
        </w:rPr>
        <w:t>learn,</w:t>
      </w:r>
      <w:r w:rsidR="00945AE6">
        <w:rPr>
          <w:lang w:eastAsia="en-GB"/>
        </w:rPr>
        <w:t xml:space="preserve"> </w:t>
      </w:r>
      <w:r w:rsidRPr="00D070DF">
        <w:rPr>
          <w:lang w:eastAsia="en-GB"/>
        </w:rPr>
        <w:t>not</w:t>
      </w:r>
      <w:r w:rsidR="00945AE6">
        <w:rPr>
          <w:lang w:eastAsia="en-GB"/>
        </w:rPr>
        <w:t xml:space="preserve"> </w:t>
      </w:r>
      <w:r w:rsidRPr="00D070DF">
        <w:rPr>
          <w:lang w:eastAsia="en-GB"/>
        </w:rPr>
        <w:t>to</w:t>
      </w:r>
      <w:r w:rsidR="00945AE6">
        <w:rPr>
          <w:lang w:eastAsia="en-GB"/>
        </w:rPr>
        <w:t xml:space="preserve"> </w:t>
      </w:r>
      <w:r w:rsidRPr="00D070DF">
        <w:rPr>
          <w:lang w:eastAsia="en-GB"/>
        </w:rPr>
        <w:t>take</w:t>
      </w:r>
      <w:r w:rsidR="00945AE6">
        <w:rPr>
          <w:lang w:eastAsia="en-GB"/>
        </w:rPr>
        <w:t xml:space="preserve"> </w:t>
      </w:r>
      <w:r w:rsidRPr="00D070DF">
        <w:rPr>
          <w:lang w:eastAsia="en-GB"/>
        </w:rPr>
        <w:t>the</w:t>
      </w:r>
      <w:r w:rsidR="00945AE6">
        <w:rPr>
          <w:lang w:eastAsia="en-GB"/>
        </w:rPr>
        <w:t xml:space="preserve"> </w:t>
      </w:r>
      <w:r w:rsidRPr="00D070DF">
        <w:rPr>
          <w:lang w:eastAsia="en-GB"/>
        </w:rPr>
        <w:t>easy</w:t>
      </w:r>
      <w:r w:rsidR="00945AE6">
        <w:rPr>
          <w:lang w:eastAsia="en-GB"/>
        </w:rPr>
        <w:t xml:space="preserve"> </w:t>
      </w:r>
      <w:r w:rsidRPr="00D070DF">
        <w:rPr>
          <w:lang w:eastAsia="en-GB"/>
        </w:rPr>
        <w:t>route.</w:t>
      </w:r>
      <w:r w:rsidR="00945AE6">
        <w:rPr>
          <w:lang w:eastAsia="en-GB"/>
        </w:rPr>
        <w:t xml:space="preserve"> </w:t>
      </w:r>
      <w:r w:rsidRPr="00D070DF">
        <w:rPr>
          <w:lang w:eastAsia="en-GB"/>
        </w:rPr>
        <w:t>Because</w:t>
      </w:r>
      <w:r w:rsidR="00945AE6">
        <w:rPr>
          <w:lang w:eastAsia="en-GB"/>
        </w:rPr>
        <w:t xml:space="preserve"> </w:t>
      </w:r>
      <w:r w:rsidRPr="00D070DF">
        <w:rPr>
          <w:lang w:eastAsia="en-GB"/>
        </w:rPr>
        <w:t>Rust</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systems</w:t>
      </w:r>
      <w:r w:rsidR="00945AE6">
        <w:rPr>
          <w:lang w:eastAsia="en-GB"/>
        </w:rPr>
        <w:t xml:space="preserve"> </w:t>
      </w:r>
      <w:r w:rsidRPr="00D070DF">
        <w:rPr>
          <w:lang w:eastAsia="en-GB"/>
        </w:rPr>
        <w:t>programming</w:t>
      </w:r>
      <w:r w:rsidR="00945AE6">
        <w:rPr>
          <w:lang w:eastAsia="en-GB"/>
        </w:rPr>
        <w:t xml:space="preserve"> </w:t>
      </w:r>
      <w:r w:rsidRPr="00D070DF">
        <w:rPr>
          <w:lang w:eastAsia="en-GB"/>
        </w:rPr>
        <w:t>language,</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choose</w:t>
      </w:r>
      <w:r w:rsidR="00945AE6">
        <w:rPr>
          <w:lang w:eastAsia="en-GB"/>
        </w:rPr>
        <w:t xml:space="preserve"> </w:t>
      </w:r>
      <w:r w:rsidRPr="00D070DF">
        <w:rPr>
          <w:lang w:eastAsia="en-GB"/>
        </w:rPr>
        <w:t>the</w:t>
      </w:r>
      <w:r w:rsidR="00945AE6">
        <w:rPr>
          <w:lang w:eastAsia="en-GB"/>
        </w:rPr>
        <w:t xml:space="preserve"> </w:t>
      </w:r>
      <w:r w:rsidRPr="00D070DF">
        <w:rPr>
          <w:lang w:eastAsia="en-GB"/>
        </w:rPr>
        <w:t>level</w:t>
      </w:r>
      <w:r w:rsidR="00945AE6">
        <w:rPr>
          <w:lang w:eastAsia="en-GB"/>
        </w:rPr>
        <w:t xml:space="preserve"> </w:t>
      </w:r>
      <w:r w:rsidRPr="00D070DF">
        <w:rPr>
          <w:lang w:eastAsia="en-GB"/>
        </w:rPr>
        <w:t>of</w:t>
      </w:r>
      <w:r w:rsidR="00945AE6">
        <w:rPr>
          <w:lang w:eastAsia="en-GB"/>
        </w:rPr>
        <w:t xml:space="preserve"> </w:t>
      </w:r>
      <w:r w:rsidRPr="00D070DF">
        <w:rPr>
          <w:lang w:eastAsia="en-GB"/>
        </w:rPr>
        <w:t>abstraction</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work</w:t>
      </w:r>
      <w:r w:rsidR="00945AE6">
        <w:rPr>
          <w:lang w:eastAsia="en-GB"/>
        </w:rPr>
        <w:t xml:space="preserve"> </w:t>
      </w:r>
      <w:r w:rsidRPr="00D070DF">
        <w:rPr>
          <w:lang w:eastAsia="en-GB"/>
        </w:rPr>
        <w:t>with</w:t>
      </w:r>
      <w:r w:rsidR="00945AE6">
        <w:rPr>
          <w:lang w:eastAsia="en-GB"/>
        </w:rPr>
        <w:t xml:space="preserve"> </w:t>
      </w:r>
      <w:r w:rsidRPr="00D070DF">
        <w:rPr>
          <w:lang w:eastAsia="en-GB"/>
        </w:rPr>
        <w:t>and</w:t>
      </w:r>
      <w:r w:rsidR="00945AE6">
        <w:rPr>
          <w:lang w:eastAsia="en-GB"/>
        </w:rPr>
        <w:t xml:space="preserve"> </w:t>
      </w:r>
      <w:r w:rsidRPr="00D070DF">
        <w:rPr>
          <w:lang w:eastAsia="en-GB"/>
        </w:rPr>
        <w:t>can</w:t>
      </w:r>
      <w:r w:rsidR="00945AE6">
        <w:rPr>
          <w:lang w:eastAsia="en-GB"/>
        </w:rPr>
        <w:t xml:space="preserve"> </w:t>
      </w:r>
      <w:r w:rsidRPr="00D070DF">
        <w:rPr>
          <w:lang w:eastAsia="en-GB"/>
        </w:rPr>
        <w:t>go</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lower</w:t>
      </w:r>
      <w:r w:rsidR="00945AE6">
        <w:rPr>
          <w:lang w:eastAsia="en-GB"/>
        </w:rPr>
        <w:t xml:space="preserve"> </w:t>
      </w:r>
      <w:r w:rsidRPr="00D070DF">
        <w:rPr>
          <w:lang w:eastAsia="en-GB"/>
        </w:rPr>
        <w:t>level</w:t>
      </w:r>
      <w:r w:rsidR="00945AE6">
        <w:rPr>
          <w:lang w:eastAsia="en-GB"/>
        </w:rPr>
        <w:t xml:space="preserve"> </w:t>
      </w:r>
      <w:r w:rsidRPr="00D070DF">
        <w:rPr>
          <w:lang w:eastAsia="en-GB"/>
        </w:rPr>
        <w:t>than</w:t>
      </w:r>
      <w:r w:rsidR="00945AE6">
        <w:rPr>
          <w:lang w:eastAsia="en-GB"/>
        </w:rPr>
        <w:t xml:space="preserve"> </w:t>
      </w:r>
      <w:r w:rsidRPr="00D070DF">
        <w:rPr>
          <w:lang w:eastAsia="en-GB"/>
        </w:rPr>
        <w:t>is</w:t>
      </w:r>
      <w:r w:rsidR="00945AE6">
        <w:rPr>
          <w:lang w:eastAsia="en-GB"/>
        </w:rPr>
        <w:t xml:space="preserve"> </w:t>
      </w:r>
      <w:r w:rsidRPr="00D070DF">
        <w:rPr>
          <w:lang w:eastAsia="en-GB"/>
        </w:rPr>
        <w:t>possible</w:t>
      </w:r>
      <w:r w:rsidR="00945AE6">
        <w:rPr>
          <w:lang w:eastAsia="en-GB"/>
        </w:rPr>
        <w:t xml:space="preserve"> </w:t>
      </w:r>
      <w:r w:rsidRPr="00D070DF">
        <w:rPr>
          <w:lang w:eastAsia="en-GB"/>
        </w:rPr>
        <w:t>or</w:t>
      </w:r>
      <w:r w:rsidR="00945AE6">
        <w:rPr>
          <w:lang w:eastAsia="en-GB"/>
        </w:rPr>
        <w:t xml:space="preserve"> </w:t>
      </w:r>
      <w:r w:rsidRPr="00D070DF">
        <w:rPr>
          <w:lang w:eastAsia="en-GB"/>
        </w:rPr>
        <w:t>practical</w:t>
      </w:r>
      <w:r w:rsidR="00945AE6">
        <w:rPr>
          <w:lang w:eastAsia="en-GB"/>
        </w:rPr>
        <w:t xml:space="preserve"> </w:t>
      </w:r>
      <w:r w:rsidRPr="00D070DF">
        <w:rPr>
          <w:lang w:eastAsia="en-GB"/>
        </w:rPr>
        <w:t>in</w:t>
      </w:r>
      <w:r w:rsidR="00945AE6">
        <w:rPr>
          <w:lang w:eastAsia="en-GB"/>
        </w:rPr>
        <w:t xml:space="preserve"> </w:t>
      </w:r>
      <w:r w:rsidRPr="00D070DF">
        <w:rPr>
          <w:lang w:eastAsia="en-GB"/>
        </w:rPr>
        <w:t>other</w:t>
      </w:r>
      <w:r w:rsidR="00945AE6">
        <w:rPr>
          <w:lang w:eastAsia="en-GB"/>
        </w:rPr>
        <w:t xml:space="preserve"> </w:t>
      </w:r>
      <w:r w:rsidRPr="00D070DF">
        <w:rPr>
          <w:lang w:eastAsia="en-GB"/>
        </w:rPr>
        <w:t>languages.</w:t>
      </w:r>
      <w:r w:rsidR="00945AE6">
        <w:rPr>
          <w:lang w:eastAsia="en-GB"/>
        </w:rPr>
        <w:t xml:space="preserve"> </w:t>
      </w:r>
      <w:r w:rsidRPr="00D070DF">
        <w:rPr>
          <w:lang w:eastAsia="en-GB"/>
        </w:rPr>
        <w:t>We’ll</w:t>
      </w:r>
      <w:r w:rsidR="00945AE6">
        <w:rPr>
          <w:lang w:eastAsia="en-GB"/>
        </w:rPr>
        <w:t xml:space="preserve"> </w:t>
      </w:r>
      <w:r w:rsidRPr="00D070DF">
        <w:rPr>
          <w:lang w:eastAsia="en-GB"/>
        </w:rPr>
        <w:t>therefore</w:t>
      </w:r>
      <w:r w:rsidR="00945AE6">
        <w:rPr>
          <w:lang w:eastAsia="en-GB"/>
        </w:rPr>
        <w:t xml:space="preserve"> </w:t>
      </w:r>
      <w:r w:rsidRPr="00D070DF">
        <w:rPr>
          <w:lang w:eastAsia="en-GB"/>
        </w:rPr>
        <w:t>write</w:t>
      </w:r>
      <w:r w:rsidR="00945AE6">
        <w:rPr>
          <w:lang w:eastAsia="en-GB"/>
        </w:rPr>
        <w:t xml:space="preserve"> </w:t>
      </w:r>
      <w:r w:rsidRPr="00D070DF">
        <w:rPr>
          <w:lang w:eastAsia="en-GB"/>
        </w:rPr>
        <w:t>the</w:t>
      </w:r>
      <w:r w:rsidR="00945AE6">
        <w:rPr>
          <w:lang w:eastAsia="en-GB"/>
        </w:rPr>
        <w:t xml:space="preserve"> </w:t>
      </w:r>
      <w:r w:rsidRPr="00D070DF">
        <w:rPr>
          <w:lang w:eastAsia="en-GB"/>
        </w:rPr>
        <w:t>basic</w:t>
      </w:r>
      <w:r w:rsidR="00945AE6">
        <w:rPr>
          <w:lang w:eastAsia="en-GB"/>
        </w:rPr>
        <w:t xml:space="preserve"> </w:t>
      </w:r>
      <w:r w:rsidRPr="00D070DF">
        <w:rPr>
          <w:lang w:eastAsia="en-GB"/>
        </w:rPr>
        <w:t>HTTP</w:t>
      </w:r>
      <w:r w:rsidR="00945AE6">
        <w:rPr>
          <w:lang w:eastAsia="en-GB"/>
        </w:rPr>
        <w:t xml:space="preserve"> </w:t>
      </w:r>
      <w:r w:rsidRPr="00D070DF">
        <w:rPr>
          <w:lang w:eastAsia="en-GB"/>
        </w:rPr>
        <w:t>server</w:t>
      </w:r>
      <w:r w:rsidR="00945AE6">
        <w:rPr>
          <w:lang w:eastAsia="en-GB"/>
        </w:rPr>
        <w:t xml:space="preserve"> </w:t>
      </w:r>
      <w:r w:rsidRPr="00D070DF">
        <w:rPr>
          <w:lang w:eastAsia="en-GB"/>
        </w:rPr>
        <w:t>and</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manually</w:t>
      </w:r>
      <w:r w:rsidR="00945AE6">
        <w:rPr>
          <w:lang w:eastAsia="en-GB"/>
        </w:rPr>
        <w:t xml:space="preserve"> </w:t>
      </w:r>
      <w:r w:rsidRPr="00D070DF">
        <w:rPr>
          <w:lang w:eastAsia="en-GB"/>
        </w:rPr>
        <w:t>so</w:t>
      </w:r>
      <w:r w:rsidR="00945AE6">
        <w:rPr>
          <w:lang w:eastAsia="en-GB"/>
        </w:rPr>
        <w:t xml:space="preserve"> </w:t>
      </w:r>
      <w:r w:rsidRPr="00D070DF">
        <w:rPr>
          <w:lang w:eastAsia="en-GB"/>
        </w:rPr>
        <w:t>you</w:t>
      </w:r>
      <w:r w:rsidR="00945AE6">
        <w:rPr>
          <w:lang w:eastAsia="en-GB"/>
        </w:rPr>
        <w:t xml:space="preserve"> </w:t>
      </w:r>
      <w:r w:rsidRPr="00D070DF">
        <w:rPr>
          <w:lang w:eastAsia="en-GB"/>
        </w:rPr>
        <w:t>can</w:t>
      </w:r>
      <w:r w:rsidR="00945AE6">
        <w:rPr>
          <w:lang w:eastAsia="en-GB"/>
        </w:rPr>
        <w:t xml:space="preserve"> </w:t>
      </w:r>
      <w:r w:rsidRPr="00D070DF">
        <w:rPr>
          <w:lang w:eastAsia="en-GB"/>
        </w:rPr>
        <w:t>learn</w:t>
      </w:r>
      <w:r w:rsidR="00945AE6">
        <w:rPr>
          <w:lang w:eastAsia="en-GB"/>
        </w:rPr>
        <w:t xml:space="preserve"> </w:t>
      </w:r>
      <w:r w:rsidRPr="00D070DF">
        <w:rPr>
          <w:lang w:eastAsia="en-GB"/>
        </w:rPr>
        <w:t>the</w:t>
      </w:r>
      <w:r w:rsidR="00945AE6">
        <w:rPr>
          <w:lang w:eastAsia="en-GB"/>
        </w:rPr>
        <w:t xml:space="preserve"> </w:t>
      </w:r>
      <w:r w:rsidRPr="00D070DF">
        <w:rPr>
          <w:lang w:eastAsia="en-GB"/>
        </w:rPr>
        <w:t>general</w:t>
      </w:r>
      <w:r w:rsidR="00945AE6">
        <w:rPr>
          <w:lang w:eastAsia="en-GB"/>
        </w:rPr>
        <w:t xml:space="preserve"> </w:t>
      </w:r>
      <w:r w:rsidRPr="00D070DF">
        <w:rPr>
          <w:lang w:eastAsia="en-GB"/>
        </w:rPr>
        <w:t>ideas</w:t>
      </w:r>
      <w:r w:rsidR="00945AE6">
        <w:rPr>
          <w:lang w:eastAsia="en-GB"/>
        </w:rPr>
        <w:t xml:space="preserve"> </w:t>
      </w:r>
      <w:r w:rsidRPr="00D070DF">
        <w:rPr>
          <w:lang w:eastAsia="en-GB"/>
        </w:rPr>
        <w:t>and</w:t>
      </w:r>
      <w:r w:rsidR="00945AE6">
        <w:rPr>
          <w:lang w:eastAsia="en-GB"/>
        </w:rPr>
        <w:t xml:space="preserve"> </w:t>
      </w:r>
      <w:r w:rsidRPr="00D070DF">
        <w:rPr>
          <w:lang w:eastAsia="en-GB"/>
        </w:rPr>
        <w:t>techniques</w:t>
      </w:r>
      <w:r w:rsidR="00945AE6">
        <w:rPr>
          <w:lang w:eastAsia="en-GB"/>
        </w:rPr>
        <w:t xml:space="preserve"> </w:t>
      </w:r>
      <w:r w:rsidRPr="00D070DF">
        <w:rPr>
          <w:lang w:eastAsia="en-GB"/>
        </w:rPr>
        <w:t>behind</w:t>
      </w:r>
      <w:r w:rsidR="00945AE6">
        <w:rPr>
          <w:lang w:eastAsia="en-GB"/>
        </w:rPr>
        <w:t xml:space="preserve"> </w:t>
      </w:r>
      <w:r w:rsidRPr="00D070DF">
        <w:rPr>
          <w:lang w:eastAsia="en-GB"/>
        </w:rPr>
        <w:t>the</w:t>
      </w:r>
      <w:r w:rsidR="00945AE6">
        <w:rPr>
          <w:lang w:eastAsia="en-GB"/>
        </w:rPr>
        <w:t xml:space="preserve"> </w:t>
      </w:r>
      <w:r w:rsidRPr="00D070DF">
        <w:rPr>
          <w:lang w:eastAsia="en-GB"/>
        </w:rPr>
        <w:t>crates</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use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future.</w:t>
      </w:r>
    </w:p>
    <w:p w14:paraId="6FEA5A66" w14:textId="1850E440" w:rsidR="00D070DF" w:rsidRPr="00D070DF" w:rsidRDefault="00D070DF" w:rsidP="00945AE6">
      <w:pPr>
        <w:pStyle w:val="HeadA"/>
        <w:rPr>
          <w:lang w:eastAsia="en-GB"/>
        </w:rPr>
      </w:pPr>
      <w:bookmarkStart w:id="4" w:name="building-a-single-threaded-web-server"/>
      <w:bookmarkStart w:id="5" w:name="_Toc107314532"/>
      <w:bookmarkEnd w:id="4"/>
      <w:r w:rsidRPr="00D070DF">
        <w:rPr>
          <w:lang w:eastAsia="en-GB"/>
        </w:rPr>
        <w:t>Building</w:t>
      </w:r>
      <w:r w:rsidR="00945AE6">
        <w:rPr>
          <w:lang w:eastAsia="en-GB"/>
        </w:rPr>
        <w:t xml:space="preserve"> </w:t>
      </w:r>
      <w:r w:rsidRPr="00D070DF">
        <w:rPr>
          <w:lang w:eastAsia="en-GB"/>
        </w:rPr>
        <w:t>a</w:t>
      </w:r>
      <w:r w:rsidR="00945AE6">
        <w:rPr>
          <w:lang w:eastAsia="en-GB"/>
        </w:rPr>
        <w:t xml:space="preserve"> </w:t>
      </w:r>
      <w:r w:rsidRPr="00D070DF">
        <w:rPr>
          <w:lang w:eastAsia="en-GB"/>
        </w:rPr>
        <w:t>Single-Threaded</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bookmarkEnd w:id="5"/>
    </w:p>
    <w:p w14:paraId="0C9AE5AE" w14:textId="017C4F29" w:rsidR="00D070DF" w:rsidRPr="00D070DF" w:rsidRDefault="00D070DF" w:rsidP="00945AE6">
      <w:pPr>
        <w:pStyle w:val="Body"/>
        <w:rPr>
          <w:lang w:eastAsia="en-GB"/>
        </w:rPr>
      </w:pPr>
      <w:r w:rsidRPr="00D070DF">
        <w:rPr>
          <w:lang w:eastAsia="en-GB"/>
        </w:rPr>
        <w:t>We’ll</w:t>
      </w:r>
      <w:r w:rsidR="00945AE6">
        <w:rPr>
          <w:lang w:eastAsia="en-GB"/>
        </w:rPr>
        <w:t xml:space="preserve"> </w:t>
      </w:r>
      <w:r w:rsidRPr="00D070DF">
        <w:rPr>
          <w:lang w:eastAsia="en-GB"/>
        </w:rPr>
        <w:t>start</w:t>
      </w:r>
      <w:r w:rsidR="00945AE6">
        <w:rPr>
          <w:lang w:eastAsia="en-GB"/>
        </w:rPr>
        <w:t xml:space="preserve"> </w:t>
      </w:r>
      <w:r w:rsidRPr="00D070DF">
        <w:rPr>
          <w:lang w:eastAsia="en-GB"/>
        </w:rPr>
        <w:t>by</w:t>
      </w:r>
      <w:r w:rsidR="00945AE6">
        <w:rPr>
          <w:lang w:eastAsia="en-GB"/>
        </w:rPr>
        <w:t xml:space="preserve"> </w:t>
      </w:r>
      <w:r w:rsidRPr="00D070DF">
        <w:rPr>
          <w:lang w:eastAsia="en-GB"/>
        </w:rPr>
        <w:t>getting</w:t>
      </w:r>
      <w:r w:rsidR="00945AE6">
        <w:rPr>
          <w:lang w:eastAsia="en-GB"/>
        </w:rPr>
        <w:t xml:space="preserve"> </w:t>
      </w:r>
      <w:r w:rsidRPr="00D070DF">
        <w:rPr>
          <w:lang w:eastAsia="en-GB"/>
        </w:rPr>
        <w:t>a</w:t>
      </w:r>
      <w:r w:rsidR="00945AE6">
        <w:rPr>
          <w:lang w:eastAsia="en-GB"/>
        </w:rPr>
        <w:t xml:space="preserve"> </w:t>
      </w:r>
      <w:r w:rsidRPr="00D070DF">
        <w:rPr>
          <w:lang w:eastAsia="en-GB"/>
        </w:rPr>
        <w:t>single-threaded</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working.</w:t>
      </w:r>
      <w:r w:rsidR="00945AE6">
        <w:rPr>
          <w:lang w:eastAsia="en-GB"/>
        </w:rPr>
        <w:t xml:space="preserve"> </w:t>
      </w:r>
      <w:r w:rsidRPr="00D070DF">
        <w:rPr>
          <w:lang w:eastAsia="en-GB"/>
        </w:rPr>
        <w:t>Before</w:t>
      </w:r>
      <w:r w:rsidR="00945AE6">
        <w:rPr>
          <w:lang w:eastAsia="en-GB"/>
        </w:rPr>
        <w:t xml:space="preserve"> </w:t>
      </w:r>
      <w:r w:rsidRPr="00D070DF">
        <w:rPr>
          <w:lang w:eastAsia="en-GB"/>
        </w:rPr>
        <w:t>we</w:t>
      </w:r>
      <w:r w:rsidR="00945AE6">
        <w:rPr>
          <w:lang w:eastAsia="en-GB"/>
        </w:rPr>
        <w:t xml:space="preserve"> </w:t>
      </w:r>
      <w:r w:rsidRPr="00D070DF">
        <w:rPr>
          <w:lang w:eastAsia="en-GB"/>
        </w:rPr>
        <w:t>begin,</w:t>
      </w:r>
      <w:r w:rsidR="00945AE6">
        <w:rPr>
          <w:lang w:eastAsia="en-GB"/>
        </w:rPr>
        <w:t xml:space="preserve"> </w:t>
      </w:r>
      <w:r w:rsidRPr="00D070DF">
        <w:rPr>
          <w:lang w:eastAsia="en-GB"/>
        </w:rPr>
        <w:t>let’s</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quick</w:t>
      </w:r>
      <w:r w:rsidR="00945AE6">
        <w:rPr>
          <w:lang w:eastAsia="en-GB"/>
        </w:rPr>
        <w:t xml:space="preserve"> </w:t>
      </w:r>
      <w:r w:rsidRPr="00D070DF">
        <w:rPr>
          <w:lang w:eastAsia="en-GB"/>
        </w:rPr>
        <w:t>overview</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protocols</w:t>
      </w:r>
      <w:r w:rsidR="00945AE6">
        <w:rPr>
          <w:lang w:eastAsia="en-GB"/>
        </w:rPr>
        <w:t xml:space="preserve"> </w:t>
      </w:r>
      <w:r w:rsidRPr="00D070DF">
        <w:rPr>
          <w:lang w:eastAsia="en-GB"/>
        </w:rPr>
        <w:t>involved</w:t>
      </w:r>
      <w:r w:rsidR="00945AE6">
        <w:rPr>
          <w:lang w:eastAsia="en-GB"/>
        </w:rPr>
        <w:t xml:space="preserve"> </w:t>
      </w:r>
      <w:r w:rsidRPr="00D070DF">
        <w:rPr>
          <w:lang w:eastAsia="en-GB"/>
        </w:rPr>
        <w:t>in</w:t>
      </w:r>
      <w:r w:rsidR="00945AE6">
        <w:rPr>
          <w:lang w:eastAsia="en-GB"/>
        </w:rPr>
        <w:t xml:space="preserve"> </w:t>
      </w:r>
      <w:r w:rsidRPr="00D070DF">
        <w:rPr>
          <w:lang w:eastAsia="en-GB"/>
        </w:rPr>
        <w:t>building</w:t>
      </w:r>
      <w:r w:rsidR="00945AE6">
        <w:rPr>
          <w:lang w:eastAsia="en-GB"/>
        </w:rPr>
        <w:t xml:space="preserve"> </w:t>
      </w:r>
      <w:r w:rsidRPr="00D070DF">
        <w:rPr>
          <w:lang w:eastAsia="en-GB"/>
        </w:rPr>
        <w:t>web</w:t>
      </w:r>
      <w:r w:rsidR="00945AE6">
        <w:rPr>
          <w:lang w:eastAsia="en-GB"/>
        </w:rPr>
        <w:t xml:space="preserve"> </w:t>
      </w:r>
      <w:r w:rsidRPr="00D070DF">
        <w:rPr>
          <w:lang w:eastAsia="en-GB"/>
        </w:rPr>
        <w:t>servers.</w:t>
      </w:r>
      <w:r w:rsidR="00945AE6">
        <w:rPr>
          <w:lang w:eastAsia="en-GB"/>
        </w:rPr>
        <w:t xml:space="preserve"> </w:t>
      </w:r>
      <w:r w:rsidRPr="00D070DF">
        <w:rPr>
          <w:lang w:eastAsia="en-GB"/>
        </w:rPr>
        <w:t>The</w:t>
      </w:r>
      <w:r w:rsidR="00945AE6">
        <w:rPr>
          <w:lang w:eastAsia="en-GB"/>
        </w:rPr>
        <w:t xml:space="preserve"> </w:t>
      </w:r>
      <w:r w:rsidRPr="00D070DF">
        <w:rPr>
          <w:lang w:eastAsia="en-GB"/>
        </w:rPr>
        <w:t>details</w:t>
      </w:r>
      <w:r w:rsidR="00945AE6">
        <w:rPr>
          <w:lang w:eastAsia="en-GB"/>
        </w:rPr>
        <w:t xml:space="preserve"> </w:t>
      </w:r>
      <w:r w:rsidRPr="00D070DF">
        <w:rPr>
          <w:lang w:eastAsia="en-GB"/>
        </w:rPr>
        <w:t>of</w:t>
      </w:r>
      <w:r w:rsidR="00945AE6">
        <w:rPr>
          <w:lang w:eastAsia="en-GB"/>
        </w:rPr>
        <w:t xml:space="preserve"> </w:t>
      </w:r>
      <w:r w:rsidRPr="00D070DF">
        <w:rPr>
          <w:lang w:eastAsia="en-GB"/>
        </w:rPr>
        <w:t>these</w:t>
      </w:r>
      <w:r w:rsidR="00945AE6">
        <w:rPr>
          <w:lang w:eastAsia="en-GB"/>
        </w:rPr>
        <w:t xml:space="preserve"> </w:t>
      </w:r>
      <w:r w:rsidRPr="00D070DF">
        <w:rPr>
          <w:lang w:eastAsia="en-GB"/>
        </w:rPr>
        <w:t>protocols</w:t>
      </w:r>
      <w:r w:rsidR="00945AE6">
        <w:rPr>
          <w:lang w:eastAsia="en-GB"/>
        </w:rPr>
        <w:t xml:space="preserve"> </w:t>
      </w:r>
      <w:r w:rsidRPr="00D070DF">
        <w:rPr>
          <w:lang w:eastAsia="en-GB"/>
        </w:rPr>
        <w:t>are</w:t>
      </w:r>
      <w:r w:rsidR="00945AE6">
        <w:rPr>
          <w:lang w:eastAsia="en-GB"/>
        </w:rPr>
        <w:t xml:space="preserve"> </w:t>
      </w:r>
      <w:r w:rsidRPr="00D070DF">
        <w:rPr>
          <w:lang w:eastAsia="en-GB"/>
        </w:rPr>
        <w:t>beyond</w:t>
      </w:r>
      <w:r w:rsidR="00945AE6">
        <w:rPr>
          <w:lang w:eastAsia="en-GB"/>
        </w:rPr>
        <w:t xml:space="preserve"> </w:t>
      </w:r>
      <w:r w:rsidRPr="00D070DF">
        <w:rPr>
          <w:lang w:eastAsia="en-GB"/>
        </w:rPr>
        <w:t>the</w:t>
      </w:r>
      <w:r w:rsidR="00945AE6">
        <w:rPr>
          <w:lang w:eastAsia="en-GB"/>
        </w:rPr>
        <w:t xml:space="preserve"> </w:t>
      </w:r>
      <w:r w:rsidRPr="00D070DF">
        <w:rPr>
          <w:lang w:eastAsia="en-GB"/>
        </w:rPr>
        <w:t>scope</w:t>
      </w:r>
      <w:r w:rsidR="00945AE6">
        <w:rPr>
          <w:lang w:eastAsia="en-GB"/>
        </w:rPr>
        <w:t xml:space="preserve"> </w:t>
      </w:r>
      <w:r w:rsidRPr="00D070DF">
        <w:rPr>
          <w:lang w:eastAsia="en-GB"/>
        </w:rPr>
        <w:t>of</w:t>
      </w:r>
      <w:r w:rsidR="00945AE6">
        <w:rPr>
          <w:lang w:eastAsia="en-GB"/>
        </w:rPr>
        <w:t xml:space="preserve"> </w:t>
      </w:r>
      <w:r w:rsidRPr="00D070DF">
        <w:rPr>
          <w:lang w:eastAsia="en-GB"/>
        </w:rPr>
        <w:t>this</w:t>
      </w:r>
      <w:r w:rsidR="00945AE6">
        <w:rPr>
          <w:lang w:eastAsia="en-GB"/>
        </w:rPr>
        <w:t xml:space="preserve"> </w:t>
      </w:r>
      <w:r w:rsidRPr="00D070DF">
        <w:rPr>
          <w:lang w:eastAsia="en-GB"/>
        </w:rPr>
        <w:t>book,</w:t>
      </w:r>
      <w:r w:rsidR="00945AE6">
        <w:rPr>
          <w:lang w:eastAsia="en-GB"/>
        </w:rPr>
        <w:t xml:space="preserve"> </w:t>
      </w:r>
      <w:r w:rsidRPr="00D070DF">
        <w:rPr>
          <w:lang w:eastAsia="en-GB"/>
        </w:rPr>
        <w:t>but</w:t>
      </w:r>
      <w:r w:rsidR="00945AE6">
        <w:rPr>
          <w:lang w:eastAsia="en-GB"/>
        </w:rPr>
        <w:t xml:space="preserve"> </w:t>
      </w:r>
      <w:r w:rsidRPr="00D070DF">
        <w:rPr>
          <w:lang w:eastAsia="en-GB"/>
        </w:rPr>
        <w:t>a</w:t>
      </w:r>
      <w:r w:rsidR="00945AE6">
        <w:rPr>
          <w:lang w:eastAsia="en-GB"/>
        </w:rPr>
        <w:t xml:space="preserve"> </w:t>
      </w:r>
      <w:r w:rsidRPr="00D070DF">
        <w:rPr>
          <w:lang w:eastAsia="en-GB"/>
        </w:rPr>
        <w:t>brief</w:t>
      </w:r>
      <w:r w:rsidR="00945AE6">
        <w:rPr>
          <w:lang w:eastAsia="en-GB"/>
        </w:rPr>
        <w:t xml:space="preserve"> </w:t>
      </w:r>
      <w:r w:rsidRPr="00D070DF">
        <w:rPr>
          <w:lang w:eastAsia="en-GB"/>
        </w:rPr>
        <w:t>overview</w:t>
      </w:r>
      <w:r w:rsidR="00945AE6">
        <w:rPr>
          <w:lang w:eastAsia="en-GB"/>
        </w:rPr>
        <w:t xml:space="preserve"> </w:t>
      </w:r>
      <w:r w:rsidRPr="00D070DF">
        <w:rPr>
          <w:lang w:eastAsia="en-GB"/>
        </w:rPr>
        <w:t>will</w:t>
      </w:r>
      <w:r w:rsidR="00945AE6">
        <w:rPr>
          <w:lang w:eastAsia="en-GB"/>
        </w:rPr>
        <w:t xml:space="preserve"> </w:t>
      </w:r>
      <w:r w:rsidRPr="00D070DF">
        <w:rPr>
          <w:lang w:eastAsia="en-GB"/>
        </w:rPr>
        <w:t>give</w:t>
      </w:r>
      <w:r w:rsidR="00945AE6">
        <w:rPr>
          <w:lang w:eastAsia="en-GB"/>
        </w:rPr>
        <w:t xml:space="preserve"> </w:t>
      </w:r>
      <w:r w:rsidRPr="00D070DF">
        <w:rPr>
          <w:lang w:eastAsia="en-GB"/>
        </w:rPr>
        <w:t>you</w:t>
      </w:r>
      <w:r w:rsidR="00945AE6">
        <w:rPr>
          <w:lang w:eastAsia="en-GB"/>
        </w:rPr>
        <w:t xml:space="preserve"> </w:t>
      </w:r>
      <w:r w:rsidRPr="00D070DF">
        <w:rPr>
          <w:lang w:eastAsia="en-GB"/>
        </w:rPr>
        <w:t>the</w:t>
      </w:r>
      <w:r w:rsidR="00945AE6">
        <w:rPr>
          <w:lang w:eastAsia="en-GB"/>
        </w:rPr>
        <w:t xml:space="preserve"> </w:t>
      </w:r>
      <w:r w:rsidRPr="00D070DF">
        <w:rPr>
          <w:lang w:eastAsia="en-GB"/>
        </w:rPr>
        <w:t>information</w:t>
      </w:r>
      <w:r w:rsidR="00945AE6">
        <w:rPr>
          <w:lang w:eastAsia="en-GB"/>
        </w:rPr>
        <w:t xml:space="preserve"> </w:t>
      </w:r>
      <w:r w:rsidRPr="00D070DF">
        <w:rPr>
          <w:lang w:eastAsia="en-GB"/>
        </w:rPr>
        <w:t>you</w:t>
      </w:r>
      <w:r w:rsidR="00945AE6">
        <w:rPr>
          <w:lang w:eastAsia="en-GB"/>
        </w:rPr>
        <w:t xml:space="preserve"> </w:t>
      </w:r>
      <w:r w:rsidRPr="00D070DF">
        <w:rPr>
          <w:lang w:eastAsia="en-GB"/>
        </w:rPr>
        <w:t>need.</w:t>
      </w:r>
    </w:p>
    <w:p w14:paraId="2D6A09F8" w14:textId="57EF570E" w:rsidR="00D070DF" w:rsidRPr="00D070DF" w:rsidRDefault="004B5A17" w:rsidP="00945AE6">
      <w:pPr>
        <w:pStyle w:val="Body"/>
        <w:rPr>
          <w:lang w:eastAsia="en-GB"/>
        </w:rPr>
      </w:pPr>
      <w:r>
        <w:rPr>
          <w:lang w:eastAsia="en-GB"/>
        </w:rPr>
        <w:fldChar w:fldCharType="begin"/>
      </w:r>
      <w:r>
        <w:instrText xml:space="preserve"> XE "HTTP (Hypertext Transfer Protocol)</w:instrText>
      </w:r>
      <w:r w:rsidRPr="00BE574B">
        <w:instrText xml:space="preserve"> startRange</w:instrText>
      </w:r>
      <w:r>
        <w:instrText xml:space="preserve">" </w:instrText>
      </w:r>
      <w:r>
        <w:rPr>
          <w:lang w:eastAsia="en-GB"/>
        </w:rPr>
        <w:fldChar w:fldCharType="end"/>
      </w:r>
      <w:r>
        <w:rPr>
          <w:lang w:eastAsia="en-GB"/>
        </w:rPr>
        <w:fldChar w:fldCharType="begin"/>
      </w:r>
      <w:r>
        <w:instrText xml:space="preserve"> XE "TCP (Transmission Control Protocol)</w:instrText>
      </w:r>
      <w:r w:rsidRPr="00BE574B">
        <w:instrText xml:space="preserve"> startRange</w:instrText>
      </w:r>
      <w:r>
        <w:instrText xml:space="preserve">" </w:instrText>
      </w:r>
      <w:r>
        <w:rPr>
          <w:lang w:eastAsia="en-GB"/>
        </w:rPr>
        <w:fldChar w:fldCharType="end"/>
      </w:r>
      <w:r>
        <w:rPr>
          <w:lang w:eastAsia="en-GB"/>
        </w:rPr>
        <w:fldChar w:fldCharType="begin"/>
      </w:r>
      <w:r>
        <w:instrText xml:space="preserve"> XE "Transmission Control Protocol (TCP)</w:instrText>
      </w:r>
      <w:r w:rsidRPr="00BE574B">
        <w:instrText xml:space="preserve"> 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two</w:t>
      </w:r>
      <w:r w:rsidR="00945AE6">
        <w:rPr>
          <w:lang w:eastAsia="en-GB"/>
        </w:rPr>
        <w:t xml:space="preserve"> </w:t>
      </w:r>
      <w:r w:rsidR="00D070DF" w:rsidRPr="00D070DF">
        <w:rPr>
          <w:lang w:eastAsia="en-GB"/>
        </w:rPr>
        <w:t>main</w:t>
      </w:r>
      <w:r w:rsidR="00945AE6">
        <w:rPr>
          <w:lang w:eastAsia="en-GB"/>
        </w:rPr>
        <w:t xml:space="preserve"> </w:t>
      </w:r>
      <w:r w:rsidR="00D070DF" w:rsidRPr="00D070DF">
        <w:rPr>
          <w:lang w:eastAsia="en-GB"/>
        </w:rPr>
        <w:t>protocols</w:t>
      </w:r>
      <w:r w:rsidR="00945AE6">
        <w:rPr>
          <w:lang w:eastAsia="en-GB"/>
        </w:rPr>
        <w:t xml:space="preserve"> </w:t>
      </w:r>
      <w:r w:rsidR="00D070DF" w:rsidRPr="00D070DF">
        <w:rPr>
          <w:lang w:eastAsia="en-GB"/>
        </w:rPr>
        <w:t>involved</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web</w:t>
      </w:r>
      <w:r w:rsidR="00945AE6">
        <w:rPr>
          <w:lang w:eastAsia="en-GB"/>
        </w:rPr>
        <w:t xml:space="preserve"> </w:t>
      </w:r>
      <w:r w:rsidR="00D070DF" w:rsidRPr="00D070DF">
        <w:rPr>
          <w:lang w:eastAsia="en-GB"/>
        </w:rPr>
        <w:t>servers</w:t>
      </w:r>
      <w:r w:rsidR="00945AE6">
        <w:rPr>
          <w:lang w:eastAsia="en-GB"/>
        </w:rPr>
        <w:t xml:space="preserve"> </w:t>
      </w:r>
      <w:r w:rsidR="00D070DF" w:rsidRPr="00D070DF">
        <w:rPr>
          <w:lang w:eastAsia="en-GB"/>
        </w:rPr>
        <w:t>are</w:t>
      </w:r>
      <w:r w:rsidR="00945AE6">
        <w:rPr>
          <w:lang w:eastAsia="en-GB"/>
        </w:rPr>
        <w:t xml:space="preserve"> </w:t>
      </w:r>
      <w:r w:rsidR="00D070DF" w:rsidRPr="00D35EB9">
        <w:rPr>
          <w:rStyle w:val="Italic"/>
        </w:rPr>
        <w:t>Hypertext</w:t>
      </w:r>
      <w:r w:rsidR="00945AE6" w:rsidRPr="00D35EB9">
        <w:rPr>
          <w:rStyle w:val="Italic"/>
        </w:rPr>
        <w:t xml:space="preserve"> </w:t>
      </w:r>
      <w:r w:rsidR="00D070DF" w:rsidRPr="00D35EB9">
        <w:rPr>
          <w:rStyle w:val="Italic"/>
        </w:rPr>
        <w:t>Transfer</w:t>
      </w:r>
      <w:r w:rsidR="00945AE6" w:rsidRPr="00D35EB9">
        <w:rPr>
          <w:rStyle w:val="Italic"/>
        </w:rPr>
        <w:t xml:space="preserve"> </w:t>
      </w:r>
      <w:r w:rsidR="00D070DF" w:rsidRPr="00D35EB9">
        <w:rPr>
          <w:rStyle w:val="Italic"/>
        </w:rPr>
        <w:t>Protocol</w:t>
      </w:r>
      <w:r w:rsidR="00945AE6">
        <w:rPr>
          <w:lang w:eastAsia="en-GB"/>
        </w:rPr>
        <w:t xml:space="preserve"> </w:t>
      </w:r>
      <w:r w:rsidR="00D070DF" w:rsidRPr="00D35EB9">
        <w:rPr>
          <w:rStyle w:val="Italic"/>
        </w:rPr>
        <w:t>(HTTP)</w:t>
      </w:r>
      <w:r w:rsidR="00945AE6">
        <w:rPr>
          <w:lang w:eastAsia="en-GB"/>
        </w:rPr>
        <w:t xml:space="preserve"> </w:t>
      </w:r>
      <w:r w:rsidR="00D070DF" w:rsidRPr="00D070DF">
        <w:rPr>
          <w:lang w:eastAsia="en-GB"/>
        </w:rPr>
        <w:t>and</w:t>
      </w:r>
      <w:r w:rsidR="00945AE6">
        <w:rPr>
          <w:lang w:eastAsia="en-GB"/>
        </w:rPr>
        <w:t xml:space="preserve"> </w:t>
      </w:r>
      <w:r w:rsidR="00D070DF" w:rsidRPr="00D35EB9">
        <w:rPr>
          <w:rStyle w:val="Italic"/>
        </w:rPr>
        <w:t>Transmission</w:t>
      </w:r>
      <w:r w:rsidR="00945AE6" w:rsidRPr="00D35EB9">
        <w:rPr>
          <w:rStyle w:val="Italic"/>
        </w:rPr>
        <w:t xml:space="preserve"> </w:t>
      </w:r>
      <w:r w:rsidR="00D070DF" w:rsidRPr="00D35EB9">
        <w:rPr>
          <w:rStyle w:val="Italic"/>
        </w:rPr>
        <w:t>Control</w:t>
      </w:r>
      <w:r w:rsidR="00945AE6" w:rsidRPr="00D35EB9">
        <w:rPr>
          <w:rStyle w:val="Italic"/>
        </w:rPr>
        <w:t xml:space="preserve"> </w:t>
      </w:r>
      <w:r w:rsidR="00D070DF" w:rsidRPr="00D35EB9">
        <w:rPr>
          <w:rStyle w:val="Italic"/>
        </w:rPr>
        <w:t>Protocol</w:t>
      </w:r>
      <w:r w:rsidR="00945AE6">
        <w:rPr>
          <w:lang w:eastAsia="en-GB"/>
        </w:rPr>
        <w:t xml:space="preserve"> </w:t>
      </w:r>
      <w:r w:rsidR="00D070DF" w:rsidRPr="00D35EB9">
        <w:rPr>
          <w:rStyle w:val="Italic"/>
        </w:rPr>
        <w:t>(TCP)</w:t>
      </w:r>
      <w:r w:rsidR="00D070DF" w:rsidRPr="00D070DF">
        <w:rPr>
          <w:lang w:eastAsia="en-GB"/>
        </w:rPr>
        <w:t>.</w:t>
      </w:r>
      <w:r w:rsidR="00945AE6">
        <w:rPr>
          <w:lang w:eastAsia="en-GB"/>
        </w:rPr>
        <w:t xml:space="preserve"> </w:t>
      </w:r>
      <w:r w:rsidR="006027A9">
        <w:rPr>
          <w:lang w:eastAsia="en-GB"/>
        </w:rPr>
        <w:fldChar w:fldCharType="begin"/>
      </w:r>
      <w:r w:rsidR="006027A9">
        <w:instrText xml:space="preserve"> XE "</w:instrText>
      </w:r>
      <w:r w:rsidR="006027A9" w:rsidRPr="00BE574B">
        <w:instrText>server startRange</w:instrText>
      </w:r>
      <w:r w:rsidR="006027A9">
        <w:instrText xml:space="preserve">" </w:instrText>
      </w:r>
      <w:r w:rsidR="006027A9">
        <w:rPr>
          <w:lang w:eastAsia="en-GB"/>
        </w:rPr>
        <w:fldChar w:fldCharType="end"/>
      </w:r>
      <w:r w:rsidR="00B24BA0">
        <w:rPr>
          <w:lang w:eastAsia="en-GB"/>
        </w:rPr>
        <w:fldChar w:fldCharType="begin"/>
      </w:r>
      <w:r w:rsidR="00B24BA0">
        <w:instrText xml:space="preserve"> XE "client</w:instrText>
      </w:r>
      <w:r w:rsidR="00B24BA0" w:rsidRPr="00BE574B">
        <w:instrText xml:space="preserve"> startRange</w:instrText>
      </w:r>
      <w:r w:rsidR="00B24BA0">
        <w:instrText xml:space="preserve">" </w:instrText>
      </w:r>
      <w:r w:rsidR="00B24BA0">
        <w:rPr>
          <w:lang w:eastAsia="en-GB"/>
        </w:rPr>
        <w:fldChar w:fldCharType="end"/>
      </w:r>
      <w:r w:rsidR="006641F6">
        <w:rPr>
          <w:lang w:eastAsia="en-GB"/>
        </w:rPr>
        <w:fldChar w:fldCharType="begin"/>
      </w:r>
      <w:r w:rsidR="006641F6">
        <w:instrText xml:space="preserve"> XE "request-response protocol</w:instrText>
      </w:r>
      <w:r w:rsidR="006641F6" w:rsidRPr="00BE574B">
        <w:instrText xml:space="preserve"> startRange</w:instrText>
      </w:r>
      <w:r w:rsidR="006641F6">
        <w:instrText xml:space="preserve">" </w:instrText>
      </w:r>
      <w:r w:rsidR="006641F6">
        <w:rPr>
          <w:lang w:eastAsia="en-GB"/>
        </w:rPr>
        <w:fldChar w:fldCharType="end"/>
      </w:r>
      <w:r w:rsidR="00D070DF" w:rsidRPr="00D070DF">
        <w:rPr>
          <w:lang w:eastAsia="en-GB"/>
        </w:rPr>
        <w:t>Both</w:t>
      </w:r>
      <w:r w:rsidR="00945AE6">
        <w:rPr>
          <w:lang w:eastAsia="en-GB"/>
        </w:rPr>
        <w:t xml:space="preserve"> </w:t>
      </w:r>
      <w:r w:rsidR="00D070DF" w:rsidRPr="00D070DF">
        <w:rPr>
          <w:lang w:eastAsia="en-GB"/>
        </w:rPr>
        <w:t>protocols</w:t>
      </w:r>
      <w:r w:rsidR="00945AE6">
        <w:rPr>
          <w:lang w:eastAsia="en-GB"/>
        </w:rPr>
        <w:t xml:space="preserve"> </w:t>
      </w:r>
      <w:r w:rsidR="00D070DF" w:rsidRPr="00D070DF">
        <w:rPr>
          <w:lang w:eastAsia="en-GB"/>
        </w:rPr>
        <w:t>are</w:t>
      </w:r>
      <w:r w:rsidR="00945AE6">
        <w:rPr>
          <w:lang w:eastAsia="en-GB"/>
        </w:rPr>
        <w:t xml:space="preserve"> </w:t>
      </w:r>
      <w:r w:rsidR="00D070DF" w:rsidRPr="00D35EB9">
        <w:rPr>
          <w:rStyle w:val="Italic"/>
        </w:rPr>
        <w:t>request-response</w:t>
      </w:r>
      <w:r w:rsidR="00945AE6">
        <w:rPr>
          <w:lang w:eastAsia="en-GB"/>
        </w:rPr>
        <w:t xml:space="preserve"> </w:t>
      </w:r>
      <w:r w:rsidR="00D070DF" w:rsidRPr="00D070DF">
        <w:rPr>
          <w:lang w:eastAsia="en-GB"/>
        </w:rPr>
        <w:t>protocols,</w:t>
      </w:r>
      <w:r w:rsidR="00945AE6">
        <w:rPr>
          <w:lang w:eastAsia="en-GB"/>
        </w:rPr>
        <w:t xml:space="preserve"> </w:t>
      </w:r>
      <w:r w:rsidR="00D070DF" w:rsidRPr="00D070DF">
        <w:rPr>
          <w:lang w:eastAsia="en-GB"/>
        </w:rPr>
        <w:t>meaning</w:t>
      </w:r>
      <w:r w:rsidR="00945AE6">
        <w:rPr>
          <w:lang w:eastAsia="en-GB"/>
        </w:rPr>
        <w:t xml:space="preserve"> </w:t>
      </w:r>
      <w:r w:rsidR="00D070DF" w:rsidRPr="00D070DF">
        <w:rPr>
          <w:lang w:eastAsia="en-GB"/>
        </w:rPr>
        <w:t>a</w:t>
      </w:r>
      <w:r w:rsidR="00945AE6">
        <w:rPr>
          <w:lang w:eastAsia="en-GB"/>
        </w:rPr>
        <w:t xml:space="preserve"> </w:t>
      </w:r>
      <w:r w:rsidR="00D070DF" w:rsidRPr="00D35EB9">
        <w:rPr>
          <w:rStyle w:val="Italic"/>
        </w:rPr>
        <w:t>client</w:t>
      </w:r>
      <w:r w:rsidR="00945AE6">
        <w:rPr>
          <w:lang w:eastAsia="en-GB"/>
        </w:rPr>
        <w:t xml:space="preserve"> </w:t>
      </w:r>
      <w:r w:rsidR="00D070DF" w:rsidRPr="00D070DF">
        <w:rPr>
          <w:lang w:eastAsia="en-GB"/>
        </w:rPr>
        <w:t>initiates</w:t>
      </w:r>
      <w:r w:rsidR="00945AE6">
        <w:rPr>
          <w:lang w:eastAsia="en-GB"/>
        </w:rPr>
        <w:t xml:space="preserve"> </w:t>
      </w:r>
      <w:r w:rsidR="00D070DF" w:rsidRPr="00D070DF">
        <w:rPr>
          <w:lang w:eastAsia="en-GB"/>
        </w:rPr>
        <w:t>requests</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a</w:t>
      </w:r>
      <w:r w:rsidR="00945AE6">
        <w:rPr>
          <w:lang w:eastAsia="en-GB"/>
        </w:rPr>
        <w:t xml:space="preserve"> </w:t>
      </w:r>
      <w:r w:rsidR="00D070DF" w:rsidRPr="00D35EB9">
        <w:rPr>
          <w:rStyle w:val="Italic"/>
        </w:rPr>
        <w:t>server</w:t>
      </w:r>
      <w:r w:rsidR="00945AE6">
        <w:rPr>
          <w:lang w:eastAsia="en-GB"/>
        </w:rPr>
        <w:t xml:space="preserve"> </w:t>
      </w:r>
      <w:r w:rsidR="00D070DF" w:rsidRPr="00D070DF">
        <w:rPr>
          <w:lang w:eastAsia="en-GB"/>
        </w:rPr>
        <w:t>listens</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requests</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provides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response</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client.</w:t>
      </w:r>
      <w:r w:rsidR="006027A9">
        <w:rPr>
          <w:lang w:eastAsia="en-GB"/>
        </w:rPr>
        <w:fldChar w:fldCharType="begin"/>
      </w:r>
      <w:r w:rsidR="006027A9">
        <w:instrText xml:space="preserve"> XE "</w:instrText>
      </w:r>
      <w:r w:rsidR="006027A9" w:rsidRPr="00BE574B">
        <w:instrText xml:space="preserve">server </w:instrText>
      </w:r>
      <w:r w:rsidR="006027A9">
        <w:instrText>end</w:instrText>
      </w:r>
      <w:r w:rsidR="006027A9" w:rsidRPr="00BE574B">
        <w:instrText>Range</w:instrText>
      </w:r>
      <w:r w:rsidR="006027A9">
        <w:instrText xml:space="preserve">" </w:instrText>
      </w:r>
      <w:r w:rsidR="006027A9">
        <w:rPr>
          <w:lang w:eastAsia="en-GB"/>
        </w:rPr>
        <w:fldChar w:fldCharType="end"/>
      </w:r>
      <w:r w:rsidR="00B24BA0">
        <w:rPr>
          <w:lang w:eastAsia="en-GB"/>
        </w:rPr>
        <w:fldChar w:fldCharType="begin"/>
      </w:r>
      <w:r w:rsidR="00B24BA0">
        <w:instrText xml:space="preserve"> XE "client</w:instrText>
      </w:r>
      <w:r w:rsidR="00B24BA0" w:rsidRPr="00BE574B">
        <w:instrText xml:space="preserve"> </w:instrText>
      </w:r>
      <w:r w:rsidR="00B24BA0">
        <w:instrText>end</w:instrText>
      </w:r>
      <w:r w:rsidR="00B24BA0" w:rsidRPr="00BE574B">
        <w:instrText>Range</w:instrText>
      </w:r>
      <w:r w:rsidR="00B24BA0">
        <w:instrText xml:space="preserve">" </w:instrText>
      </w:r>
      <w:r w:rsidR="00B24BA0">
        <w:rPr>
          <w:lang w:eastAsia="en-GB"/>
        </w:rPr>
        <w:fldChar w:fldCharType="end"/>
      </w:r>
      <w:r w:rsidR="006641F6">
        <w:rPr>
          <w:lang w:eastAsia="en-GB"/>
        </w:rPr>
        <w:fldChar w:fldCharType="begin"/>
      </w:r>
      <w:r w:rsidR="006641F6">
        <w:instrText xml:space="preserve"> XE "request-response protocol</w:instrText>
      </w:r>
      <w:r w:rsidR="006641F6" w:rsidRPr="00BE574B">
        <w:instrText xml:space="preserve"> </w:instrText>
      </w:r>
      <w:r w:rsidR="006641F6">
        <w:instrText>end</w:instrText>
      </w:r>
      <w:r w:rsidR="006641F6" w:rsidRPr="00BE574B">
        <w:instrText>Range</w:instrText>
      </w:r>
      <w:r w:rsidR="006641F6">
        <w:instrText xml:space="preserve">" </w:instrText>
      </w:r>
      <w:r w:rsidR="006641F6">
        <w:rPr>
          <w:lang w:eastAsia="en-GB"/>
        </w:rPr>
        <w:fldChar w:fldCharType="end"/>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contents</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those</w:t>
      </w:r>
      <w:r w:rsidR="00945AE6">
        <w:rPr>
          <w:lang w:eastAsia="en-GB"/>
        </w:rPr>
        <w:t xml:space="preserve"> </w:t>
      </w:r>
      <w:r w:rsidR="00D070DF" w:rsidRPr="00D070DF">
        <w:rPr>
          <w:lang w:eastAsia="en-GB"/>
        </w:rPr>
        <w:t>requests</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responses</w:t>
      </w:r>
      <w:r w:rsidR="00945AE6">
        <w:rPr>
          <w:lang w:eastAsia="en-GB"/>
        </w:rPr>
        <w:t xml:space="preserve"> </w:t>
      </w:r>
      <w:r w:rsidR="00D070DF" w:rsidRPr="00D070DF">
        <w:rPr>
          <w:lang w:eastAsia="en-GB"/>
        </w:rPr>
        <w:t>are</w:t>
      </w:r>
      <w:r w:rsidR="00945AE6">
        <w:rPr>
          <w:lang w:eastAsia="en-GB"/>
        </w:rPr>
        <w:t xml:space="preserve"> </w:t>
      </w:r>
      <w:r w:rsidR="00D070DF" w:rsidRPr="00D070DF">
        <w:rPr>
          <w:lang w:eastAsia="en-GB"/>
        </w:rPr>
        <w:t>defined</w:t>
      </w:r>
      <w:r w:rsidR="00945AE6">
        <w:rPr>
          <w:lang w:eastAsia="en-GB"/>
        </w:rPr>
        <w:t xml:space="preserve"> </w:t>
      </w:r>
      <w:r w:rsidR="00D070DF" w:rsidRPr="00D070DF">
        <w:rPr>
          <w:lang w:eastAsia="en-GB"/>
        </w:rPr>
        <w:t>by</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protocols.</w:t>
      </w:r>
    </w:p>
    <w:p w14:paraId="580D4D0D" w14:textId="59D98FD9" w:rsidR="00D070DF" w:rsidRPr="00D070DF" w:rsidRDefault="00D070DF" w:rsidP="00945AE6">
      <w:pPr>
        <w:pStyle w:val="Body"/>
        <w:rPr>
          <w:lang w:eastAsia="en-GB"/>
        </w:rPr>
      </w:pPr>
      <w:r w:rsidRPr="00D070DF">
        <w:rPr>
          <w:lang w:eastAsia="en-GB"/>
        </w:rPr>
        <w:t>TCP</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lower-level</w:t>
      </w:r>
      <w:r w:rsidR="00945AE6">
        <w:rPr>
          <w:lang w:eastAsia="en-GB"/>
        </w:rPr>
        <w:t xml:space="preserve"> </w:t>
      </w:r>
      <w:r w:rsidRPr="00D070DF">
        <w:rPr>
          <w:lang w:eastAsia="en-GB"/>
        </w:rPr>
        <w:t>protocol</w:t>
      </w:r>
      <w:r w:rsidR="00945AE6">
        <w:rPr>
          <w:lang w:eastAsia="en-GB"/>
        </w:rPr>
        <w:t xml:space="preserve"> </w:t>
      </w:r>
      <w:r w:rsidRPr="00D070DF">
        <w:rPr>
          <w:lang w:eastAsia="en-GB"/>
        </w:rPr>
        <w:t>that</w:t>
      </w:r>
      <w:r w:rsidR="00945AE6">
        <w:rPr>
          <w:lang w:eastAsia="en-GB"/>
        </w:rPr>
        <w:t xml:space="preserve"> </w:t>
      </w:r>
      <w:r w:rsidRPr="00D070DF">
        <w:rPr>
          <w:lang w:eastAsia="en-GB"/>
        </w:rPr>
        <w:t>describes</w:t>
      </w:r>
      <w:r w:rsidR="00945AE6">
        <w:rPr>
          <w:lang w:eastAsia="en-GB"/>
        </w:rPr>
        <w:t xml:space="preserve"> </w:t>
      </w:r>
      <w:r w:rsidRPr="00D070DF">
        <w:rPr>
          <w:lang w:eastAsia="en-GB"/>
        </w:rPr>
        <w:t>the</w:t>
      </w:r>
      <w:r w:rsidR="00945AE6">
        <w:rPr>
          <w:lang w:eastAsia="en-GB"/>
        </w:rPr>
        <w:t xml:space="preserve"> </w:t>
      </w:r>
      <w:r w:rsidRPr="00D070DF">
        <w:rPr>
          <w:lang w:eastAsia="en-GB"/>
        </w:rPr>
        <w:t>details</w:t>
      </w:r>
      <w:r w:rsidR="00945AE6">
        <w:rPr>
          <w:lang w:eastAsia="en-GB"/>
        </w:rPr>
        <w:t xml:space="preserve"> </w:t>
      </w:r>
      <w:r w:rsidRPr="00D070DF">
        <w:rPr>
          <w:lang w:eastAsia="en-GB"/>
        </w:rPr>
        <w:t>of</w:t>
      </w:r>
      <w:r w:rsidR="00945AE6">
        <w:rPr>
          <w:lang w:eastAsia="en-GB"/>
        </w:rPr>
        <w:t xml:space="preserve"> </w:t>
      </w:r>
      <w:r w:rsidRPr="00D070DF">
        <w:rPr>
          <w:lang w:eastAsia="en-GB"/>
        </w:rPr>
        <w:t>how</w:t>
      </w:r>
      <w:r w:rsidR="00945AE6">
        <w:rPr>
          <w:lang w:eastAsia="en-GB"/>
        </w:rPr>
        <w:t xml:space="preserve"> </w:t>
      </w:r>
      <w:r w:rsidRPr="00D070DF">
        <w:rPr>
          <w:lang w:eastAsia="en-GB"/>
        </w:rPr>
        <w:t>information</w:t>
      </w:r>
      <w:r w:rsidR="00945AE6">
        <w:rPr>
          <w:lang w:eastAsia="en-GB"/>
        </w:rPr>
        <w:t xml:space="preserve"> </w:t>
      </w:r>
      <w:r w:rsidRPr="00D070DF">
        <w:rPr>
          <w:lang w:eastAsia="en-GB"/>
        </w:rPr>
        <w:t>gets</w:t>
      </w:r>
      <w:r w:rsidR="00945AE6">
        <w:rPr>
          <w:lang w:eastAsia="en-GB"/>
        </w:rPr>
        <w:t xml:space="preserve"> </w:t>
      </w:r>
      <w:r w:rsidRPr="00D070DF">
        <w:rPr>
          <w:lang w:eastAsia="en-GB"/>
        </w:rPr>
        <w:t>from</w:t>
      </w:r>
      <w:r w:rsidR="00945AE6">
        <w:rPr>
          <w:lang w:eastAsia="en-GB"/>
        </w:rPr>
        <w:t xml:space="preserve"> </w:t>
      </w:r>
      <w:r w:rsidRPr="00D070DF">
        <w:rPr>
          <w:lang w:eastAsia="en-GB"/>
        </w:rPr>
        <w:t>one</w:t>
      </w:r>
      <w:r w:rsidR="00945AE6">
        <w:rPr>
          <w:lang w:eastAsia="en-GB"/>
        </w:rPr>
        <w:t xml:space="preserve"> </w:t>
      </w:r>
      <w:r w:rsidRPr="00D070DF">
        <w:rPr>
          <w:lang w:eastAsia="en-GB"/>
        </w:rPr>
        <w:t>server</w:t>
      </w:r>
      <w:r w:rsidR="00945AE6">
        <w:rPr>
          <w:lang w:eastAsia="en-GB"/>
        </w:rPr>
        <w:t xml:space="preserve"> </w:t>
      </w:r>
      <w:r w:rsidRPr="00D070DF">
        <w:rPr>
          <w:lang w:eastAsia="en-GB"/>
        </w:rPr>
        <w:t>to</w:t>
      </w:r>
      <w:r w:rsidR="00945AE6">
        <w:rPr>
          <w:lang w:eastAsia="en-GB"/>
        </w:rPr>
        <w:t xml:space="preserve"> </w:t>
      </w:r>
      <w:r w:rsidRPr="00D070DF">
        <w:rPr>
          <w:lang w:eastAsia="en-GB"/>
        </w:rPr>
        <w:t>another</w:t>
      </w:r>
      <w:r w:rsidR="00945AE6">
        <w:rPr>
          <w:lang w:eastAsia="en-GB"/>
        </w:rPr>
        <w:t xml:space="preserve"> </w:t>
      </w:r>
      <w:r w:rsidRPr="00D070DF">
        <w:rPr>
          <w:lang w:eastAsia="en-GB"/>
        </w:rPr>
        <w:t>but</w:t>
      </w:r>
      <w:r w:rsidR="00945AE6">
        <w:rPr>
          <w:lang w:eastAsia="en-GB"/>
        </w:rPr>
        <w:t xml:space="preserve"> </w:t>
      </w:r>
      <w:r w:rsidRPr="00D070DF">
        <w:rPr>
          <w:lang w:eastAsia="en-GB"/>
        </w:rPr>
        <w:t>doesn’t</w:t>
      </w:r>
      <w:r w:rsidR="00945AE6">
        <w:rPr>
          <w:lang w:eastAsia="en-GB"/>
        </w:rPr>
        <w:t xml:space="preserve"> </w:t>
      </w:r>
      <w:r w:rsidRPr="00D070DF">
        <w:rPr>
          <w:lang w:eastAsia="en-GB"/>
        </w:rPr>
        <w:t>specify</w:t>
      </w:r>
      <w:r w:rsidR="00945AE6">
        <w:rPr>
          <w:lang w:eastAsia="en-GB"/>
        </w:rPr>
        <w:t xml:space="preserve"> </w:t>
      </w:r>
      <w:r w:rsidRPr="00D070DF">
        <w:rPr>
          <w:lang w:eastAsia="en-GB"/>
        </w:rPr>
        <w:t>what</w:t>
      </w:r>
      <w:r w:rsidR="00945AE6">
        <w:rPr>
          <w:lang w:eastAsia="en-GB"/>
        </w:rPr>
        <w:t xml:space="preserve"> </w:t>
      </w:r>
      <w:r w:rsidRPr="00D070DF">
        <w:rPr>
          <w:lang w:eastAsia="en-GB"/>
        </w:rPr>
        <w:t>that</w:t>
      </w:r>
      <w:r w:rsidR="00945AE6">
        <w:rPr>
          <w:lang w:eastAsia="en-GB"/>
        </w:rPr>
        <w:t xml:space="preserve"> </w:t>
      </w:r>
      <w:r w:rsidRPr="00D070DF">
        <w:rPr>
          <w:lang w:eastAsia="en-GB"/>
        </w:rPr>
        <w:t>information</w:t>
      </w:r>
      <w:r w:rsidR="00945AE6">
        <w:rPr>
          <w:lang w:eastAsia="en-GB"/>
        </w:rPr>
        <w:t xml:space="preserve"> </w:t>
      </w:r>
      <w:r w:rsidRPr="00D070DF">
        <w:rPr>
          <w:lang w:eastAsia="en-GB"/>
        </w:rPr>
        <w:t>is.</w:t>
      </w:r>
      <w:r w:rsidR="00945AE6">
        <w:rPr>
          <w:lang w:eastAsia="en-GB"/>
        </w:rPr>
        <w:t xml:space="preserve"> </w:t>
      </w:r>
      <w:r w:rsidRPr="00D070DF">
        <w:rPr>
          <w:lang w:eastAsia="en-GB"/>
        </w:rPr>
        <w:t>HTTP</w:t>
      </w:r>
      <w:r w:rsidR="00945AE6">
        <w:rPr>
          <w:lang w:eastAsia="en-GB"/>
        </w:rPr>
        <w:t xml:space="preserve"> </w:t>
      </w:r>
      <w:r w:rsidRPr="00D070DF">
        <w:rPr>
          <w:lang w:eastAsia="en-GB"/>
        </w:rPr>
        <w:t>builds</w:t>
      </w:r>
      <w:r w:rsidR="00945AE6">
        <w:rPr>
          <w:lang w:eastAsia="en-GB"/>
        </w:rPr>
        <w:t xml:space="preserve"> </w:t>
      </w:r>
      <w:r w:rsidRPr="00D070DF">
        <w:rPr>
          <w:lang w:eastAsia="en-GB"/>
        </w:rPr>
        <w:t>on</w:t>
      </w:r>
      <w:r w:rsidR="00945AE6">
        <w:rPr>
          <w:lang w:eastAsia="en-GB"/>
        </w:rPr>
        <w:t xml:space="preserve"> </w:t>
      </w:r>
      <w:r w:rsidRPr="00D070DF">
        <w:rPr>
          <w:lang w:eastAsia="en-GB"/>
        </w:rPr>
        <w:t>top</w:t>
      </w:r>
      <w:r w:rsidR="00945AE6">
        <w:rPr>
          <w:lang w:eastAsia="en-GB"/>
        </w:rPr>
        <w:t xml:space="preserve"> </w:t>
      </w:r>
      <w:r w:rsidRPr="00D070DF">
        <w:rPr>
          <w:lang w:eastAsia="en-GB"/>
        </w:rPr>
        <w:t>of</w:t>
      </w:r>
      <w:r w:rsidR="00945AE6">
        <w:rPr>
          <w:lang w:eastAsia="en-GB"/>
        </w:rPr>
        <w:t xml:space="preserve"> </w:t>
      </w:r>
      <w:r w:rsidRPr="00D070DF">
        <w:rPr>
          <w:lang w:eastAsia="en-GB"/>
        </w:rPr>
        <w:t>TCP</w:t>
      </w:r>
      <w:r w:rsidR="00945AE6">
        <w:rPr>
          <w:lang w:eastAsia="en-GB"/>
        </w:rPr>
        <w:t xml:space="preserve"> </w:t>
      </w:r>
      <w:r w:rsidRPr="00D070DF">
        <w:rPr>
          <w:lang w:eastAsia="en-GB"/>
        </w:rPr>
        <w:t>by</w:t>
      </w:r>
      <w:r w:rsidR="00945AE6">
        <w:rPr>
          <w:lang w:eastAsia="en-GB"/>
        </w:rPr>
        <w:t xml:space="preserve"> </w:t>
      </w:r>
      <w:r w:rsidRPr="00D070DF">
        <w:rPr>
          <w:lang w:eastAsia="en-GB"/>
        </w:rPr>
        <w:t>defining</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requests</w:t>
      </w:r>
      <w:r w:rsidR="00945AE6">
        <w:rPr>
          <w:lang w:eastAsia="en-GB"/>
        </w:rPr>
        <w:t xml:space="preserve"> </w:t>
      </w:r>
      <w:r w:rsidRPr="00D070DF">
        <w:rPr>
          <w:lang w:eastAsia="en-GB"/>
        </w:rPr>
        <w:t>and</w:t>
      </w:r>
      <w:r w:rsidR="00945AE6">
        <w:rPr>
          <w:lang w:eastAsia="en-GB"/>
        </w:rPr>
        <w:t xml:space="preserve"> </w:t>
      </w:r>
      <w:r w:rsidRPr="00D070DF">
        <w:rPr>
          <w:lang w:eastAsia="en-GB"/>
        </w:rPr>
        <w:t>responses.</w:t>
      </w:r>
      <w:r w:rsidR="00945AE6">
        <w:rPr>
          <w:lang w:eastAsia="en-GB"/>
        </w:rPr>
        <w:t xml:space="preserve"> </w:t>
      </w:r>
      <w:r w:rsidRPr="00D070DF">
        <w:rPr>
          <w:lang w:eastAsia="en-GB"/>
        </w:rPr>
        <w:t>It’s</w:t>
      </w:r>
      <w:r w:rsidR="00945AE6">
        <w:rPr>
          <w:lang w:eastAsia="en-GB"/>
        </w:rPr>
        <w:t xml:space="preserve"> </w:t>
      </w:r>
      <w:r w:rsidRPr="00D070DF">
        <w:rPr>
          <w:lang w:eastAsia="en-GB"/>
        </w:rPr>
        <w:t>technically</w:t>
      </w:r>
      <w:r w:rsidR="00945AE6">
        <w:rPr>
          <w:lang w:eastAsia="en-GB"/>
        </w:rPr>
        <w:t xml:space="preserve"> </w:t>
      </w:r>
      <w:r w:rsidRPr="00D070DF">
        <w:rPr>
          <w:lang w:eastAsia="en-GB"/>
        </w:rPr>
        <w:t>possible</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070DF">
        <w:rPr>
          <w:lang w:eastAsia="en-GB"/>
        </w:rPr>
        <w:t>HTTP</w:t>
      </w:r>
      <w:r w:rsidR="00945AE6">
        <w:rPr>
          <w:lang w:eastAsia="en-GB"/>
        </w:rPr>
        <w:t xml:space="preserve"> </w:t>
      </w:r>
      <w:r w:rsidRPr="00D070DF">
        <w:rPr>
          <w:lang w:eastAsia="en-GB"/>
        </w:rPr>
        <w:t>with</w:t>
      </w:r>
      <w:r w:rsidR="00945AE6">
        <w:rPr>
          <w:lang w:eastAsia="en-GB"/>
        </w:rPr>
        <w:t xml:space="preserve"> </w:t>
      </w:r>
      <w:r w:rsidRPr="00D070DF">
        <w:rPr>
          <w:lang w:eastAsia="en-GB"/>
        </w:rPr>
        <w:t>other</w:t>
      </w:r>
      <w:r w:rsidR="00945AE6">
        <w:rPr>
          <w:lang w:eastAsia="en-GB"/>
        </w:rPr>
        <w:t xml:space="preserve"> </w:t>
      </w:r>
      <w:r w:rsidRPr="00D070DF">
        <w:rPr>
          <w:lang w:eastAsia="en-GB"/>
        </w:rPr>
        <w:t>protocols,</w:t>
      </w:r>
      <w:r w:rsidR="00945AE6">
        <w:rPr>
          <w:lang w:eastAsia="en-GB"/>
        </w:rPr>
        <w:t xml:space="preserve"> </w:t>
      </w:r>
      <w:r w:rsidRPr="00D070DF">
        <w:rPr>
          <w:lang w:eastAsia="en-GB"/>
        </w:rPr>
        <w:t>but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vast</w:t>
      </w:r>
      <w:r w:rsidR="00945AE6">
        <w:rPr>
          <w:lang w:eastAsia="en-GB"/>
        </w:rPr>
        <w:t xml:space="preserve"> </w:t>
      </w:r>
      <w:r w:rsidRPr="00D070DF">
        <w:rPr>
          <w:lang w:eastAsia="en-GB"/>
        </w:rPr>
        <w:t>majority</w:t>
      </w:r>
      <w:r w:rsidR="00945AE6">
        <w:rPr>
          <w:lang w:eastAsia="en-GB"/>
        </w:rPr>
        <w:t xml:space="preserve"> </w:t>
      </w:r>
      <w:r w:rsidRPr="00D070DF">
        <w:rPr>
          <w:lang w:eastAsia="en-GB"/>
        </w:rPr>
        <w:t>of</w:t>
      </w:r>
      <w:r w:rsidR="00945AE6">
        <w:rPr>
          <w:lang w:eastAsia="en-GB"/>
        </w:rPr>
        <w:t xml:space="preserve"> </w:t>
      </w:r>
      <w:r w:rsidRPr="00D070DF">
        <w:rPr>
          <w:lang w:eastAsia="en-GB"/>
        </w:rPr>
        <w:t>cases,</w:t>
      </w:r>
      <w:r w:rsidR="00945AE6">
        <w:rPr>
          <w:lang w:eastAsia="en-GB"/>
        </w:rPr>
        <w:t xml:space="preserve"> </w:t>
      </w:r>
      <w:r w:rsidRPr="00D070DF">
        <w:rPr>
          <w:lang w:eastAsia="en-GB"/>
        </w:rPr>
        <w:t>HTTP</w:t>
      </w:r>
      <w:r w:rsidR="00945AE6">
        <w:rPr>
          <w:lang w:eastAsia="en-GB"/>
        </w:rPr>
        <w:t xml:space="preserve"> </w:t>
      </w:r>
      <w:r w:rsidRPr="00D070DF">
        <w:rPr>
          <w:lang w:eastAsia="en-GB"/>
        </w:rPr>
        <w:t>sends</w:t>
      </w:r>
      <w:r w:rsidR="00945AE6">
        <w:rPr>
          <w:lang w:eastAsia="en-GB"/>
        </w:rPr>
        <w:t xml:space="preserve"> </w:t>
      </w:r>
      <w:r w:rsidRPr="00D070DF">
        <w:rPr>
          <w:lang w:eastAsia="en-GB"/>
        </w:rPr>
        <w:t>its</w:t>
      </w:r>
      <w:r w:rsidR="00945AE6">
        <w:rPr>
          <w:lang w:eastAsia="en-GB"/>
        </w:rPr>
        <w:t xml:space="preserve"> </w:t>
      </w:r>
      <w:r w:rsidRPr="00D070DF">
        <w:rPr>
          <w:lang w:eastAsia="en-GB"/>
        </w:rPr>
        <w:t>data</w:t>
      </w:r>
      <w:r w:rsidR="00945AE6">
        <w:rPr>
          <w:lang w:eastAsia="en-GB"/>
        </w:rPr>
        <w:t xml:space="preserve"> </w:t>
      </w:r>
      <w:r w:rsidRPr="00D070DF">
        <w:rPr>
          <w:lang w:eastAsia="en-GB"/>
        </w:rPr>
        <w:t>over</w:t>
      </w:r>
      <w:r w:rsidR="00945AE6">
        <w:rPr>
          <w:lang w:eastAsia="en-GB"/>
        </w:rPr>
        <w:t xml:space="preserve"> </w:t>
      </w:r>
      <w:r w:rsidRPr="00D070DF">
        <w:rPr>
          <w:lang w:eastAsia="en-GB"/>
        </w:rPr>
        <w:t>TCP.</w:t>
      </w:r>
      <w:r w:rsidR="00945AE6">
        <w:rPr>
          <w:lang w:eastAsia="en-GB"/>
        </w:rPr>
        <w:t xml:space="preserve"> </w:t>
      </w:r>
      <w:r w:rsidRPr="00D070DF">
        <w:rPr>
          <w:lang w:eastAsia="en-GB"/>
        </w:rPr>
        <w:t>We’ll</w:t>
      </w:r>
      <w:r w:rsidR="00945AE6">
        <w:rPr>
          <w:lang w:eastAsia="en-GB"/>
        </w:rPr>
        <w:t xml:space="preserve"> </w:t>
      </w:r>
      <w:r w:rsidRPr="00D070DF">
        <w:rPr>
          <w:lang w:eastAsia="en-GB"/>
        </w:rPr>
        <w:t>work</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raw</w:t>
      </w:r>
      <w:r w:rsidR="00945AE6">
        <w:rPr>
          <w:lang w:eastAsia="en-GB"/>
        </w:rPr>
        <w:t xml:space="preserve"> </w:t>
      </w:r>
      <w:r w:rsidRPr="00D070DF">
        <w:rPr>
          <w:lang w:eastAsia="en-GB"/>
        </w:rPr>
        <w:t>bytes</w:t>
      </w:r>
      <w:r w:rsidR="00945AE6">
        <w:rPr>
          <w:lang w:eastAsia="en-GB"/>
        </w:rPr>
        <w:t xml:space="preserve"> </w:t>
      </w:r>
      <w:r w:rsidRPr="00D070DF">
        <w:rPr>
          <w:lang w:eastAsia="en-GB"/>
        </w:rPr>
        <w:t>of</w:t>
      </w:r>
      <w:r w:rsidR="00945AE6">
        <w:rPr>
          <w:lang w:eastAsia="en-GB"/>
        </w:rPr>
        <w:t xml:space="preserve"> </w:t>
      </w:r>
      <w:r w:rsidRPr="00D070DF">
        <w:rPr>
          <w:lang w:eastAsia="en-GB"/>
        </w:rPr>
        <w:t>TCP</w:t>
      </w:r>
      <w:r w:rsidR="00945AE6">
        <w:rPr>
          <w:lang w:eastAsia="en-GB"/>
        </w:rPr>
        <w:t xml:space="preserve"> </w:t>
      </w:r>
      <w:r w:rsidRPr="00D070DF">
        <w:rPr>
          <w:lang w:eastAsia="en-GB"/>
        </w:rPr>
        <w:t>and</w:t>
      </w:r>
      <w:r w:rsidR="00945AE6">
        <w:rPr>
          <w:lang w:eastAsia="en-GB"/>
        </w:rPr>
        <w:t xml:space="preserve"> </w:t>
      </w:r>
      <w:r w:rsidRPr="00D070DF">
        <w:rPr>
          <w:lang w:eastAsia="en-GB"/>
        </w:rPr>
        <w:t>HTTP</w:t>
      </w:r>
      <w:r w:rsidR="00945AE6">
        <w:rPr>
          <w:lang w:eastAsia="en-GB"/>
        </w:rPr>
        <w:t xml:space="preserve"> </w:t>
      </w:r>
      <w:r w:rsidRPr="00D070DF">
        <w:rPr>
          <w:lang w:eastAsia="en-GB"/>
        </w:rPr>
        <w:t>requests</w:t>
      </w:r>
      <w:r w:rsidR="00945AE6">
        <w:rPr>
          <w:lang w:eastAsia="en-GB"/>
        </w:rPr>
        <w:t xml:space="preserve"> </w:t>
      </w:r>
      <w:r w:rsidRPr="00D070DF">
        <w:rPr>
          <w:lang w:eastAsia="en-GB"/>
        </w:rPr>
        <w:t>and</w:t>
      </w:r>
      <w:r w:rsidR="00945AE6">
        <w:rPr>
          <w:lang w:eastAsia="en-GB"/>
        </w:rPr>
        <w:t xml:space="preserve"> </w:t>
      </w:r>
      <w:r w:rsidRPr="00D070DF">
        <w:rPr>
          <w:lang w:eastAsia="en-GB"/>
        </w:rPr>
        <w:t>responses.</w:t>
      </w:r>
      <w:r w:rsidR="004B5A17">
        <w:rPr>
          <w:lang w:eastAsia="en-GB"/>
        </w:rPr>
        <w:fldChar w:fldCharType="begin"/>
      </w:r>
      <w:r w:rsidR="004B5A17">
        <w:instrText xml:space="preserve"> XE "HTTP (Hypertext Transfer Protocol)</w:instrText>
      </w:r>
      <w:r w:rsidR="004B5A17" w:rsidRPr="00BE574B">
        <w:instrText xml:space="preserve"> </w:instrText>
      </w:r>
      <w:r w:rsidR="004B5A17">
        <w:instrText>end</w:instrText>
      </w:r>
      <w:r w:rsidR="004B5A17" w:rsidRPr="00BE574B">
        <w:instrText>Range</w:instrText>
      </w:r>
      <w:r w:rsidR="004B5A17">
        <w:instrText xml:space="preserve">" </w:instrText>
      </w:r>
      <w:r w:rsidR="004B5A17">
        <w:rPr>
          <w:lang w:eastAsia="en-GB"/>
        </w:rPr>
        <w:fldChar w:fldCharType="end"/>
      </w:r>
      <w:r w:rsidR="004B5A17">
        <w:rPr>
          <w:lang w:eastAsia="en-GB"/>
        </w:rPr>
        <w:fldChar w:fldCharType="begin"/>
      </w:r>
      <w:r w:rsidR="004B5A17">
        <w:instrText xml:space="preserve"> XE "TCP (Transmission Control Protocol)</w:instrText>
      </w:r>
      <w:r w:rsidR="004B5A17" w:rsidRPr="00BE574B">
        <w:instrText xml:space="preserve"> </w:instrText>
      </w:r>
      <w:r w:rsidR="004B5A17">
        <w:instrText>end</w:instrText>
      </w:r>
      <w:r w:rsidR="004B5A17" w:rsidRPr="00BE574B">
        <w:instrText>Range</w:instrText>
      </w:r>
      <w:r w:rsidR="004B5A17">
        <w:instrText xml:space="preserve">" </w:instrText>
      </w:r>
      <w:r w:rsidR="004B5A17">
        <w:rPr>
          <w:lang w:eastAsia="en-GB"/>
        </w:rPr>
        <w:fldChar w:fldCharType="end"/>
      </w:r>
      <w:r w:rsidR="004B5A17">
        <w:rPr>
          <w:lang w:eastAsia="en-GB"/>
        </w:rPr>
        <w:fldChar w:fldCharType="begin"/>
      </w:r>
      <w:r w:rsidR="004B5A17">
        <w:instrText xml:space="preserve"> XE "Transmission Control Protocol (TCP)</w:instrText>
      </w:r>
      <w:r w:rsidR="004B5A17" w:rsidRPr="00BE574B">
        <w:instrText xml:space="preserve"> </w:instrText>
      </w:r>
      <w:r w:rsidR="004B5A17">
        <w:instrText>end</w:instrText>
      </w:r>
      <w:r w:rsidR="004B5A17" w:rsidRPr="00BE574B">
        <w:instrText>Range</w:instrText>
      </w:r>
      <w:r w:rsidR="004B5A17">
        <w:instrText xml:space="preserve">" </w:instrText>
      </w:r>
      <w:r w:rsidR="004B5A17">
        <w:rPr>
          <w:lang w:eastAsia="en-GB"/>
        </w:rPr>
        <w:fldChar w:fldCharType="end"/>
      </w:r>
    </w:p>
    <w:bookmarkStart w:id="6" w:name="listening-to-the-tcp-connection"/>
    <w:bookmarkStart w:id="7" w:name="_Toc107314533"/>
    <w:bookmarkEnd w:id="6"/>
    <w:p w14:paraId="1151E363" w14:textId="67DFAF38" w:rsidR="00D070DF" w:rsidRPr="00D070DF" w:rsidRDefault="000B0337" w:rsidP="006D307B">
      <w:pPr>
        <w:pStyle w:val="HeadB"/>
        <w:rPr>
          <w:lang w:eastAsia="en-GB"/>
        </w:rPr>
      </w:pPr>
      <w:r>
        <w:rPr>
          <w:lang w:eastAsia="en-GB"/>
        </w:rPr>
        <w:fldChar w:fldCharType="begin"/>
      </w:r>
      <w:r>
        <w:instrText xml:space="preserve"> XE "connection</w:instrText>
      </w:r>
      <w:r w:rsidRPr="00BE574B">
        <w:instrText xml:space="preserve"> startRange</w:instrText>
      </w:r>
      <w:r>
        <w:instrText xml:space="preserve">" </w:instrText>
      </w:r>
      <w:r>
        <w:rPr>
          <w:lang w:eastAsia="en-GB"/>
        </w:rPr>
        <w:fldChar w:fldCharType="end"/>
      </w:r>
      <w:r w:rsidR="00D070DF" w:rsidRPr="00D070DF">
        <w:rPr>
          <w:lang w:eastAsia="en-GB"/>
        </w:rPr>
        <w:t>Listening</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TCP</w:t>
      </w:r>
      <w:r w:rsidR="00945AE6">
        <w:rPr>
          <w:lang w:eastAsia="en-GB"/>
        </w:rPr>
        <w:t xml:space="preserve"> </w:t>
      </w:r>
      <w:r w:rsidR="00D070DF" w:rsidRPr="00D070DF">
        <w:rPr>
          <w:lang w:eastAsia="en-GB"/>
        </w:rPr>
        <w:t>Connection</w:t>
      </w:r>
      <w:bookmarkEnd w:id="7"/>
    </w:p>
    <w:p w14:paraId="0D8D0384" w14:textId="7E319E47" w:rsidR="00D070DF" w:rsidRPr="00D070DF" w:rsidRDefault="00D070DF" w:rsidP="00945AE6">
      <w:pPr>
        <w:pStyle w:val="Body"/>
        <w:rPr>
          <w:lang w:eastAsia="en-GB"/>
        </w:rPr>
      </w:pPr>
      <w:r w:rsidRPr="00D070DF">
        <w:rPr>
          <w:lang w:eastAsia="en-GB"/>
        </w:rPr>
        <w:t>Our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needs</w:t>
      </w:r>
      <w:r w:rsidR="00945AE6">
        <w:rPr>
          <w:lang w:eastAsia="en-GB"/>
        </w:rPr>
        <w:t xml:space="preserve"> </w:t>
      </w:r>
      <w:r w:rsidRPr="00D070DF">
        <w:rPr>
          <w:lang w:eastAsia="en-GB"/>
        </w:rPr>
        <w:t>to</w:t>
      </w:r>
      <w:r w:rsidR="00945AE6">
        <w:rPr>
          <w:lang w:eastAsia="en-GB"/>
        </w:rPr>
        <w:t xml:space="preserve"> </w:t>
      </w:r>
      <w:r w:rsidRPr="00D070DF">
        <w:rPr>
          <w:lang w:eastAsia="en-GB"/>
        </w:rPr>
        <w:t>listen</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TCP</w:t>
      </w:r>
      <w:r w:rsidR="00945AE6">
        <w:rPr>
          <w:lang w:eastAsia="en-GB"/>
        </w:rPr>
        <w:t xml:space="preserve"> </w:t>
      </w:r>
      <w:r w:rsidRPr="00D070DF">
        <w:rPr>
          <w:lang w:eastAsia="en-GB"/>
        </w:rPr>
        <w:t>connection,</w:t>
      </w:r>
      <w:r w:rsidR="00945AE6">
        <w:rPr>
          <w:lang w:eastAsia="en-GB"/>
        </w:rPr>
        <w:t xml:space="preserve"> </w:t>
      </w:r>
      <w:r w:rsidRPr="00D070DF">
        <w:rPr>
          <w:lang w:eastAsia="en-GB"/>
        </w:rPr>
        <w:t>so</w:t>
      </w:r>
      <w:r w:rsidR="00945AE6">
        <w:rPr>
          <w:lang w:eastAsia="en-GB"/>
        </w:rPr>
        <w:t xml:space="preserve"> </w:t>
      </w:r>
      <w:r w:rsidRPr="00D070DF">
        <w:rPr>
          <w:lang w:eastAsia="en-GB"/>
        </w:rPr>
        <w:t>that’s</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part</w:t>
      </w:r>
      <w:r w:rsidR="00945AE6">
        <w:rPr>
          <w:lang w:eastAsia="en-GB"/>
        </w:rPr>
        <w:t xml:space="preserve"> </w:t>
      </w:r>
      <w:r w:rsidRPr="00D070DF">
        <w:rPr>
          <w:lang w:eastAsia="en-GB"/>
        </w:rPr>
        <w:t>we’ll</w:t>
      </w:r>
      <w:r w:rsidR="00945AE6">
        <w:rPr>
          <w:lang w:eastAsia="en-GB"/>
        </w:rPr>
        <w:t xml:space="preserve"> </w:t>
      </w:r>
      <w:r w:rsidRPr="00D070DF">
        <w:rPr>
          <w:lang w:eastAsia="en-GB"/>
        </w:rPr>
        <w:t>work</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standard</w:t>
      </w:r>
      <w:r w:rsidR="00945AE6">
        <w:rPr>
          <w:lang w:eastAsia="en-GB"/>
        </w:rPr>
        <w:t xml:space="preserve"> </w:t>
      </w:r>
      <w:r w:rsidRPr="00D070DF">
        <w:rPr>
          <w:lang w:eastAsia="en-GB"/>
        </w:rPr>
        <w:t>library</w:t>
      </w:r>
      <w:r w:rsidR="00945AE6">
        <w:rPr>
          <w:lang w:eastAsia="en-GB"/>
        </w:rPr>
        <w:t xml:space="preserve"> </w:t>
      </w:r>
      <w:r w:rsidRPr="00D070DF">
        <w:rPr>
          <w:lang w:eastAsia="en-GB"/>
        </w:rPr>
        <w:t>offers</w:t>
      </w:r>
      <w:r w:rsidR="00945AE6">
        <w:rPr>
          <w:lang w:eastAsia="en-GB"/>
        </w:rPr>
        <w:t xml:space="preserve"> </w:t>
      </w:r>
      <w:r w:rsidRPr="00D070DF">
        <w:rPr>
          <w:lang w:eastAsia="en-GB"/>
        </w:rPr>
        <w:t>a</w:t>
      </w:r>
      <w:r w:rsidR="00945AE6">
        <w:rPr>
          <w:lang w:eastAsia="en-GB"/>
        </w:rPr>
        <w:t xml:space="preserve"> </w:t>
      </w:r>
      <w:r w:rsidRPr="00D62D8F">
        <w:rPr>
          <w:rStyle w:val="Literal"/>
        </w:rPr>
        <w:t>std::net</w:t>
      </w:r>
      <w:r w:rsidR="00945AE6">
        <w:rPr>
          <w:lang w:eastAsia="en-GB"/>
        </w:rPr>
        <w:t xml:space="preserve"> </w:t>
      </w:r>
      <w:r w:rsidRPr="00D070DF">
        <w:rPr>
          <w:lang w:eastAsia="en-GB"/>
        </w:rPr>
        <w:t>module</w:t>
      </w:r>
      <w:r w:rsidR="00945AE6">
        <w:rPr>
          <w:lang w:eastAsia="en-GB"/>
        </w:rPr>
        <w:t xml:space="preserve"> </w:t>
      </w:r>
      <w:r w:rsidRPr="00D070DF">
        <w:rPr>
          <w:lang w:eastAsia="en-GB"/>
        </w:rPr>
        <w:t>that</w:t>
      </w:r>
      <w:r w:rsidR="00945AE6">
        <w:rPr>
          <w:lang w:eastAsia="en-GB"/>
        </w:rPr>
        <w:t xml:space="preserve"> </w:t>
      </w:r>
      <w:r w:rsidRPr="00D070DF">
        <w:rPr>
          <w:lang w:eastAsia="en-GB"/>
        </w:rPr>
        <w:t>lets</w:t>
      </w:r>
      <w:r w:rsidR="00945AE6">
        <w:rPr>
          <w:lang w:eastAsia="en-GB"/>
        </w:rPr>
        <w:t xml:space="preserve"> </w:t>
      </w:r>
      <w:r w:rsidRPr="00D070DF">
        <w:rPr>
          <w:lang w:eastAsia="en-GB"/>
        </w:rPr>
        <w:t>us</w:t>
      </w:r>
      <w:r w:rsidR="00945AE6">
        <w:rPr>
          <w:lang w:eastAsia="en-GB"/>
        </w:rPr>
        <w:t xml:space="preserve"> </w:t>
      </w:r>
      <w:r w:rsidRPr="00D070DF">
        <w:rPr>
          <w:lang w:eastAsia="en-GB"/>
        </w:rPr>
        <w:t>do</w:t>
      </w:r>
      <w:r w:rsidR="00945AE6">
        <w:rPr>
          <w:lang w:eastAsia="en-GB"/>
        </w:rPr>
        <w:t xml:space="preserve"> </w:t>
      </w:r>
      <w:r w:rsidRPr="00D070DF">
        <w:rPr>
          <w:lang w:eastAsia="en-GB"/>
        </w:rPr>
        <w:t>this.</w:t>
      </w:r>
      <w:r w:rsidR="00945AE6">
        <w:rPr>
          <w:lang w:eastAsia="en-GB"/>
        </w:rPr>
        <w:t xml:space="preserve"> </w:t>
      </w:r>
      <w:r w:rsidRPr="00D070DF">
        <w:rPr>
          <w:lang w:eastAsia="en-GB"/>
        </w:rPr>
        <w:t>Let’s</w:t>
      </w:r>
      <w:r w:rsidR="00945AE6">
        <w:rPr>
          <w:lang w:eastAsia="en-GB"/>
        </w:rPr>
        <w:t xml:space="preserve"> </w:t>
      </w:r>
      <w:r w:rsidRPr="00D070DF">
        <w:rPr>
          <w:lang w:eastAsia="en-GB"/>
        </w:rPr>
        <w:t>make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project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usual</w:t>
      </w:r>
      <w:r w:rsidR="00945AE6">
        <w:rPr>
          <w:lang w:eastAsia="en-GB"/>
        </w:rPr>
        <w:t xml:space="preserve"> </w:t>
      </w:r>
      <w:r w:rsidRPr="00D070DF">
        <w:rPr>
          <w:lang w:eastAsia="en-GB"/>
        </w:rPr>
        <w:t>fashion:</w:t>
      </w:r>
    </w:p>
    <w:p w14:paraId="75CC9B6B" w14:textId="1E831A4D" w:rsidR="00D070DF" w:rsidRPr="00D35EB9" w:rsidRDefault="00D070DF" w:rsidP="00D62D8F">
      <w:pPr>
        <w:pStyle w:val="Code"/>
      </w:pPr>
      <w:r w:rsidRPr="00D35EB9">
        <w:t>$</w:t>
      </w:r>
      <w:r w:rsidR="00945AE6" w:rsidRPr="00D35EB9">
        <w:t xml:space="preserve"> </w:t>
      </w:r>
      <w:r w:rsidRPr="00B0420F">
        <w:rPr>
          <w:rStyle w:val="LiteralBold"/>
        </w:rPr>
        <w:t>cargo</w:t>
      </w:r>
      <w:r w:rsidR="00945AE6" w:rsidRPr="00B0420F">
        <w:rPr>
          <w:rStyle w:val="LiteralBold"/>
        </w:rPr>
        <w:t xml:space="preserve"> </w:t>
      </w:r>
      <w:r w:rsidRPr="00B0420F">
        <w:rPr>
          <w:rStyle w:val="LiteralBold"/>
        </w:rPr>
        <w:t>new</w:t>
      </w:r>
      <w:r w:rsidR="00945AE6" w:rsidRPr="00B0420F">
        <w:rPr>
          <w:rStyle w:val="LiteralBold"/>
        </w:rPr>
        <w:t xml:space="preserve"> </w:t>
      </w:r>
      <w:r w:rsidRPr="00B0420F">
        <w:rPr>
          <w:rStyle w:val="LiteralBold"/>
        </w:rPr>
        <w:t>hello</w:t>
      </w:r>
    </w:p>
    <w:p w14:paraId="4573481D" w14:textId="6915B291" w:rsidR="00D070DF" w:rsidRPr="00D35EB9" w:rsidRDefault="00945AE6" w:rsidP="00D62D8F">
      <w:pPr>
        <w:pStyle w:val="Code"/>
      </w:pPr>
      <w:r w:rsidRPr="00D35EB9">
        <w:t xml:space="preserve">     </w:t>
      </w:r>
      <w:r w:rsidR="00D070DF" w:rsidRPr="00D35EB9">
        <w:t>Created</w:t>
      </w:r>
      <w:r w:rsidRPr="00D35EB9">
        <w:t xml:space="preserve"> </w:t>
      </w:r>
      <w:r w:rsidR="00D070DF" w:rsidRPr="00D35EB9">
        <w:t>binary</w:t>
      </w:r>
      <w:r w:rsidRPr="00D35EB9">
        <w:t xml:space="preserve"> </w:t>
      </w:r>
      <w:r w:rsidR="00D070DF" w:rsidRPr="00D35EB9">
        <w:t>(application)</w:t>
      </w:r>
      <w:r w:rsidRPr="00D35EB9">
        <w:t xml:space="preserve"> </w:t>
      </w:r>
      <w:r w:rsidR="00D070DF" w:rsidRPr="00D35EB9">
        <w:t>`hello`</w:t>
      </w:r>
      <w:r w:rsidRPr="00D35EB9">
        <w:t xml:space="preserve"> </w:t>
      </w:r>
      <w:r w:rsidR="00D070DF" w:rsidRPr="00D35EB9">
        <w:t>project</w:t>
      </w:r>
    </w:p>
    <w:p w14:paraId="72A25E45" w14:textId="7C9FB341" w:rsidR="00D070DF" w:rsidRPr="00D35EB9" w:rsidRDefault="00D070DF" w:rsidP="00D62D8F">
      <w:pPr>
        <w:pStyle w:val="Code"/>
      </w:pPr>
      <w:r w:rsidRPr="00D35EB9">
        <w:t>$</w:t>
      </w:r>
      <w:r w:rsidR="00945AE6" w:rsidRPr="00D35EB9">
        <w:t xml:space="preserve"> </w:t>
      </w:r>
      <w:r w:rsidRPr="00B0420F">
        <w:rPr>
          <w:rStyle w:val="LiteralBold"/>
        </w:rPr>
        <w:t>cd</w:t>
      </w:r>
      <w:r w:rsidR="00945AE6" w:rsidRPr="00B0420F">
        <w:rPr>
          <w:rStyle w:val="LiteralBold"/>
        </w:rPr>
        <w:t xml:space="preserve"> </w:t>
      </w:r>
      <w:r w:rsidRPr="00B0420F">
        <w:rPr>
          <w:rStyle w:val="LiteralBold"/>
        </w:rPr>
        <w:t>hello</w:t>
      </w:r>
    </w:p>
    <w:p w14:paraId="5A075FD2" w14:textId="7A4DC7B5" w:rsidR="00D070DF" w:rsidRPr="00D070DF" w:rsidRDefault="00094A00" w:rsidP="00945AE6">
      <w:pPr>
        <w:pStyle w:val="Body"/>
        <w:rPr>
          <w:lang w:eastAsia="en-GB"/>
        </w:rPr>
      </w:pPr>
      <w:r>
        <w:rPr>
          <w:lang w:eastAsia="en-GB"/>
        </w:rPr>
        <w:lastRenderedPageBreak/>
        <w:fldChar w:fldCharType="begin"/>
      </w:r>
      <w:r>
        <w:instrText xml:space="preserve"> XE "stream</w:instrText>
      </w:r>
      <w:r w:rsidRPr="00BE574B">
        <w:instrText xml:space="preserve"> startRange</w:instrText>
      </w:r>
      <w:r>
        <w:instrText xml:space="preserve">" </w:instrText>
      </w:r>
      <w:r>
        <w:rPr>
          <w:lang w:eastAsia="en-GB"/>
        </w:rPr>
        <w:fldChar w:fldCharType="end"/>
      </w:r>
      <w:r w:rsidR="00D070DF" w:rsidRPr="00D070DF">
        <w:rPr>
          <w:lang w:eastAsia="en-GB"/>
        </w:rPr>
        <w:t>Now</w:t>
      </w:r>
      <w:r w:rsidR="00945AE6">
        <w:rPr>
          <w:lang w:eastAsia="en-GB"/>
        </w:rPr>
        <w:t xml:space="preserve"> </w:t>
      </w:r>
      <w:r w:rsidR="00D070DF" w:rsidRPr="00D070DF">
        <w:rPr>
          <w:lang w:eastAsia="en-GB"/>
        </w:rPr>
        <w:t>enter</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Listing</w:t>
      </w:r>
      <w:r w:rsidR="00945AE6">
        <w:rPr>
          <w:lang w:eastAsia="en-GB"/>
        </w:rPr>
        <w:t xml:space="preserve"> </w:t>
      </w:r>
      <w:r w:rsidR="00D070DF" w:rsidRPr="00D070DF">
        <w:rPr>
          <w:lang w:eastAsia="en-GB"/>
        </w:rPr>
        <w:t>20-1</w:t>
      </w:r>
      <w:r w:rsidR="00945AE6">
        <w:rPr>
          <w:lang w:eastAsia="en-GB"/>
        </w:rPr>
        <w:t xml:space="preserve"> </w:t>
      </w:r>
      <w:r w:rsidR="00D070DF" w:rsidRPr="00D070DF">
        <w:rPr>
          <w:lang w:eastAsia="en-GB"/>
        </w:rPr>
        <w:t>in</w:t>
      </w:r>
      <w:r w:rsidR="00945AE6">
        <w:rPr>
          <w:lang w:eastAsia="en-GB"/>
        </w:rPr>
        <w:t xml:space="preserve"> </w:t>
      </w:r>
      <w:r w:rsidR="00D070DF" w:rsidRPr="00D35EB9">
        <w:rPr>
          <w:rStyle w:val="Italic"/>
        </w:rPr>
        <w:t>src/main.rs</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start.</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will</w:t>
      </w:r>
      <w:r w:rsidR="00945AE6">
        <w:rPr>
          <w:lang w:eastAsia="en-GB"/>
        </w:rPr>
        <w:t xml:space="preserve"> </w:t>
      </w:r>
      <w:r w:rsidR="00D070DF" w:rsidRPr="00D070DF">
        <w:rPr>
          <w:lang w:eastAsia="en-GB"/>
        </w:rPr>
        <w:t>listen</w:t>
      </w:r>
      <w:r w:rsidR="00945AE6">
        <w:rPr>
          <w:lang w:eastAsia="en-GB"/>
        </w:rPr>
        <w:t xml:space="preserve"> </w:t>
      </w:r>
      <w:r w:rsidR="00D070DF" w:rsidRPr="00D070DF">
        <w:rPr>
          <w:lang w:eastAsia="en-GB"/>
        </w:rPr>
        <w:t>at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local</w:t>
      </w:r>
      <w:r w:rsidR="00945AE6">
        <w:rPr>
          <w:lang w:eastAsia="en-GB"/>
        </w:rPr>
        <w:t xml:space="preserve"> </w:t>
      </w:r>
      <w:r w:rsidR="00D070DF" w:rsidRPr="00D070DF">
        <w:rPr>
          <w:lang w:eastAsia="en-GB"/>
        </w:rPr>
        <w:t>address</w:t>
      </w:r>
      <w:r w:rsidR="00945AE6">
        <w:rPr>
          <w:lang w:eastAsia="en-GB"/>
        </w:rPr>
        <w:t xml:space="preserve"> </w:t>
      </w:r>
      <w:r w:rsidR="00D070DF" w:rsidRPr="00D62D8F">
        <w:rPr>
          <w:rStyle w:val="Literal"/>
        </w:rPr>
        <w:t>127.0.0.1:7878</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incoming</w:t>
      </w:r>
      <w:r w:rsidR="00945AE6">
        <w:rPr>
          <w:lang w:eastAsia="en-GB"/>
        </w:rPr>
        <w:t xml:space="preserve"> </w:t>
      </w:r>
      <w:r w:rsidR="00D070DF" w:rsidRPr="00D070DF">
        <w:rPr>
          <w:lang w:eastAsia="en-GB"/>
        </w:rPr>
        <w:t>TCP</w:t>
      </w:r>
      <w:r w:rsidR="00945AE6">
        <w:rPr>
          <w:lang w:eastAsia="en-GB"/>
        </w:rPr>
        <w:t xml:space="preserve"> </w:t>
      </w:r>
      <w:r w:rsidR="00D070DF" w:rsidRPr="00D070DF">
        <w:rPr>
          <w:lang w:eastAsia="en-GB"/>
        </w:rPr>
        <w:t>streams.</w:t>
      </w:r>
      <w:r w:rsidR="00945AE6">
        <w:rPr>
          <w:lang w:eastAsia="en-GB"/>
        </w:rPr>
        <w:t xml:space="preserve"> </w:t>
      </w:r>
      <w:r w:rsidR="00D070DF" w:rsidRPr="00D070DF">
        <w:rPr>
          <w:lang w:eastAsia="en-GB"/>
        </w:rPr>
        <w:t>When</w:t>
      </w:r>
      <w:r w:rsidR="00945AE6">
        <w:rPr>
          <w:lang w:eastAsia="en-GB"/>
        </w:rPr>
        <w:t xml:space="preserve"> </w:t>
      </w:r>
      <w:r w:rsidR="00D070DF" w:rsidRPr="00D070DF">
        <w:rPr>
          <w:lang w:eastAsia="en-GB"/>
        </w:rPr>
        <w:t>it</w:t>
      </w:r>
      <w:r w:rsidR="00945AE6">
        <w:rPr>
          <w:lang w:eastAsia="en-GB"/>
        </w:rPr>
        <w:t xml:space="preserve"> </w:t>
      </w:r>
      <w:r w:rsidR="00D070DF" w:rsidRPr="00D070DF">
        <w:rPr>
          <w:lang w:eastAsia="en-GB"/>
        </w:rPr>
        <w:t>gets</w:t>
      </w:r>
      <w:r w:rsidR="00945AE6">
        <w:rPr>
          <w:lang w:eastAsia="en-GB"/>
        </w:rPr>
        <w:t xml:space="preserve"> </w:t>
      </w:r>
      <w:r w:rsidR="00D070DF" w:rsidRPr="00D070DF">
        <w:rPr>
          <w:lang w:eastAsia="en-GB"/>
        </w:rPr>
        <w:t>an</w:t>
      </w:r>
      <w:r w:rsidR="00945AE6">
        <w:rPr>
          <w:lang w:eastAsia="en-GB"/>
        </w:rPr>
        <w:t xml:space="preserve"> </w:t>
      </w:r>
      <w:r w:rsidR="00D070DF" w:rsidRPr="00D070DF">
        <w:rPr>
          <w:lang w:eastAsia="en-GB"/>
        </w:rPr>
        <w:t>incoming</w:t>
      </w:r>
      <w:r w:rsidR="00945AE6">
        <w:rPr>
          <w:lang w:eastAsia="en-GB"/>
        </w:rPr>
        <w:t xml:space="preserve"> </w:t>
      </w:r>
      <w:r w:rsidR="00D070DF" w:rsidRPr="00D070DF">
        <w:rPr>
          <w:lang w:eastAsia="en-GB"/>
        </w:rPr>
        <w:t>stream,</w:t>
      </w:r>
      <w:r w:rsidR="00945AE6">
        <w:rPr>
          <w:lang w:eastAsia="en-GB"/>
        </w:rPr>
        <w:t xml:space="preserve"> </w:t>
      </w:r>
      <w:r w:rsidR="00D070DF" w:rsidRPr="00D070DF">
        <w:rPr>
          <w:lang w:eastAsia="en-GB"/>
        </w:rPr>
        <w:t>it</w:t>
      </w:r>
      <w:r w:rsidR="00945AE6">
        <w:rPr>
          <w:lang w:eastAsia="en-GB"/>
        </w:rPr>
        <w:t xml:space="preserve"> </w:t>
      </w:r>
      <w:r w:rsidR="00D070DF" w:rsidRPr="00D070DF">
        <w:rPr>
          <w:lang w:eastAsia="en-GB"/>
        </w:rPr>
        <w:t>will</w:t>
      </w:r>
      <w:r w:rsidR="00945AE6">
        <w:rPr>
          <w:lang w:eastAsia="en-GB"/>
        </w:rPr>
        <w:t xml:space="preserve"> </w:t>
      </w:r>
      <w:r w:rsidR="00D070DF" w:rsidRPr="00D070DF">
        <w:rPr>
          <w:lang w:eastAsia="en-GB"/>
        </w:rPr>
        <w:t>print</w:t>
      </w:r>
      <w:r w:rsidR="00945AE6">
        <w:rPr>
          <w:lang w:eastAsia="en-GB"/>
        </w:rPr>
        <w:t xml:space="preserve"> </w:t>
      </w:r>
      <w:r w:rsidR="00D070DF" w:rsidRPr="00D62D8F">
        <w:rPr>
          <w:rStyle w:val="Literal"/>
        </w:rPr>
        <w:t>Connection</w:t>
      </w:r>
      <w:r w:rsidR="00945AE6" w:rsidRPr="00D62D8F">
        <w:rPr>
          <w:rStyle w:val="Literal"/>
        </w:rPr>
        <w:t xml:space="preserve"> </w:t>
      </w:r>
      <w:r w:rsidR="00D070DF" w:rsidRPr="00D62D8F">
        <w:rPr>
          <w:rStyle w:val="Literal"/>
        </w:rPr>
        <w:t>established!</w:t>
      </w:r>
      <w:r w:rsidR="00D070DF" w:rsidRPr="00D070DF">
        <w:rPr>
          <w:lang w:eastAsia="en-GB"/>
        </w:rPr>
        <w:t>.</w:t>
      </w:r>
    </w:p>
    <w:p w14:paraId="67F3E4B6" w14:textId="2142F3E0" w:rsidR="00D070DF" w:rsidRPr="00D070DF" w:rsidRDefault="00D070DF" w:rsidP="00B0420F">
      <w:pPr>
        <w:pStyle w:val="CodeLabel"/>
        <w:rPr>
          <w:lang w:eastAsia="en-GB"/>
        </w:rPr>
      </w:pPr>
      <w:r w:rsidRPr="00D070DF">
        <w:rPr>
          <w:lang w:eastAsia="en-GB"/>
        </w:rPr>
        <w:t>src/main.rs</w:t>
      </w:r>
    </w:p>
    <w:p w14:paraId="129A09C3" w14:textId="610EC654" w:rsidR="00D070DF" w:rsidRPr="00D35EB9" w:rsidRDefault="00D070DF" w:rsidP="00D62D8F">
      <w:pPr>
        <w:pStyle w:val="Code"/>
      </w:pPr>
      <w:r w:rsidRPr="00D35EB9">
        <w:t>use</w:t>
      </w:r>
      <w:r w:rsidR="00945AE6" w:rsidRPr="00D35EB9">
        <w:t xml:space="preserve"> </w:t>
      </w:r>
      <w:r w:rsidRPr="00D35EB9">
        <w:t>std::net::TcpListener;</w:t>
      </w:r>
    </w:p>
    <w:p w14:paraId="3A754A0B" w14:textId="77777777" w:rsidR="00D070DF" w:rsidRPr="00D35EB9" w:rsidRDefault="00D070DF" w:rsidP="00D62D8F">
      <w:pPr>
        <w:pStyle w:val="Code"/>
      </w:pPr>
    </w:p>
    <w:p w14:paraId="40A6576C" w14:textId="1EA19B45" w:rsidR="00D070DF" w:rsidRPr="00D35EB9" w:rsidRDefault="00D070DF" w:rsidP="00D62D8F">
      <w:pPr>
        <w:pStyle w:val="Code"/>
      </w:pPr>
      <w:r w:rsidRPr="00D35EB9">
        <w:t>fn</w:t>
      </w:r>
      <w:r w:rsidR="00945AE6" w:rsidRPr="00D35EB9">
        <w:t xml:space="preserve"> </w:t>
      </w:r>
      <w:r w:rsidRPr="00D35EB9">
        <w:t>main()</w:t>
      </w:r>
      <w:r w:rsidR="00945AE6" w:rsidRPr="00D35EB9">
        <w:t xml:space="preserve"> </w:t>
      </w:r>
      <w:r w:rsidRPr="00D35EB9">
        <w:t>{</w:t>
      </w:r>
    </w:p>
    <w:p w14:paraId="48749264" w14:textId="5A817773"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listener</w:t>
      </w:r>
      <w:r w:rsidRPr="00D35EB9">
        <w:t xml:space="preserve"> </w:t>
      </w:r>
      <w:r w:rsidR="00D070DF" w:rsidRPr="00D35EB9">
        <w:t>=</w:t>
      </w:r>
      <w:r w:rsidRPr="00D35EB9">
        <w:t xml:space="preserve"> </w:t>
      </w:r>
      <w:r w:rsidR="00D070DF" w:rsidRPr="00D35EB9">
        <w:t>TcpListener::bind("127.0.0.1:7878").unwrap();</w:t>
      </w:r>
    </w:p>
    <w:p w14:paraId="3B20DD19" w14:textId="77777777" w:rsidR="00D070DF" w:rsidRPr="00D35EB9" w:rsidRDefault="00D070DF" w:rsidP="00D62D8F">
      <w:pPr>
        <w:pStyle w:val="Code"/>
      </w:pPr>
    </w:p>
    <w:p w14:paraId="76CEC898" w14:textId="5C609029"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for</w:t>
      </w:r>
      <w:r w:rsidRPr="00D35EB9">
        <w:t xml:space="preserve"> </w:t>
      </w:r>
      <w:r w:rsidR="00D070DF" w:rsidRPr="00D35EB9">
        <w:t>stream</w:t>
      </w:r>
      <w:r w:rsidRPr="00D35EB9">
        <w:t xml:space="preserve"> </w:t>
      </w:r>
      <w:r w:rsidR="00D070DF" w:rsidRPr="00D35EB9">
        <w:t>in</w:t>
      </w:r>
      <w:r w:rsidRPr="00D35EB9">
        <w:t xml:space="preserve"> </w:t>
      </w:r>
      <w:r w:rsidR="00D070DF" w:rsidRPr="00D35EB9">
        <w:t>listener.incoming()</w:t>
      </w:r>
      <w:r w:rsidRPr="00D35EB9">
        <w:t xml:space="preserve"> </w:t>
      </w:r>
      <w:r w:rsidR="00D070DF" w:rsidRPr="00D35EB9">
        <w:t>{</w:t>
      </w:r>
    </w:p>
    <w:p w14:paraId="75F2581E" w14:textId="06B31F27"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let</w:t>
      </w:r>
      <w:r w:rsidRPr="00D35EB9">
        <w:t xml:space="preserve"> </w:t>
      </w:r>
      <w:r w:rsidR="00D070DF" w:rsidRPr="00D35EB9">
        <w:t>stream</w:t>
      </w:r>
      <w:r w:rsidRPr="00D35EB9">
        <w:t xml:space="preserve"> </w:t>
      </w:r>
      <w:r w:rsidR="00D070DF" w:rsidRPr="00D35EB9">
        <w:t>=</w:t>
      </w:r>
      <w:r w:rsidRPr="00D35EB9">
        <w:t xml:space="preserve"> </w:t>
      </w:r>
      <w:r w:rsidR="00D070DF" w:rsidRPr="00D35EB9">
        <w:t>stream.unwrap();</w:t>
      </w:r>
    </w:p>
    <w:p w14:paraId="6D2B5C20" w14:textId="77777777" w:rsidR="00D070DF" w:rsidRPr="00D35EB9" w:rsidRDefault="00D070DF" w:rsidP="00D62D8F">
      <w:pPr>
        <w:pStyle w:val="Code"/>
      </w:pPr>
    </w:p>
    <w:p w14:paraId="337A20C0" w14:textId="5149F5CA" w:rsidR="00D070DF" w:rsidRPr="00D35EB9" w:rsidRDefault="00945AE6" w:rsidP="00D62D8F">
      <w:pPr>
        <w:pStyle w:val="Code"/>
      </w:pPr>
      <w:r w:rsidRPr="00D35EB9">
        <w:t xml:space="preserve">      </w:t>
      </w:r>
      <w:r w:rsidR="00FF277B" w:rsidRPr="00FF277B">
        <w:rPr>
          <w:rStyle w:val="CodeAnnotation"/>
        </w:rPr>
        <w:t>4</w:t>
      </w:r>
      <w:r w:rsidRPr="00D35EB9">
        <w:t xml:space="preserve"> </w:t>
      </w:r>
      <w:r w:rsidR="00D070DF" w:rsidRPr="00D35EB9">
        <w:t>println!("Connection</w:t>
      </w:r>
      <w:r w:rsidRPr="00D35EB9">
        <w:t xml:space="preserve"> </w:t>
      </w:r>
      <w:r w:rsidR="00D070DF" w:rsidRPr="00D35EB9">
        <w:t>established!");</w:t>
      </w:r>
    </w:p>
    <w:p w14:paraId="6F473998" w14:textId="0BA06FC4" w:rsidR="00D070DF" w:rsidRPr="00D35EB9" w:rsidRDefault="00945AE6" w:rsidP="00D62D8F">
      <w:pPr>
        <w:pStyle w:val="Code"/>
      </w:pPr>
      <w:r w:rsidRPr="00D35EB9">
        <w:t xml:space="preserve">    </w:t>
      </w:r>
      <w:r w:rsidR="00D070DF" w:rsidRPr="00D35EB9">
        <w:t>}</w:t>
      </w:r>
    </w:p>
    <w:p w14:paraId="1A795FE0" w14:textId="77777777" w:rsidR="00D070DF" w:rsidRPr="00D35EB9" w:rsidRDefault="00D070DF" w:rsidP="00D62D8F">
      <w:pPr>
        <w:pStyle w:val="Code"/>
      </w:pPr>
      <w:r w:rsidRPr="00D35EB9">
        <w:t>}</w:t>
      </w:r>
    </w:p>
    <w:p w14:paraId="3D5FDE54" w14:textId="31E37B72" w:rsidR="00D070DF" w:rsidRPr="00D070DF" w:rsidRDefault="00D070DF" w:rsidP="008C2171">
      <w:pPr>
        <w:pStyle w:val="CodeListingCaption"/>
        <w:rPr>
          <w:lang w:eastAsia="en-GB"/>
        </w:rPr>
      </w:pPr>
      <w:r w:rsidRPr="00D070DF">
        <w:rPr>
          <w:lang w:eastAsia="en-GB"/>
        </w:rPr>
        <w:t>Listening</w:t>
      </w:r>
      <w:r w:rsidR="00945AE6">
        <w:rPr>
          <w:lang w:eastAsia="en-GB"/>
        </w:rPr>
        <w:t xml:space="preserve"> </w:t>
      </w:r>
      <w:r w:rsidRPr="00D070DF">
        <w:rPr>
          <w:lang w:eastAsia="en-GB"/>
        </w:rPr>
        <w:t>for</w:t>
      </w:r>
      <w:r w:rsidR="00945AE6">
        <w:rPr>
          <w:lang w:eastAsia="en-GB"/>
        </w:rPr>
        <w:t xml:space="preserve"> </w:t>
      </w:r>
      <w:r w:rsidRPr="00D070DF">
        <w:rPr>
          <w:lang w:eastAsia="en-GB"/>
        </w:rPr>
        <w:t>incoming</w:t>
      </w:r>
      <w:r w:rsidR="00945AE6">
        <w:rPr>
          <w:lang w:eastAsia="en-GB"/>
        </w:rPr>
        <w:t xml:space="preserve"> </w:t>
      </w:r>
      <w:r w:rsidRPr="00D070DF">
        <w:rPr>
          <w:lang w:eastAsia="en-GB"/>
        </w:rPr>
        <w:t>streams</w:t>
      </w:r>
      <w:r w:rsidR="00945AE6">
        <w:rPr>
          <w:lang w:eastAsia="en-GB"/>
        </w:rPr>
        <w:t xml:space="preserve"> </w:t>
      </w:r>
      <w:r w:rsidRPr="00D070DF">
        <w:rPr>
          <w:lang w:eastAsia="en-GB"/>
        </w:rPr>
        <w:t>and</w:t>
      </w:r>
      <w:r w:rsidR="00945AE6">
        <w:rPr>
          <w:lang w:eastAsia="en-GB"/>
        </w:rPr>
        <w:t xml:space="preserve"> </w:t>
      </w:r>
      <w:r w:rsidRPr="00D070DF">
        <w:rPr>
          <w:lang w:eastAsia="en-GB"/>
        </w:rPr>
        <w:t>printing</w:t>
      </w:r>
      <w:r w:rsidR="00945AE6">
        <w:rPr>
          <w:lang w:eastAsia="en-GB"/>
        </w:rPr>
        <w:t xml:space="preserve"> </w:t>
      </w:r>
      <w:r w:rsidRPr="00D070DF">
        <w:rPr>
          <w:lang w:eastAsia="en-GB"/>
        </w:rPr>
        <w:t>a</w:t>
      </w:r>
      <w:r w:rsidR="00945AE6">
        <w:rPr>
          <w:lang w:eastAsia="en-GB"/>
        </w:rPr>
        <w:t xml:space="preserve"> </w:t>
      </w:r>
      <w:r w:rsidRPr="00D070DF">
        <w:rPr>
          <w:lang w:eastAsia="en-GB"/>
        </w:rPr>
        <w:t>message</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receive</w:t>
      </w:r>
      <w:r w:rsidR="00945AE6">
        <w:rPr>
          <w:lang w:eastAsia="en-GB"/>
        </w:rPr>
        <w:t xml:space="preserve"> </w:t>
      </w:r>
      <w:r w:rsidRPr="00D070DF">
        <w:rPr>
          <w:lang w:eastAsia="en-GB"/>
        </w:rPr>
        <w:t>a</w:t>
      </w:r>
      <w:r w:rsidR="00945AE6">
        <w:rPr>
          <w:lang w:eastAsia="en-GB"/>
        </w:rPr>
        <w:t xml:space="preserve"> </w:t>
      </w:r>
      <w:r w:rsidRPr="00D070DF">
        <w:rPr>
          <w:lang w:eastAsia="en-GB"/>
        </w:rPr>
        <w:t>stream</w:t>
      </w:r>
    </w:p>
    <w:p w14:paraId="21E12112" w14:textId="75C895FE" w:rsidR="00D070DF" w:rsidRPr="00D070DF" w:rsidRDefault="00D070DF" w:rsidP="00945AE6">
      <w:pPr>
        <w:pStyle w:val="Body"/>
        <w:rPr>
          <w:lang w:eastAsia="en-GB"/>
        </w:rPr>
      </w:pPr>
      <w:r w:rsidRPr="00D070DF">
        <w:rPr>
          <w:lang w:eastAsia="en-GB"/>
        </w:rPr>
        <w:t>Using</w:t>
      </w:r>
      <w:r w:rsidR="00945AE6">
        <w:rPr>
          <w:lang w:eastAsia="en-GB"/>
        </w:rPr>
        <w:t xml:space="preserve"> </w:t>
      </w:r>
      <w:r w:rsidRPr="00D62D8F">
        <w:rPr>
          <w:rStyle w:val="Literal"/>
        </w:rPr>
        <w:t>TcpListener</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listen</w:t>
      </w:r>
      <w:r w:rsidR="00945AE6">
        <w:rPr>
          <w:lang w:eastAsia="en-GB"/>
        </w:rPr>
        <w:t xml:space="preserve"> </w:t>
      </w:r>
      <w:r w:rsidRPr="00D070DF">
        <w:rPr>
          <w:lang w:eastAsia="en-GB"/>
        </w:rPr>
        <w:t>for</w:t>
      </w:r>
      <w:r w:rsidR="00945AE6">
        <w:rPr>
          <w:lang w:eastAsia="en-GB"/>
        </w:rPr>
        <w:t xml:space="preserve"> </w:t>
      </w:r>
      <w:r w:rsidRPr="00D070DF">
        <w:rPr>
          <w:lang w:eastAsia="en-GB"/>
        </w:rPr>
        <w:t>TCP</w:t>
      </w:r>
      <w:r w:rsidR="00945AE6">
        <w:rPr>
          <w:lang w:eastAsia="en-GB"/>
        </w:rPr>
        <w:t xml:space="preserve"> </w:t>
      </w:r>
      <w:r w:rsidRPr="00D070DF">
        <w:rPr>
          <w:lang w:eastAsia="en-GB"/>
        </w:rPr>
        <w:t>connections</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address</w:t>
      </w:r>
      <w:r w:rsidR="00945AE6">
        <w:rPr>
          <w:lang w:eastAsia="en-GB"/>
        </w:rPr>
        <w:t xml:space="preserve"> </w:t>
      </w:r>
      <w:r w:rsidRPr="00D62D8F">
        <w:rPr>
          <w:rStyle w:val="Literal"/>
        </w:rPr>
        <w:t>127.0.0.1:7878</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address,</w:t>
      </w:r>
      <w:r w:rsidR="00945AE6">
        <w:rPr>
          <w:lang w:eastAsia="en-GB"/>
        </w:rPr>
        <w:t xml:space="preserve"> </w:t>
      </w:r>
      <w:r w:rsidRPr="00D070DF">
        <w:rPr>
          <w:lang w:eastAsia="en-GB"/>
        </w:rPr>
        <w:t>the</w:t>
      </w:r>
      <w:r w:rsidR="00945AE6">
        <w:rPr>
          <w:lang w:eastAsia="en-GB"/>
        </w:rPr>
        <w:t xml:space="preserve"> </w:t>
      </w:r>
      <w:r w:rsidRPr="00D070DF">
        <w:rPr>
          <w:lang w:eastAsia="en-GB"/>
        </w:rPr>
        <w:t>section</w:t>
      </w:r>
      <w:r w:rsidR="00945AE6">
        <w:rPr>
          <w:lang w:eastAsia="en-GB"/>
        </w:rPr>
        <w:t xml:space="preserve"> </w:t>
      </w:r>
      <w:r w:rsidRPr="00D070DF">
        <w:rPr>
          <w:lang w:eastAsia="en-GB"/>
        </w:rPr>
        <w:t>before</w:t>
      </w:r>
      <w:r w:rsidR="00945AE6">
        <w:rPr>
          <w:lang w:eastAsia="en-GB"/>
        </w:rPr>
        <w:t xml:space="preserve"> </w:t>
      </w:r>
      <w:r w:rsidRPr="00D070DF">
        <w:rPr>
          <w:lang w:eastAsia="en-GB"/>
        </w:rPr>
        <w:t>the</w:t>
      </w:r>
      <w:r w:rsidR="00945AE6">
        <w:rPr>
          <w:lang w:eastAsia="en-GB"/>
        </w:rPr>
        <w:t xml:space="preserve"> </w:t>
      </w:r>
      <w:r w:rsidRPr="00D070DF">
        <w:rPr>
          <w:lang w:eastAsia="en-GB"/>
        </w:rPr>
        <w:t>colon</w:t>
      </w:r>
      <w:r w:rsidR="00945AE6">
        <w:rPr>
          <w:lang w:eastAsia="en-GB"/>
        </w:rPr>
        <w:t xml:space="preserve"> </w:t>
      </w:r>
      <w:r w:rsidRPr="00D070DF">
        <w:rPr>
          <w:lang w:eastAsia="en-GB"/>
        </w:rPr>
        <w:t>is</w:t>
      </w:r>
      <w:r w:rsidR="00945AE6">
        <w:rPr>
          <w:lang w:eastAsia="en-GB"/>
        </w:rPr>
        <w:t xml:space="preserve"> </w:t>
      </w:r>
      <w:r w:rsidRPr="00D070DF">
        <w:rPr>
          <w:lang w:eastAsia="en-GB"/>
        </w:rPr>
        <w:t>an</w:t>
      </w:r>
      <w:r w:rsidR="00945AE6">
        <w:rPr>
          <w:lang w:eastAsia="en-GB"/>
        </w:rPr>
        <w:t xml:space="preserve"> </w:t>
      </w:r>
      <w:r w:rsidRPr="00D070DF">
        <w:rPr>
          <w:lang w:eastAsia="en-GB"/>
        </w:rPr>
        <w:t>IP</w:t>
      </w:r>
      <w:r w:rsidR="00945AE6">
        <w:rPr>
          <w:lang w:eastAsia="en-GB"/>
        </w:rPr>
        <w:t xml:space="preserve"> </w:t>
      </w:r>
      <w:r w:rsidRPr="00D070DF">
        <w:rPr>
          <w:lang w:eastAsia="en-GB"/>
        </w:rPr>
        <w:t>address</w:t>
      </w:r>
      <w:r w:rsidR="00945AE6">
        <w:rPr>
          <w:lang w:eastAsia="en-GB"/>
        </w:rPr>
        <w:t xml:space="preserve"> </w:t>
      </w:r>
      <w:r w:rsidRPr="00D070DF">
        <w:rPr>
          <w:lang w:eastAsia="en-GB"/>
        </w:rPr>
        <w:t>representing</w:t>
      </w:r>
      <w:r w:rsidR="00945AE6">
        <w:rPr>
          <w:lang w:eastAsia="en-GB"/>
        </w:rPr>
        <w:t xml:space="preserve"> </w:t>
      </w:r>
      <w:r w:rsidRPr="00D070DF">
        <w:rPr>
          <w:lang w:eastAsia="en-GB"/>
        </w:rPr>
        <w:t>your</w:t>
      </w:r>
      <w:r w:rsidR="00945AE6">
        <w:rPr>
          <w:lang w:eastAsia="en-GB"/>
        </w:rPr>
        <w:t xml:space="preserve"> </w:t>
      </w:r>
      <w:r w:rsidRPr="00D070DF">
        <w:rPr>
          <w:lang w:eastAsia="en-GB"/>
        </w:rPr>
        <w:t>computer</w:t>
      </w:r>
      <w:r w:rsidR="00945AE6">
        <w:rPr>
          <w:lang w:eastAsia="en-GB"/>
        </w:rPr>
        <w:t xml:space="preserve"> </w:t>
      </w:r>
      <w:r w:rsidRPr="00D070DF">
        <w:rPr>
          <w:lang w:eastAsia="en-GB"/>
        </w:rPr>
        <w:t>(this</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on</w:t>
      </w:r>
      <w:r w:rsidR="00945AE6">
        <w:rPr>
          <w:lang w:eastAsia="en-GB"/>
        </w:rPr>
        <w:t xml:space="preserve"> </w:t>
      </w:r>
      <w:r w:rsidRPr="00D070DF">
        <w:rPr>
          <w:lang w:eastAsia="en-GB"/>
        </w:rPr>
        <w:t>every</w:t>
      </w:r>
      <w:r w:rsidR="00945AE6">
        <w:rPr>
          <w:lang w:eastAsia="en-GB"/>
        </w:rPr>
        <w:t xml:space="preserve"> </w:t>
      </w:r>
      <w:r w:rsidRPr="00D070DF">
        <w:rPr>
          <w:lang w:eastAsia="en-GB"/>
        </w:rPr>
        <w:t>computer</w:t>
      </w:r>
      <w:r w:rsidR="00945AE6">
        <w:rPr>
          <w:lang w:eastAsia="en-GB"/>
        </w:rPr>
        <w:t xml:space="preserve"> </w:t>
      </w:r>
      <w:r w:rsidRPr="00D070DF">
        <w:rPr>
          <w:lang w:eastAsia="en-GB"/>
        </w:rPr>
        <w:t>and</w:t>
      </w:r>
      <w:r w:rsidR="00945AE6">
        <w:rPr>
          <w:lang w:eastAsia="en-GB"/>
        </w:rPr>
        <w:t xml:space="preserve"> </w:t>
      </w:r>
      <w:r w:rsidRPr="00D070DF">
        <w:rPr>
          <w:lang w:eastAsia="en-GB"/>
        </w:rPr>
        <w:t>doesn’t</w:t>
      </w:r>
      <w:r w:rsidR="00945AE6">
        <w:rPr>
          <w:lang w:eastAsia="en-GB"/>
        </w:rPr>
        <w:t xml:space="preserve"> </w:t>
      </w:r>
      <w:r w:rsidRPr="00D070DF">
        <w:rPr>
          <w:lang w:eastAsia="en-GB"/>
        </w:rPr>
        <w:t>represent</w:t>
      </w:r>
      <w:r w:rsidR="00945AE6">
        <w:rPr>
          <w:lang w:eastAsia="en-GB"/>
        </w:rPr>
        <w:t xml:space="preserve"> </w:t>
      </w:r>
      <w:r w:rsidRPr="00D070DF">
        <w:rPr>
          <w:lang w:eastAsia="en-GB"/>
        </w:rPr>
        <w:t>the</w:t>
      </w:r>
      <w:r w:rsidR="00945AE6">
        <w:rPr>
          <w:lang w:eastAsia="en-GB"/>
        </w:rPr>
        <w:t xml:space="preserve"> </w:t>
      </w:r>
      <w:r w:rsidRPr="00D070DF">
        <w:rPr>
          <w:lang w:eastAsia="en-GB"/>
        </w:rPr>
        <w:t>authors’</w:t>
      </w:r>
      <w:r w:rsidR="00945AE6">
        <w:rPr>
          <w:lang w:eastAsia="en-GB"/>
        </w:rPr>
        <w:t xml:space="preserve"> </w:t>
      </w:r>
      <w:r w:rsidRPr="00D070DF">
        <w:rPr>
          <w:lang w:eastAsia="en-GB"/>
        </w:rPr>
        <w:t>computer</w:t>
      </w:r>
      <w:r w:rsidR="00945AE6">
        <w:rPr>
          <w:lang w:eastAsia="en-GB"/>
        </w:rPr>
        <w:t xml:space="preserve"> </w:t>
      </w:r>
      <w:r w:rsidRPr="00D070DF">
        <w:rPr>
          <w:lang w:eastAsia="en-GB"/>
        </w:rPr>
        <w:t>specifically),</w:t>
      </w:r>
      <w:r w:rsidR="00945AE6">
        <w:rPr>
          <w:lang w:eastAsia="en-GB"/>
        </w:rPr>
        <w:t xml:space="preserve"> </w:t>
      </w:r>
      <w:r w:rsidRPr="00D070DF">
        <w:rPr>
          <w:lang w:eastAsia="en-GB"/>
        </w:rPr>
        <w:t>and</w:t>
      </w:r>
      <w:r w:rsidR="00945AE6">
        <w:rPr>
          <w:lang w:eastAsia="en-GB"/>
        </w:rPr>
        <w:t xml:space="preserve"> </w:t>
      </w:r>
      <w:r w:rsidRPr="00D62D8F">
        <w:rPr>
          <w:rStyle w:val="Literal"/>
        </w:rPr>
        <w:t>7878</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port.</w:t>
      </w:r>
      <w:r w:rsidR="00945AE6">
        <w:rPr>
          <w:lang w:eastAsia="en-GB"/>
        </w:rPr>
        <w:t xml:space="preserve"> </w:t>
      </w:r>
      <w:r w:rsidRPr="00D070DF">
        <w:rPr>
          <w:lang w:eastAsia="en-GB"/>
        </w:rPr>
        <w:t>We’ve</w:t>
      </w:r>
      <w:r w:rsidR="00945AE6">
        <w:rPr>
          <w:lang w:eastAsia="en-GB"/>
        </w:rPr>
        <w:t xml:space="preserve"> </w:t>
      </w:r>
      <w:r w:rsidRPr="00D070DF">
        <w:rPr>
          <w:lang w:eastAsia="en-GB"/>
        </w:rPr>
        <w:t>chosen</w:t>
      </w:r>
      <w:r w:rsidR="00945AE6">
        <w:rPr>
          <w:lang w:eastAsia="en-GB"/>
        </w:rPr>
        <w:t xml:space="preserve"> </w:t>
      </w:r>
      <w:r w:rsidRPr="00D070DF">
        <w:rPr>
          <w:lang w:eastAsia="en-GB"/>
        </w:rPr>
        <w:t>this</w:t>
      </w:r>
      <w:r w:rsidR="00945AE6">
        <w:rPr>
          <w:lang w:eastAsia="en-GB"/>
        </w:rPr>
        <w:t xml:space="preserve"> </w:t>
      </w:r>
      <w:r w:rsidRPr="00D070DF">
        <w:rPr>
          <w:lang w:eastAsia="en-GB"/>
        </w:rPr>
        <w:t>port</w:t>
      </w:r>
      <w:r w:rsidR="00945AE6">
        <w:rPr>
          <w:lang w:eastAsia="en-GB"/>
        </w:rPr>
        <w:t xml:space="preserve"> </w:t>
      </w:r>
      <w:r w:rsidRPr="00D070DF">
        <w:rPr>
          <w:lang w:eastAsia="en-GB"/>
        </w:rPr>
        <w:t>for</w:t>
      </w:r>
      <w:r w:rsidR="00945AE6">
        <w:rPr>
          <w:lang w:eastAsia="en-GB"/>
        </w:rPr>
        <w:t xml:space="preserve"> </w:t>
      </w:r>
      <w:r w:rsidRPr="00D070DF">
        <w:rPr>
          <w:lang w:eastAsia="en-GB"/>
        </w:rPr>
        <w:t>two</w:t>
      </w:r>
      <w:r w:rsidR="00945AE6">
        <w:rPr>
          <w:lang w:eastAsia="en-GB"/>
        </w:rPr>
        <w:t xml:space="preserve"> </w:t>
      </w:r>
      <w:r w:rsidRPr="00D070DF">
        <w:rPr>
          <w:lang w:eastAsia="en-GB"/>
        </w:rPr>
        <w:t>reasons:</w:t>
      </w:r>
      <w:r w:rsidR="00945AE6">
        <w:rPr>
          <w:lang w:eastAsia="en-GB"/>
        </w:rPr>
        <w:t xml:space="preserve"> </w:t>
      </w:r>
      <w:r w:rsidRPr="00D070DF">
        <w:rPr>
          <w:lang w:eastAsia="en-GB"/>
        </w:rPr>
        <w:t>HTTP</w:t>
      </w:r>
      <w:r w:rsidR="00945AE6">
        <w:rPr>
          <w:lang w:eastAsia="en-GB"/>
        </w:rPr>
        <w:t xml:space="preserve"> </w:t>
      </w:r>
      <w:r w:rsidRPr="00D070DF">
        <w:rPr>
          <w:lang w:eastAsia="en-GB"/>
        </w:rPr>
        <w:t>isn’t</w:t>
      </w:r>
      <w:r w:rsidR="00945AE6">
        <w:rPr>
          <w:lang w:eastAsia="en-GB"/>
        </w:rPr>
        <w:t xml:space="preserve"> </w:t>
      </w:r>
      <w:r w:rsidRPr="00D070DF">
        <w:rPr>
          <w:lang w:eastAsia="en-GB"/>
        </w:rPr>
        <w:t>normally</w:t>
      </w:r>
      <w:r w:rsidR="00945AE6">
        <w:rPr>
          <w:lang w:eastAsia="en-GB"/>
        </w:rPr>
        <w:t xml:space="preserve"> </w:t>
      </w:r>
      <w:r w:rsidRPr="00D070DF">
        <w:rPr>
          <w:lang w:eastAsia="en-GB"/>
        </w:rPr>
        <w:t>accepted</w:t>
      </w:r>
      <w:r w:rsidR="00945AE6">
        <w:rPr>
          <w:lang w:eastAsia="en-GB"/>
        </w:rPr>
        <w:t xml:space="preserve"> </w:t>
      </w:r>
      <w:r w:rsidRPr="00D070DF">
        <w:rPr>
          <w:lang w:eastAsia="en-GB"/>
        </w:rPr>
        <w:t>on</w:t>
      </w:r>
      <w:r w:rsidR="00945AE6">
        <w:rPr>
          <w:lang w:eastAsia="en-GB"/>
        </w:rPr>
        <w:t xml:space="preserve"> </w:t>
      </w:r>
      <w:r w:rsidRPr="00D070DF">
        <w:rPr>
          <w:lang w:eastAsia="en-GB"/>
        </w:rPr>
        <w:t>this</w:t>
      </w:r>
      <w:r w:rsidR="00945AE6">
        <w:rPr>
          <w:lang w:eastAsia="en-GB"/>
        </w:rPr>
        <w:t xml:space="preserve"> </w:t>
      </w:r>
      <w:r w:rsidRPr="00D070DF">
        <w:rPr>
          <w:lang w:eastAsia="en-GB"/>
        </w:rPr>
        <w:t>port</w:t>
      </w:r>
      <w:r w:rsidR="00625DD3">
        <w:rPr>
          <w:lang w:eastAsia="en-GB"/>
        </w:rPr>
        <w:t>,</w:t>
      </w:r>
      <w:r w:rsidR="00945AE6">
        <w:rPr>
          <w:lang w:eastAsia="en-GB"/>
        </w:rPr>
        <w:t xml:space="preserve"> </w:t>
      </w:r>
      <w:r w:rsidRPr="00D070DF">
        <w:rPr>
          <w:lang w:eastAsia="en-GB"/>
        </w:rPr>
        <w:t>so</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is</w:t>
      </w:r>
      <w:r w:rsidR="00945AE6">
        <w:rPr>
          <w:lang w:eastAsia="en-GB"/>
        </w:rPr>
        <w:t xml:space="preserve"> </w:t>
      </w:r>
      <w:r w:rsidRPr="00D070DF">
        <w:rPr>
          <w:lang w:eastAsia="en-GB"/>
        </w:rPr>
        <w:t>unlikely</w:t>
      </w:r>
      <w:r w:rsidR="00945AE6">
        <w:rPr>
          <w:lang w:eastAsia="en-GB"/>
        </w:rPr>
        <w:t xml:space="preserve"> </w:t>
      </w:r>
      <w:r w:rsidRPr="00D070DF">
        <w:rPr>
          <w:lang w:eastAsia="en-GB"/>
        </w:rPr>
        <w:t>to</w:t>
      </w:r>
      <w:r w:rsidR="00945AE6">
        <w:rPr>
          <w:lang w:eastAsia="en-GB"/>
        </w:rPr>
        <w:t xml:space="preserve"> </w:t>
      </w:r>
      <w:r w:rsidRPr="00D070DF">
        <w:rPr>
          <w:lang w:eastAsia="en-GB"/>
        </w:rPr>
        <w:t>conflict</w:t>
      </w:r>
      <w:r w:rsidR="00945AE6">
        <w:rPr>
          <w:lang w:eastAsia="en-GB"/>
        </w:rPr>
        <w:t xml:space="preserve"> </w:t>
      </w:r>
      <w:r w:rsidRPr="00D070DF">
        <w:rPr>
          <w:lang w:eastAsia="en-GB"/>
        </w:rPr>
        <w:t>with</w:t>
      </w:r>
      <w:r w:rsidR="00945AE6">
        <w:rPr>
          <w:lang w:eastAsia="en-GB"/>
        </w:rPr>
        <w:t xml:space="preserve"> </w:t>
      </w:r>
      <w:r w:rsidRPr="00D070DF">
        <w:rPr>
          <w:lang w:eastAsia="en-GB"/>
        </w:rPr>
        <w:t>any</w:t>
      </w:r>
      <w:r w:rsidR="00945AE6">
        <w:rPr>
          <w:lang w:eastAsia="en-GB"/>
        </w:rPr>
        <w:t xml:space="preserve"> </w:t>
      </w:r>
      <w:r w:rsidRPr="00D070DF">
        <w:rPr>
          <w:lang w:eastAsia="en-GB"/>
        </w:rPr>
        <w:t>other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have</w:t>
      </w:r>
      <w:r w:rsidR="00945AE6">
        <w:rPr>
          <w:lang w:eastAsia="en-GB"/>
        </w:rPr>
        <w:t xml:space="preserve"> </w:t>
      </w:r>
      <w:r w:rsidRPr="00D070DF">
        <w:rPr>
          <w:lang w:eastAsia="en-GB"/>
        </w:rPr>
        <w:t>running</w:t>
      </w:r>
      <w:r w:rsidR="00945AE6">
        <w:rPr>
          <w:lang w:eastAsia="en-GB"/>
        </w:rPr>
        <w:t xml:space="preserve"> </w:t>
      </w:r>
      <w:r w:rsidRPr="00D070DF">
        <w:rPr>
          <w:lang w:eastAsia="en-GB"/>
        </w:rPr>
        <w:t>on</w:t>
      </w:r>
      <w:r w:rsidR="00945AE6">
        <w:rPr>
          <w:lang w:eastAsia="en-GB"/>
        </w:rPr>
        <w:t xml:space="preserve"> </w:t>
      </w:r>
      <w:r w:rsidRPr="00D070DF">
        <w:rPr>
          <w:lang w:eastAsia="en-GB"/>
        </w:rPr>
        <w:t>your</w:t>
      </w:r>
      <w:r w:rsidR="00945AE6">
        <w:rPr>
          <w:lang w:eastAsia="en-GB"/>
        </w:rPr>
        <w:t xml:space="preserve"> </w:t>
      </w:r>
      <w:r w:rsidRPr="00D070DF">
        <w:rPr>
          <w:lang w:eastAsia="en-GB"/>
        </w:rPr>
        <w:t>machine,</w:t>
      </w:r>
      <w:r w:rsidR="00945AE6">
        <w:rPr>
          <w:lang w:eastAsia="en-GB"/>
        </w:rPr>
        <w:t xml:space="preserve"> </w:t>
      </w:r>
      <w:r w:rsidRPr="00D070DF">
        <w:rPr>
          <w:lang w:eastAsia="en-GB"/>
        </w:rPr>
        <w:t>and</w:t>
      </w:r>
      <w:r w:rsidR="00945AE6">
        <w:rPr>
          <w:lang w:eastAsia="en-GB"/>
        </w:rPr>
        <w:t xml:space="preserve"> </w:t>
      </w:r>
      <w:r w:rsidRPr="00D070DF">
        <w:rPr>
          <w:lang w:eastAsia="en-GB"/>
        </w:rPr>
        <w:t>7878</w:t>
      </w:r>
      <w:r w:rsidR="00945AE6">
        <w:rPr>
          <w:lang w:eastAsia="en-GB"/>
        </w:rPr>
        <w:t xml:space="preserve"> </w:t>
      </w:r>
      <w:r w:rsidRPr="00D070DF">
        <w:rPr>
          <w:lang w:eastAsia="en-GB"/>
        </w:rPr>
        <w:t>is</w:t>
      </w:r>
      <w:r w:rsidR="00945AE6">
        <w:rPr>
          <w:lang w:eastAsia="en-GB"/>
        </w:rPr>
        <w:t xml:space="preserve"> </w:t>
      </w:r>
      <w:r w:rsidRPr="00D35EB9">
        <w:rPr>
          <w:rStyle w:val="Italic"/>
        </w:rPr>
        <w:t>rust</w:t>
      </w:r>
      <w:r w:rsidR="00945AE6">
        <w:rPr>
          <w:lang w:eastAsia="en-GB"/>
        </w:rPr>
        <w:t xml:space="preserve"> </w:t>
      </w:r>
      <w:r w:rsidRPr="00D070DF">
        <w:rPr>
          <w:lang w:eastAsia="en-GB"/>
        </w:rPr>
        <w:t>typed</w:t>
      </w:r>
      <w:r w:rsidR="00945AE6">
        <w:rPr>
          <w:lang w:eastAsia="en-GB"/>
        </w:rPr>
        <w:t xml:space="preserve"> </w:t>
      </w:r>
      <w:r w:rsidRPr="00D070DF">
        <w:rPr>
          <w:lang w:eastAsia="en-GB"/>
        </w:rPr>
        <w:t>on</w:t>
      </w:r>
      <w:r w:rsidR="00945AE6">
        <w:rPr>
          <w:lang w:eastAsia="en-GB"/>
        </w:rPr>
        <w:t xml:space="preserve"> </w:t>
      </w:r>
      <w:r w:rsidRPr="00D070DF">
        <w:rPr>
          <w:lang w:eastAsia="en-GB"/>
        </w:rPr>
        <w:t>a</w:t>
      </w:r>
      <w:r w:rsidR="00945AE6">
        <w:rPr>
          <w:lang w:eastAsia="en-GB"/>
        </w:rPr>
        <w:t xml:space="preserve"> </w:t>
      </w:r>
      <w:r w:rsidRPr="00D070DF">
        <w:rPr>
          <w:lang w:eastAsia="en-GB"/>
        </w:rPr>
        <w:t>telephone.</w:t>
      </w:r>
    </w:p>
    <w:p w14:paraId="54BE803C" w14:textId="6DB91C9F"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bind</w:t>
      </w:r>
      <w:r w:rsidR="00945AE6">
        <w:rPr>
          <w:lang w:eastAsia="en-GB"/>
        </w:rPr>
        <w:t xml:space="preserve"> </w:t>
      </w:r>
      <w:r w:rsidRPr="00D070DF">
        <w:rPr>
          <w:lang w:eastAsia="en-GB"/>
        </w:rPr>
        <w:t>function</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scenario</w:t>
      </w:r>
      <w:r w:rsidR="00945AE6">
        <w:rPr>
          <w:lang w:eastAsia="en-GB"/>
        </w:rPr>
        <w:t xml:space="preserve"> </w:t>
      </w:r>
      <w:r w:rsidRPr="00D070DF">
        <w:rPr>
          <w:lang w:eastAsia="en-GB"/>
        </w:rPr>
        <w:t>works</w:t>
      </w:r>
      <w:r w:rsidR="00945AE6">
        <w:rPr>
          <w:lang w:eastAsia="en-GB"/>
        </w:rPr>
        <w:t xml:space="preserve"> </w:t>
      </w:r>
      <w:r w:rsidRPr="00D070DF">
        <w:rPr>
          <w:lang w:eastAsia="en-GB"/>
        </w:rPr>
        <w:t>like</w:t>
      </w:r>
      <w:r w:rsidR="00945AE6">
        <w:rPr>
          <w:lang w:eastAsia="en-GB"/>
        </w:rPr>
        <w:t xml:space="preserve"> </w:t>
      </w:r>
      <w:r w:rsidRPr="00D070DF">
        <w:rPr>
          <w:lang w:eastAsia="en-GB"/>
        </w:rPr>
        <w:t>the</w:t>
      </w:r>
      <w:r w:rsidR="00945AE6">
        <w:rPr>
          <w:lang w:eastAsia="en-GB"/>
        </w:rPr>
        <w:t xml:space="preserve"> </w:t>
      </w:r>
      <w:r w:rsidRPr="00D62D8F">
        <w:rPr>
          <w:rStyle w:val="Literal"/>
        </w:rPr>
        <w:t>new</w:t>
      </w:r>
      <w:r w:rsidR="00945AE6">
        <w:rPr>
          <w:lang w:eastAsia="en-GB"/>
        </w:rPr>
        <w:t xml:space="preserve"> </w:t>
      </w:r>
      <w:r w:rsidRPr="00D070DF">
        <w:rPr>
          <w:lang w:eastAsia="en-GB"/>
        </w:rPr>
        <w:t>function</w:t>
      </w:r>
      <w:r w:rsidR="00945AE6">
        <w:rPr>
          <w:lang w:eastAsia="en-GB"/>
        </w:rPr>
        <w:t xml:space="preserve"> </w:t>
      </w:r>
      <w:r w:rsidRPr="00D070DF">
        <w:rPr>
          <w:lang w:eastAsia="en-GB"/>
        </w:rPr>
        <w:t>in</w:t>
      </w:r>
      <w:r w:rsidR="00945AE6">
        <w:rPr>
          <w:lang w:eastAsia="en-GB"/>
        </w:rPr>
        <w:t xml:space="preserve"> </w:t>
      </w:r>
      <w:r w:rsidRPr="00D070DF">
        <w:rPr>
          <w:lang w:eastAsia="en-GB"/>
        </w:rPr>
        <w:t>that</w:t>
      </w:r>
      <w:r w:rsidR="00945AE6">
        <w:rPr>
          <w:lang w:eastAsia="en-GB"/>
        </w:rPr>
        <w:t xml:space="preserve"> </w:t>
      </w:r>
      <w:r w:rsidRPr="00D070DF">
        <w:rPr>
          <w:lang w:eastAsia="en-GB"/>
        </w:rPr>
        <w:t>it</w:t>
      </w:r>
      <w:r w:rsidR="00945AE6">
        <w:rPr>
          <w:lang w:eastAsia="en-GB"/>
        </w:rPr>
        <w:t xml:space="preserve"> </w:t>
      </w:r>
      <w:r w:rsidRPr="00D070DF">
        <w:rPr>
          <w:lang w:eastAsia="en-GB"/>
        </w:rPr>
        <w:t>will</w:t>
      </w:r>
      <w:r w:rsidR="00945AE6">
        <w:rPr>
          <w:lang w:eastAsia="en-GB"/>
        </w:rPr>
        <w:t xml:space="preserve"> </w:t>
      </w:r>
      <w:r w:rsidRPr="00D070DF">
        <w:rPr>
          <w:lang w:eastAsia="en-GB"/>
        </w:rPr>
        <w:t>return</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62D8F">
        <w:rPr>
          <w:rStyle w:val="Literal"/>
        </w:rPr>
        <w:t>TcpListener</w:t>
      </w:r>
      <w:r w:rsidR="00945AE6">
        <w:rPr>
          <w:lang w:eastAsia="en-GB"/>
        </w:rPr>
        <w:t xml:space="preserve"> </w:t>
      </w:r>
      <w:r w:rsidRPr="00D070DF">
        <w:rPr>
          <w:lang w:eastAsia="en-GB"/>
        </w:rPr>
        <w:t>instance.</w:t>
      </w:r>
      <w:r w:rsidR="00945AE6">
        <w:rPr>
          <w:lang w:eastAsia="en-GB"/>
        </w:rPr>
        <w:t xml:space="preserve"> </w:t>
      </w:r>
      <w:r w:rsidRPr="00D070DF">
        <w:rPr>
          <w:lang w:eastAsia="en-GB"/>
        </w:rPr>
        <w:t>The</w:t>
      </w:r>
      <w:r w:rsidR="00945AE6">
        <w:rPr>
          <w:lang w:eastAsia="en-GB"/>
        </w:rPr>
        <w:t xml:space="preserve"> </w:t>
      </w:r>
      <w:r w:rsidRPr="00D070DF">
        <w:rPr>
          <w:lang w:eastAsia="en-GB"/>
        </w:rPr>
        <w:t>function</w:t>
      </w:r>
      <w:r w:rsidR="00945AE6">
        <w:rPr>
          <w:lang w:eastAsia="en-GB"/>
        </w:rPr>
        <w:t xml:space="preserve"> </w:t>
      </w:r>
      <w:r w:rsidRPr="00D070DF">
        <w:rPr>
          <w:lang w:eastAsia="en-GB"/>
        </w:rPr>
        <w:t>is</w:t>
      </w:r>
      <w:r w:rsidR="00945AE6">
        <w:rPr>
          <w:lang w:eastAsia="en-GB"/>
        </w:rPr>
        <w:t xml:space="preserve"> </w:t>
      </w:r>
      <w:r w:rsidRPr="00D070DF">
        <w:rPr>
          <w:lang w:eastAsia="en-GB"/>
        </w:rPr>
        <w:t>called</w:t>
      </w:r>
      <w:r w:rsidR="00945AE6">
        <w:rPr>
          <w:lang w:eastAsia="en-GB"/>
        </w:rPr>
        <w:t xml:space="preserve"> </w:t>
      </w:r>
      <w:r w:rsidRPr="00D62D8F">
        <w:rPr>
          <w:rStyle w:val="Literal"/>
        </w:rPr>
        <w:t>bind</w:t>
      </w:r>
      <w:r w:rsidR="00945AE6">
        <w:rPr>
          <w:lang w:eastAsia="en-GB"/>
        </w:rPr>
        <w:t xml:space="preserve"> </w:t>
      </w:r>
      <w:r w:rsidRPr="00D070DF">
        <w:rPr>
          <w:lang w:eastAsia="en-GB"/>
        </w:rPr>
        <w:t>because,</w:t>
      </w:r>
      <w:r w:rsidR="00945AE6">
        <w:rPr>
          <w:lang w:eastAsia="en-GB"/>
        </w:rPr>
        <w:t xml:space="preserve"> </w:t>
      </w:r>
      <w:r w:rsidRPr="00D070DF">
        <w:rPr>
          <w:lang w:eastAsia="en-GB"/>
        </w:rPr>
        <w:t>in</w:t>
      </w:r>
      <w:r w:rsidR="00945AE6">
        <w:rPr>
          <w:lang w:eastAsia="en-GB"/>
        </w:rPr>
        <w:t xml:space="preserve"> </w:t>
      </w:r>
      <w:r w:rsidRPr="00D070DF">
        <w:rPr>
          <w:lang w:eastAsia="en-GB"/>
        </w:rPr>
        <w:t>networking,</w:t>
      </w:r>
      <w:r w:rsidR="00945AE6">
        <w:rPr>
          <w:lang w:eastAsia="en-GB"/>
        </w:rPr>
        <w:t xml:space="preserve"> </w:t>
      </w:r>
      <w:r w:rsidRPr="00D070DF">
        <w:rPr>
          <w:lang w:eastAsia="en-GB"/>
        </w:rPr>
        <w:t>connecting</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port</w:t>
      </w:r>
      <w:r w:rsidR="00945AE6">
        <w:rPr>
          <w:lang w:eastAsia="en-GB"/>
        </w:rPr>
        <w:t xml:space="preserve"> </w:t>
      </w:r>
      <w:r w:rsidRPr="00D070DF">
        <w:rPr>
          <w:lang w:eastAsia="en-GB"/>
        </w:rPr>
        <w:t>to</w:t>
      </w:r>
      <w:r w:rsidR="00945AE6">
        <w:rPr>
          <w:lang w:eastAsia="en-GB"/>
        </w:rPr>
        <w:t xml:space="preserve"> </w:t>
      </w:r>
      <w:r w:rsidRPr="00D070DF">
        <w:rPr>
          <w:lang w:eastAsia="en-GB"/>
        </w:rPr>
        <w:t>listen</w:t>
      </w:r>
      <w:r w:rsidR="00945AE6">
        <w:rPr>
          <w:lang w:eastAsia="en-GB"/>
        </w:rPr>
        <w:t xml:space="preserve"> </w:t>
      </w:r>
      <w:r w:rsidRPr="00D070DF">
        <w:rPr>
          <w:lang w:eastAsia="en-GB"/>
        </w:rPr>
        <w:t>to</w:t>
      </w:r>
      <w:r w:rsidR="00945AE6">
        <w:rPr>
          <w:lang w:eastAsia="en-GB"/>
        </w:rPr>
        <w:t xml:space="preserve"> </w:t>
      </w:r>
      <w:r w:rsidRPr="00D070DF">
        <w:rPr>
          <w:lang w:eastAsia="en-GB"/>
        </w:rPr>
        <w:t>is</w:t>
      </w:r>
      <w:r w:rsidR="00945AE6">
        <w:rPr>
          <w:lang w:eastAsia="en-GB"/>
        </w:rPr>
        <w:t xml:space="preserve"> </w:t>
      </w:r>
      <w:r w:rsidRPr="00D070DF">
        <w:rPr>
          <w:lang w:eastAsia="en-GB"/>
        </w:rPr>
        <w:t>known</w:t>
      </w:r>
      <w:r w:rsidR="00945AE6">
        <w:rPr>
          <w:lang w:eastAsia="en-GB"/>
        </w:rPr>
        <w:t xml:space="preserve"> </w:t>
      </w:r>
      <w:r w:rsidRPr="00D070DF">
        <w:rPr>
          <w:lang w:eastAsia="en-GB"/>
        </w:rPr>
        <w:t>as</w:t>
      </w:r>
      <w:r w:rsidR="00945AE6">
        <w:rPr>
          <w:lang w:eastAsia="en-GB"/>
        </w:rPr>
        <w:t xml:space="preserve"> </w:t>
      </w:r>
      <w:r w:rsidRPr="00D070DF">
        <w:rPr>
          <w:lang w:eastAsia="en-GB"/>
        </w:rPr>
        <w:t>“binding</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port.”</w:t>
      </w:r>
    </w:p>
    <w:p w14:paraId="2B4A6FB1" w14:textId="6A465E09"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bind</w:t>
      </w:r>
      <w:r w:rsidR="00945AE6">
        <w:rPr>
          <w:lang w:eastAsia="en-GB"/>
        </w:rPr>
        <w:t xml:space="preserve"> </w:t>
      </w:r>
      <w:r w:rsidRPr="00D070DF">
        <w:rPr>
          <w:lang w:eastAsia="en-GB"/>
        </w:rPr>
        <w:t>function</w:t>
      </w:r>
      <w:r w:rsidR="00945AE6">
        <w:rPr>
          <w:lang w:eastAsia="en-GB"/>
        </w:rPr>
        <w:t xml:space="preserve"> </w:t>
      </w:r>
      <w:r w:rsidRPr="00D070DF">
        <w:rPr>
          <w:lang w:eastAsia="en-GB"/>
        </w:rPr>
        <w:t>returns</w:t>
      </w:r>
      <w:r w:rsidR="00945AE6">
        <w:rPr>
          <w:lang w:eastAsia="en-GB"/>
        </w:rPr>
        <w:t xml:space="preserve"> </w:t>
      </w:r>
      <w:r w:rsidRPr="00D070DF">
        <w:rPr>
          <w:lang w:eastAsia="en-GB"/>
        </w:rPr>
        <w:t>a</w:t>
      </w:r>
      <w:r w:rsidR="00945AE6">
        <w:rPr>
          <w:lang w:eastAsia="en-GB"/>
        </w:rPr>
        <w:t xml:space="preserve"> </w:t>
      </w:r>
      <w:r w:rsidRPr="00D62D8F">
        <w:rPr>
          <w:rStyle w:val="Literal"/>
        </w:rPr>
        <w:t>Result&lt;T,</w:t>
      </w:r>
      <w:r w:rsidR="00945AE6" w:rsidRPr="00D62D8F">
        <w:rPr>
          <w:rStyle w:val="Literal"/>
        </w:rPr>
        <w:t xml:space="preserve"> </w:t>
      </w:r>
      <w:r w:rsidRPr="00D62D8F">
        <w:rPr>
          <w:rStyle w:val="Literal"/>
        </w:rPr>
        <w:t>E&gt;</w:t>
      </w:r>
      <w:r w:rsidRPr="00D070DF">
        <w:rPr>
          <w:lang w:eastAsia="en-GB"/>
        </w:rPr>
        <w:t>,</w:t>
      </w:r>
      <w:r w:rsidR="00945AE6">
        <w:rPr>
          <w:lang w:eastAsia="en-GB"/>
        </w:rPr>
        <w:t xml:space="preserve"> </w:t>
      </w:r>
      <w:r w:rsidRPr="00D070DF">
        <w:rPr>
          <w:lang w:eastAsia="en-GB"/>
        </w:rPr>
        <w:t>which</w:t>
      </w:r>
      <w:r w:rsidR="00945AE6">
        <w:rPr>
          <w:lang w:eastAsia="en-GB"/>
        </w:rPr>
        <w:t xml:space="preserve"> </w:t>
      </w:r>
      <w:r w:rsidRPr="00D070DF">
        <w:rPr>
          <w:lang w:eastAsia="en-GB"/>
        </w:rPr>
        <w:t>indicates</w:t>
      </w:r>
      <w:r w:rsidR="00945AE6">
        <w:rPr>
          <w:lang w:eastAsia="en-GB"/>
        </w:rPr>
        <w:t xml:space="preserve"> </w:t>
      </w:r>
      <w:r w:rsidRPr="00D070DF">
        <w:rPr>
          <w:lang w:eastAsia="en-GB"/>
        </w:rPr>
        <w:t>that</w:t>
      </w:r>
      <w:r w:rsidR="00945AE6">
        <w:rPr>
          <w:lang w:eastAsia="en-GB"/>
        </w:rPr>
        <w:t xml:space="preserve"> </w:t>
      </w:r>
      <w:r w:rsidRPr="00D070DF">
        <w:rPr>
          <w:lang w:eastAsia="en-GB"/>
        </w:rPr>
        <w:t>it’s</w:t>
      </w:r>
      <w:r w:rsidR="00945AE6">
        <w:rPr>
          <w:lang w:eastAsia="en-GB"/>
        </w:rPr>
        <w:t xml:space="preserve"> </w:t>
      </w:r>
      <w:r w:rsidRPr="00D070DF">
        <w:rPr>
          <w:lang w:eastAsia="en-GB"/>
        </w:rPr>
        <w:t>possible</w:t>
      </w:r>
      <w:r w:rsidR="00945AE6">
        <w:rPr>
          <w:lang w:eastAsia="en-GB"/>
        </w:rPr>
        <w:t xml:space="preserve"> </w:t>
      </w:r>
      <w:r w:rsidRPr="00D070DF">
        <w:rPr>
          <w:lang w:eastAsia="en-GB"/>
        </w:rPr>
        <w:t>for</w:t>
      </w:r>
      <w:r w:rsidR="00945AE6">
        <w:rPr>
          <w:lang w:eastAsia="en-GB"/>
        </w:rPr>
        <w:t xml:space="preserve"> </w:t>
      </w:r>
      <w:r w:rsidRPr="00D070DF">
        <w:rPr>
          <w:lang w:eastAsia="en-GB"/>
        </w:rPr>
        <w:t>binding</w:t>
      </w:r>
      <w:r w:rsidR="00945AE6">
        <w:rPr>
          <w:lang w:eastAsia="en-GB"/>
        </w:rPr>
        <w:t xml:space="preserve"> </w:t>
      </w:r>
      <w:r w:rsidRPr="00D070DF">
        <w:rPr>
          <w:lang w:eastAsia="en-GB"/>
        </w:rPr>
        <w:t>to</w:t>
      </w:r>
      <w:r w:rsidR="00945AE6">
        <w:rPr>
          <w:lang w:eastAsia="en-GB"/>
        </w:rPr>
        <w:t xml:space="preserve"> </w:t>
      </w:r>
      <w:r w:rsidRPr="00D070DF">
        <w:rPr>
          <w:lang w:eastAsia="en-GB"/>
        </w:rPr>
        <w:t>fail.</w:t>
      </w:r>
      <w:r w:rsidR="00945AE6">
        <w:rPr>
          <w:lang w:eastAsia="en-GB"/>
        </w:rPr>
        <w:t xml:space="preserve"> </w:t>
      </w:r>
      <w:r w:rsidRPr="00D070DF">
        <w:rPr>
          <w:lang w:eastAsia="en-GB"/>
        </w:rPr>
        <w:t>For</w:t>
      </w:r>
      <w:r w:rsidR="00945AE6">
        <w:rPr>
          <w:lang w:eastAsia="en-GB"/>
        </w:rPr>
        <w:t xml:space="preserve"> </w:t>
      </w:r>
      <w:r w:rsidRPr="00D070DF">
        <w:rPr>
          <w:lang w:eastAsia="en-GB"/>
        </w:rPr>
        <w:t>example,</w:t>
      </w:r>
      <w:r w:rsidR="00945AE6">
        <w:rPr>
          <w:lang w:eastAsia="en-GB"/>
        </w:rPr>
        <w:t xml:space="preserve"> </w:t>
      </w:r>
      <w:r w:rsidRPr="00D070DF">
        <w:rPr>
          <w:lang w:eastAsia="en-GB"/>
        </w:rPr>
        <w:t>connecting</w:t>
      </w:r>
      <w:r w:rsidR="00945AE6">
        <w:rPr>
          <w:lang w:eastAsia="en-GB"/>
        </w:rPr>
        <w:t xml:space="preserve"> </w:t>
      </w:r>
      <w:r w:rsidRPr="00D070DF">
        <w:rPr>
          <w:lang w:eastAsia="en-GB"/>
        </w:rPr>
        <w:t>to</w:t>
      </w:r>
      <w:r w:rsidR="00945AE6">
        <w:rPr>
          <w:lang w:eastAsia="en-GB"/>
        </w:rPr>
        <w:t xml:space="preserve"> </w:t>
      </w:r>
      <w:r w:rsidRPr="00D070DF">
        <w:rPr>
          <w:lang w:eastAsia="en-GB"/>
        </w:rPr>
        <w:t>port</w:t>
      </w:r>
      <w:r w:rsidR="00945AE6">
        <w:rPr>
          <w:lang w:eastAsia="en-GB"/>
        </w:rPr>
        <w:t xml:space="preserve"> </w:t>
      </w:r>
      <w:r w:rsidRPr="00D070DF">
        <w:rPr>
          <w:lang w:eastAsia="en-GB"/>
        </w:rPr>
        <w:t>80</w:t>
      </w:r>
      <w:r w:rsidR="00945AE6">
        <w:rPr>
          <w:lang w:eastAsia="en-GB"/>
        </w:rPr>
        <w:t xml:space="preserve"> </w:t>
      </w:r>
      <w:r w:rsidRPr="00D070DF">
        <w:rPr>
          <w:lang w:eastAsia="en-GB"/>
        </w:rPr>
        <w:t>requires</w:t>
      </w:r>
      <w:r w:rsidR="00945AE6">
        <w:rPr>
          <w:lang w:eastAsia="en-GB"/>
        </w:rPr>
        <w:t xml:space="preserve"> </w:t>
      </w:r>
      <w:r w:rsidRPr="00D070DF">
        <w:rPr>
          <w:lang w:eastAsia="en-GB"/>
        </w:rPr>
        <w:t>administrator</w:t>
      </w:r>
      <w:r w:rsidR="00945AE6">
        <w:rPr>
          <w:lang w:eastAsia="en-GB"/>
        </w:rPr>
        <w:t xml:space="preserve"> </w:t>
      </w:r>
      <w:r w:rsidRPr="00D070DF">
        <w:rPr>
          <w:lang w:eastAsia="en-GB"/>
        </w:rPr>
        <w:t>privileges</w:t>
      </w:r>
      <w:r w:rsidR="00945AE6">
        <w:rPr>
          <w:lang w:eastAsia="en-GB"/>
        </w:rPr>
        <w:t xml:space="preserve"> </w:t>
      </w:r>
      <w:r w:rsidRPr="00D070DF">
        <w:rPr>
          <w:lang w:eastAsia="en-GB"/>
        </w:rPr>
        <w:t>(non</w:t>
      </w:r>
      <w:r w:rsidR="00625DD3">
        <w:rPr>
          <w:lang w:eastAsia="en-GB"/>
        </w:rPr>
        <w:t>-</w:t>
      </w:r>
      <w:r w:rsidRPr="00D070DF">
        <w:rPr>
          <w:lang w:eastAsia="en-GB"/>
        </w:rPr>
        <w:t>administrators</w:t>
      </w:r>
      <w:r w:rsidR="00945AE6">
        <w:rPr>
          <w:lang w:eastAsia="en-GB"/>
        </w:rPr>
        <w:t xml:space="preserve"> </w:t>
      </w:r>
      <w:r w:rsidRPr="00D070DF">
        <w:rPr>
          <w:lang w:eastAsia="en-GB"/>
        </w:rPr>
        <w:t>can</w:t>
      </w:r>
      <w:r w:rsidR="00945AE6">
        <w:rPr>
          <w:lang w:eastAsia="en-GB"/>
        </w:rPr>
        <w:t xml:space="preserve"> </w:t>
      </w:r>
      <w:r w:rsidRPr="00D070DF">
        <w:rPr>
          <w:lang w:eastAsia="en-GB"/>
        </w:rPr>
        <w:t>listen</w:t>
      </w:r>
      <w:r w:rsidR="00945AE6">
        <w:rPr>
          <w:lang w:eastAsia="en-GB"/>
        </w:rPr>
        <w:t xml:space="preserve"> </w:t>
      </w:r>
      <w:r w:rsidRPr="00D070DF">
        <w:rPr>
          <w:lang w:eastAsia="en-GB"/>
        </w:rPr>
        <w:t>only</w:t>
      </w:r>
      <w:r w:rsidR="00945AE6">
        <w:rPr>
          <w:lang w:eastAsia="en-GB"/>
        </w:rPr>
        <w:t xml:space="preserve"> </w:t>
      </w:r>
      <w:r w:rsidRPr="00D070DF">
        <w:rPr>
          <w:lang w:eastAsia="en-GB"/>
        </w:rPr>
        <w:t>on</w:t>
      </w:r>
      <w:r w:rsidR="00945AE6">
        <w:rPr>
          <w:lang w:eastAsia="en-GB"/>
        </w:rPr>
        <w:t xml:space="preserve"> </w:t>
      </w:r>
      <w:r w:rsidRPr="00D070DF">
        <w:rPr>
          <w:lang w:eastAsia="en-GB"/>
        </w:rPr>
        <w:t>ports</w:t>
      </w:r>
      <w:r w:rsidR="00945AE6">
        <w:rPr>
          <w:lang w:eastAsia="en-GB"/>
        </w:rPr>
        <w:t xml:space="preserve"> </w:t>
      </w:r>
      <w:r w:rsidRPr="00D070DF">
        <w:rPr>
          <w:lang w:eastAsia="en-GB"/>
        </w:rPr>
        <w:t>higher</w:t>
      </w:r>
      <w:r w:rsidR="00945AE6">
        <w:rPr>
          <w:lang w:eastAsia="en-GB"/>
        </w:rPr>
        <w:t xml:space="preserve"> </w:t>
      </w:r>
      <w:r w:rsidRPr="00D070DF">
        <w:rPr>
          <w:lang w:eastAsia="en-GB"/>
        </w:rPr>
        <w:t>than</w:t>
      </w:r>
      <w:r w:rsidR="00945AE6">
        <w:rPr>
          <w:lang w:eastAsia="en-GB"/>
        </w:rPr>
        <w:t xml:space="preserve"> </w:t>
      </w:r>
      <w:r w:rsidRPr="00D070DF">
        <w:rPr>
          <w:lang w:eastAsia="en-GB"/>
        </w:rPr>
        <w:t>1023),</w:t>
      </w:r>
      <w:r w:rsidR="00945AE6">
        <w:rPr>
          <w:lang w:eastAsia="en-GB"/>
        </w:rPr>
        <w:t xml:space="preserve"> </w:t>
      </w:r>
      <w:r w:rsidRPr="00D070DF">
        <w:rPr>
          <w:lang w:eastAsia="en-GB"/>
        </w:rPr>
        <w:t>so</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tried</w:t>
      </w:r>
      <w:r w:rsidR="00945AE6">
        <w:rPr>
          <w:lang w:eastAsia="en-GB"/>
        </w:rPr>
        <w:t xml:space="preserve"> </w:t>
      </w:r>
      <w:r w:rsidRPr="00D070DF">
        <w:rPr>
          <w:lang w:eastAsia="en-GB"/>
        </w:rPr>
        <w:t>to</w:t>
      </w:r>
      <w:r w:rsidR="00945AE6">
        <w:rPr>
          <w:lang w:eastAsia="en-GB"/>
        </w:rPr>
        <w:t xml:space="preserve"> </w:t>
      </w:r>
      <w:r w:rsidRPr="00D070DF">
        <w:rPr>
          <w:lang w:eastAsia="en-GB"/>
        </w:rPr>
        <w:t>connect</w:t>
      </w:r>
      <w:r w:rsidR="00945AE6">
        <w:rPr>
          <w:lang w:eastAsia="en-GB"/>
        </w:rPr>
        <w:t xml:space="preserve"> </w:t>
      </w:r>
      <w:r w:rsidRPr="00D070DF">
        <w:rPr>
          <w:lang w:eastAsia="en-GB"/>
        </w:rPr>
        <w:t>to</w:t>
      </w:r>
      <w:r w:rsidR="00945AE6">
        <w:rPr>
          <w:lang w:eastAsia="en-GB"/>
        </w:rPr>
        <w:t xml:space="preserve"> </w:t>
      </w:r>
      <w:r w:rsidRPr="00D070DF">
        <w:rPr>
          <w:lang w:eastAsia="en-GB"/>
        </w:rPr>
        <w:t>port</w:t>
      </w:r>
      <w:r w:rsidR="00945AE6">
        <w:rPr>
          <w:lang w:eastAsia="en-GB"/>
        </w:rPr>
        <w:t xml:space="preserve"> </w:t>
      </w:r>
      <w:r w:rsidRPr="00D070DF">
        <w:rPr>
          <w:lang w:eastAsia="en-GB"/>
        </w:rPr>
        <w:t>80</w:t>
      </w:r>
      <w:r w:rsidR="00945AE6">
        <w:rPr>
          <w:lang w:eastAsia="en-GB"/>
        </w:rPr>
        <w:t xml:space="preserve"> </w:t>
      </w:r>
      <w:r w:rsidRPr="00D070DF">
        <w:rPr>
          <w:lang w:eastAsia="en-GB"/>
        </w:rPr>
        <w:t>without</w:t>
      </w:r>
      <w:r w:rsidR="00945AE6">
        <w:rPr>
          <w:lang w:eastAsia="en-GB"/>
        </w:rPr>
        <w:t xml:space="preserve"> </w:t>
      </w:r>
      <w:r w:rsidRPr="00D070DF">
        <w:rPr>
          <w:lang w:eastAsia="en-GB"/>
        </w:rPr>
        <w:t>being</w:t>
      </w:r>
      <w:r w:rsidR="00945AE6">
        <w:rPr>
          <w:lang w:eastAsia="en-GB"/>
        </w:rPr>
        <w:t xml:space="preserve"> </w:t>
      </w:r>
      <w:r w:rsidRPr="00D070DF">
        <w:rPr>
          <w:lang w:eastAsia="en-GB"/>
        </w:rPr>
        <w:t>an</w:t>
      </w:r>
      <w:r w:rsidR="00945AE6">
        <w:rPr>
          <w:lang w:eastAsia="en-GB"/>
        </w:rPr>
        <w:t xml:space="preserve"> </w:t>
      </w:r>
      <w:r w:rsidRPr="00D070DF">
        <w:rPr>
          <w:lang w:eastAsia="en-GB"/>
        </w:rPr>
        <w:t>administrator,</w:t>
      </w:r>
      <w:r w:rsidR="00945AE6">
        <w:rPr>
          <w:lang w:eastAsia="en-GB"/>
        </w:rPr>
        <w:t xml:space="preserve"> </w:t>
      </w:r>
      <w:r w:rsidRPr="00D070DF">
        <w:rPr>
          <w:lang w:eastAsia="en-GB"/>
        </w:rPr>
        <w:t>binding</w:t>
      </w:r>
      <w:r w:rsidR="00945AE6">
        <w:rPr>
          <w:lang w:eastAsia="en-GB"/>
        </w:rPr>
        <w:t xml:space="preserve"> </w:t>
      </w:r>
      <w:r w:rsidRPr="00D070DF">
        <w:rPr>
          <w:lang w:eastAsia="en-GB"/>
        </w:rPr>
        <w:t>wouldn’t</w:t>
      </w:r>
      <w:r w:rsidR="00945AE6">
        <w:rPr>
          <w:lang w:eastAsia="en-GB"/>
        </w:rPr>
        <w:t xml:space="preserve"> </w:t>
      </w:r>
      <w:r w:rsidRPr="00D070DF">
        <w:rPr>
          <w:lang w:eastAsia="en-GB"/>
        </w:rPr>
        <w:t>work.</w:t>
      </w:r>
      <w:r w:rsidR="00945AE6">
        <w:rPr>
          <w:lang w:eastAsia="en-GB"/>
        </w:rPr>
        <w:t xml:space="preserve"> </w:t>
      </w:r>
      <w:r w:rsidRPr="00D070DF">
        <w:rPr>
          <w:lang w:eastAsia="en-GB"/>
        </w:rPr>
        <w:t>Binding</w:t>
      </w:r>
      <w:r w:rsidR="00945AE6">
        <w:rPr>
          <w:lang w:eastAsia="en-GB"/>
        </w:rPr>
        <w:t xml:space="preserve"> </w:t>
      </w:r>
      <w:r w:rsidRPr="00D070DF">
        <w:rPr>
          <w:lang w:eastAsia="en-GB"/>
        </w:rPr>
        <w:t>also</w:t>
      </w:r>
      <w:r w:rsidR="00945AE6">
        <w:rPr>
          <w:lang w:eastAsia="en-GB"/>
        </w:rPr>
        <w:t xml:space="preserve"> </w:t>
      </w:r>
      <w:r w:rsidRPr="00D070DF">
        <w:rPr>
          <w:lang w:eastAsia="en-GB"/>
        </w:rPr>
        <w:t>wouldn’t</w:t>
      </w:r>
      <w:r w:rsidR="00945AE6">
        <w:rPr>
          <w:lang w:eastAsia="en-GB"/>
        </w:rPr>
        <w:t xml:space="preserve"> </w:t>
      </w:r>
      <w:r w:rsidRPr="00D070DF">
        <w:rPr>
          <w:lang w:eastAsia="en-GB"/>
        </w:rPr>
        <w:t>work,</w:t>
      </w:r>
      <w:r w:rsidR="00945AE6">
        <w:rPr>
          <w:lang w:eastAsia="en-GB"/>
        </w:rPr>
        <w:t xml:space="preserve"> </w:t>
      </w:r>
      <w:r w:rsidRPr="00D070DF">
        <w:rPr>
          <w:lang w:eastAsia="en-GB"/>
        </w:rPr>
        <w:t>for</w:t>
      </w:r>
      <w:r w:rsidR="00945AE6">
        <w:rPr>
          <w:lang w:eastAsia="en-GB"/>
        </w:rPr>
        <w:t xml:space="preserve"> </w:t>
      </w:r>
      <w:r w:rsidRPr="00D070DF">
        <w:rPr>
          <w:lang w:eastAsia="en-GB"/>
        </w:rPr>
        <w:t>example,</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ran</w:t>
      </w:r>
      <w:r w:rsidR="00945AE6">
        <w:rPr>
          <w:lang w:eastAsia="en-GB"/>
        </w:rPr>
        <w:t xml:space="preserve"> </w:t>
      </w:r>
      <w:r w:rsidRPr="00D070DF">
        <w:rPr>
          <w:lang w:eastAsia="en-GB"/>
        </w:rPr>
        <w:t>two</w:t>
      </w:r>
      <w:r w:rsidR="00945AE6">
        <w:rPr>
          <w:lang w:eastAsia="en-GB"/>
        </w:rPr>
        <w:t xml:space="preserve"> </w:t>
      </w:r>
      <w:r w:rsidRPr="00D070DF">
        <w:rPr>
          <w:lang w:eastAsia="en-GB"/>
        </w:rPr>
        <w:t>instances</w:t>
      </w:r>
      <w:r w:rsidR="00945AE6">
        <w:rPr>
          <w:lang w:eastAsia="en-GB"/>
        </w:rPr>
        <w:t xml:space="preserve"> </w:t>
      </w:r>
      <w:r w:rsidRPr="00D070DF">
        <w:rPr>
          <w:lang w:eastAsia="en-GB"/>
        </w:rPr>
        <w:t>of</w:t>
      </w:r>
      <w:r w:rsidR="00945AE6">
        <w:rPr>
          <w:lang w:eastAsia="en-GB"/>
        </w:rPr>
        <w:t xml:space="preserve"> </w:t>
      </w:r>
      <w:r w:rsidRPr="00D070DF">
        <w:rPr>
          <w:lang w:eastAsia="en-GB"/>
        </w:rPr>
        <w:t>our</w:t>
      </w:r>
      <w:r w:rsidR="00945AE6">
        <w:rPr>
          <w:lang w:eastAsia="en-GB"/>
        </w:rPr>
        <w:t xml:space="preserve"> </w:t>
      </w:r>
      <w:r w:rsidRPr="00D070DF">
        <w:rPr>
          <w:lang w:eastAsia="en-GB"/>
        </w:rPr>
        <w:t>program</w:t>
      </w:r>
      <w:r w:rsidR="00945AE6">
        <w:rPr>
          <w:lang w:eastAsia="en-GB"/>
        </w:rPr>
        <w:t xml:space="preserve"> </w:t>
      </w:r>
      <w:r w:rsidRPr="00D070DF">
        <w:rPr>
          <w:lang w:eastAsia="en-GB"/>
        </w:rPr>
        <w:t>and</w:t>
      </w:r>
      <w:r w:rsidR="00945AE6">
        <w:rPr>
          <w:lang w:eastAsia="en-GB"/>
        </w:rPr>
        <w:t xml:space="preserve"> </w:t>
      </w:r>
      <w:r w:rsidRPr="00D070DF">
        <w:rPr>
          <w:lang w:eastAsia="en-GB"/>
        </w:rPr>
        <w:t>so</w:t>
      </w:r>
      <w:r w:rsidR="00945AE6">
        <w:rPr>
          <w:lang w:eastAsia="en-GB"/>
        </w:rPr>
        <w:t xml:space="preserve"> </w:t>
      </w:r>
      <w:r w:rsidRPr="00D070DF">
        <w:rPr>
          <w:lang w:eastAsia="en-GB"/>
        </w:rPr>
        <w:t>had</w:t>
      </w:r>
      <w:r w:rsidR="00945AE6">
        <w:rPr>
          <w:lang w:eastAsia="en-GB"/>
        </w:rPr>
        <w:t xml:space="preserve"> </w:t>
      </w:r>
      <w:r w:rsidRPr="00D070DF">
        <w:rPr>
          <w:lang w:eastAsia="en-GB"/>
        </w:rPr>
        <w:t>two</w:t>
      </w:r>
      <w:r w:rsidR="00945AE6">
        <w:rPr>
          <w:lang w:eastAsia="en-GB"/>
        </w:rPr>
        <w:t xml:space="preserve"> </w:t>
      </w:r>
      <w:r w:rsidRPr="00D070DF">
        <w:rPr>
          <w:lang w:eastAsia="en-GB"/>
        </w:rPr>
        <w:t>programs</w:t>
      </w:r>
      <w:r w:rsidR="00945AE6">
        <w:rPr>
          <w:lang w:eastAsia="en-GB"/>
        </w:rPr>
        <w:t xml:space="preserve"> </w:t>
      </w:r>
      <w:r w:rsidRPr="00D070DF">
        <w:rPr>
          <w:lang w:eastAsia="en-GB"/>
        </w:rPr>
        <w:t>listening</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port.</w:t>
      </w:r>
      <w:r w:rsidR="00945AE6">
        <w:rPr>
          <w:lang w:eastAsia="en-GB"/>
        </w:rPr>
        <w:t xml:space="preserve"> </w:t>
      </w:r>
      <w:r w:rsidRPr="00D070DF">
        <w:rPr>
          <w:lang w:eastAsia="en-GB"/>
        </w:rPr>
        <w:t>Because</w:t>
      </w:r>
      <w:r w:rsidR="00945AE6">
        <w:rPr>
          <w:lang w:eastAsia="en-GB"/>
        </w:rPr>
        <w:t xml:space="preserve"> </w:t>
      </w:r>
      <w:r w:rsidRPr="00D070DF">
        <w:rPr>
          <w:lang w:eastAsia="en-GB"/>
        </w:rPr>
        <w:t>we’re</w:t>
      </w:r>
      <w:r w:rsidR="00945AE6">
        <w:rPr>
          <w:lang w:eastAsia="en-GB"/>
        </w:rPr>
        <w:t xml:space="preserve"> </w:t>
      </w:r>
      <w:r w:rsidRPr="00D070DF">
        <w:rPr>
          <w:lang w:eastAsia="en-GB"/>
        </w:rPr>
        <w:t>writing</w:t>
      </w:r>
      <w:r w:rsidR="00945AE6">
        <w:rPr>
          <w:lang w:eastAsia="en-GB"/>
        </w:rPr>
        <w:t xml:space="preserve"> </w:t>
      </w:r>
      <w:r w:rsidRPr="00D070DF">
        <w:rPr>
          <w:lang w:eastAsia="en-GB"/>
        </w:rPr>
        <w:t>a</w:t>
      </w:r>
      <w:r w:rsidR="00945AE6">
        <w:rPr>
          <w:lang w:eastAsia="en-GB"/>
        </w:rPr>
        <w:t xml:space="preserve"> </w:t>
      </w:r>
      <w:r w:rsidRPr="00D070DF">
        <w:rPr>
          <w:lang w:eastAsia="en-GB"/>
        </w:rPr>
        <w:t>basic</w:t>
      </w:r>
      <w:r w:rsidR="00945AE6">
        <w:rPr>
          <w:lang w:eastAsia="en-GB"/>
        </w:rPr>
        <w:t xml:space="preserve"> </w:t>
      </w:r>
      <w:r w:rsidRPr="00D070DF">
        <w:rPr>
          <w:lang w:eastAsia="en-GB"/>
        </w:rPr>
        <w:t>server</w:t>
      </w:r>
      <w:r w:rsidR="00945AE6">
        <w:rPr>
          <w:lang w:eastAsia="en-GB"/>
        </w:rPr>
        <w:t xml:space="preserve"> </w:t>
      </w:r>
      <w:r w:rsidRPr="00D070DF">
        <w:rPr>
          <w:lang w:eastAsia="en-GB"/>
        </w:rPr>
        <w:t>just</w:t>
      </w:r>
      <w:r w:rsidR="00945AE6">
        <w:rPr>
          <w:lang w:eastAsia="en-GB"/>
        </w:rPr>
        <w:t xml:space="preserve"> </w:t>
      </w:r>
      <w:r w:rsidRPr="00D070DF">
        <w:rPr>
          <w:lang w:eastAsia="en-GB"/>
        </w:rPr>
        <w:t>for</w:t>
      </w:r>
      <w:r w:rsidR="00945AE6">
        <w:rPr>
          <w:lang w:eastAsia="en-GB"/>
        </w:rPr>
        <w:t xml:space="preserve"> </w:t>
      </w:r>
      <w:r w:rsidRPr="00D070DF">
        <w:rPr>
          <w:lang w:eastAsia="en-GB"/>
        </w:rPr>
        <w:t>learning</w:t>
      </w:r>
      <w:r w:rsidR="00945AE6">
        <w:rPr>
          <w:lang w:eastAsia="en-GB"/>
        </w:rPr>
        <w:t xml:space="preserve"> </w:t>
      </w:r>
      <w:r w:rsidRPr="00D070DF">
        <w:rPr>
          <w:lang w:eastAsia="en-GB"/>
        </w:rPr>
        <w:t>purposes,</w:t>
      </w:r>
      <w:r w:rsidR="00945AE6">
        <w:rPr>
          <w:lang w:eastAsia="en-GB"/>
        </w:rPr>
        <w:t xml:space="preserve"> </w:t>
      </w:r>
      <w:r w:rsidRPr="00D070DF">
        <w:rPr>
          <w:lang w:eastAsia="en-GB"/>
        </w:rPr>
        <w:t>we</w:t>
      </w:r>
      <w:r w:rsidR="00945AE6">
        <w:rPr>
          <w:lang w:eastAsia="en-GB"/>
        </w:rPr>
        <w:t xml:space="preserve"> </w:t>
      </w:r>
      <w:r w:rsidRPr="00D070DF">
        <w:rPr>
          <w:lang w:eastAsia="en-GB"/>
        </w:rPr>
        <w:t>won’t</w:t>
      </w:r>
      <w:r w:rsidR="00945AE6">
        <w:rPr>
          <w:lang w:eastAsia="en-GB"/>
        </w:rPr>
        <w:t xml:space="preserve"> </w:t>
      </w:r>
      <w:r w:rsidRPr="00D070DF">
        <w:rPr>
          <w:lang w:eastAsia="en-GB"/>
        </w:rPr>
        <w:t>worry</w:t>
      </w:r>
      <w:r w:rsidR="00945AE6">
        <w:rPr>
          <w:lang w:eastAsia="en-GB"/>
        </w:rPr>
        <w:t xml:space="preserve"> </w:t>
      </w:r>
      <w:r w:rsidRPr="00D070DF">
        <w:rPr>
          <w:lang w:eastAsia="en-GB"/>
        </w:rPr>
        <w:t>about</w:t>
      </w:r>
      <w:r w:rsidR="00945AE6">
        <w:rPr>
          <w:lang w:eastAsia="en-GB"/>
        </w:rPr>
        <w:t xml:space="preserve"> </w:t>
      </w:r>
      <w:r w:rsidRPr="00D070DF">
        <w:rPr>
          <w:lang w:eastAsia="en-GB"/>
        </w:rPr>
        <w:t>handling</w:t>
      </w:r>
      <w:r w:rsidR="00945AE6">
        <w:rPr>
          <w:lang w:eastAsia="en-GB"/>
        </w:rPr>
        <w:t xml:space="preserve"> </w:t>
      </w:r>
      <w:r w:rsidRPr="00D070DF">
        <w:rPr>
          <w:lang w:eastAsia="en-GB"/>
        </w:rPr>
        <w:t>these</w:t>
      </w:r>
      <w:r w:rsidR="00945AE6">
        <w:rPr>
          <w:lang w:eastAsia="en-GB"/>
        </w:rPr>
        <w:t xml:space="preserve"> </w:t>
      </w:r>
      <w:r w:rsidRPr="00D070DF">
        <w:rPr>
          <w:lang w:eastAsia="en-GB"/>
        </w:rPr>
        <w:t>kinds</w:t>
      </w:r>
      <w:r w:rsidR="00945AE6">
        <w:rPr>
          <w:lang w:eastAsia="en-GB"/>
        </w:rPr>
        <w:t xml:space="preserve"> </w:t>
      </w:r>
      <w:r w:rsidRPr="00D070DF">
        <w:rPr>
          <w:lang w:eastAsia="en-GB"/>
        </w:rPr>
        <w:t>of</w:t>
      </w:r>
      <w:r w:rsidR="00945AE6">
        <w:rPr>
          <w:lang w:eastAsia="en-GB"/>
        </w:rPr>
        <w:t xml:space="preserve"> </w:t>
      </w:r>
      <w:r w:rsidRPr="00D070DF">
        <w:rPr>
          <w:lang w:eastAsia="en-GB"/>
        </w:rPr>
        <w:t>errors;</w:t>
      </w:r>
      <w:r w:rsidR="00945AE6">
        <w:rPr>
          <w:lang w:eastAsia="en-GB"/>
        </w:rPr>
        <w:t xml:space="preserve"> </w:t>
      </w:r>
      <w:r w:rsidRPr="00D070DF">
        <w:rPr>
          <w:lang w:eastAsia="en-GB"/>
        </w:rPr>
        <w:t>instead,</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unwrap</w:t>
      </w:r>
      <w:r w:rsidR="00945AE6">
        <w:rPr>
          <w:lang w:eastAsia="en-GB"/>
        </w:rPr>
        <w:t xml:space="preserve"> </w:t>
      </w:r>
      <w:r w:rsidRPr="00D070DF">
        <w:rPr>
          <w:lang w:eastAsia="en-GB"/>
        </w:rPr>
        <w:t>to</w:t>
      </w:r>
      <w:r w:rsidR="00945AE6">
        <w:rPr>
          <w:lang w:eastAsia="en-GB"/>
        </w:rPr>
        <w:t xml:space="preserve"> </w:t>
      </w:r>
      <w:r w:rsidRPr="00D070DF">
        <w:rPr>
          <w:lang w:eastAsia="en-GB"/>
        </w:rPr>
        <w:t>stop</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if</w:t>
      </w:r>
      <w:r w:rsidR="00945AE6">
        <w:rPr>
          <w:lang w:eastAsia="en-GB"/>
        </w:rPr>
        <w:t xml:space="preserve"> </w:t>
      </w:r>
      <w:r w:rsidRPr="00D070DF">
        <w:rPr>
          <w:lang w:eastAsia="en-GB"/>
        </w:rPr>
        <w:t>errors</w:t>
      </w:r>
      <w:r w:rsidR="00945AE6">
        <w:rPr>
          <w:lang w:eastAsia="en-GB"/>
        </w:rPr>
        <w:t xml:space="preserve"> </w:t>
      </w:r>
      <w:r w:rsidRPr="00D070DF">
        <w:rPr>
          <w:lang w:eastAsia="en-GB"/>
        </w:rPr>
        <w:t>happen.</w:t>
      </w:r>
    </w:p>
    <w:p w14:paraId="61AB905F" w14:textId="16B98D79"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incoming</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62D8F">
        <w:rPr>
          <w:rStyle w:val="Literal"/>
        </w:rPr>
        <w:t>TcpListener</w:t>
      </w:r>
      <w:r w:rsidR="00945AE6">
        <w:rPr>
          <w:lang w:eastAsia="en-GB"/>
        </w:rPr>
        <w:t xml:space="preserve"> </w:t>
      </w:r>
      <w:r w:rsidRPr="00D070DF">
        <w:rPr>
          <w:lang w:eastAsia="en-GB"/>
        </w:rPr>
        <w:t>returns</w:t>
      </w:r>
      <w:r w:rsidR="00945AE6">
        <w:rPr>
          <w:lang w:eastAsia="en-GB"/>
        </w:rPr>
        <w:t xml:space="preserve"> </w:t>
      </w:r>
      <w:r w:rsidRPr="00D070DF">
        <w:rPr>
          <w:lang w:eastAsia="en-GB"/>
        </w:rPr>
        <w:t>an</w:t>
      </w:r>
      <w:r w:rsidR="00945AE6">
        <w:rPr>
          <w:lang w:eastAsia="en-GB"/>
        </w:rPr>
        <w:t xml:space="preserve"> </w:t>
      </w:r>
      <w:r w:rsidRPr="00D070DF">
        <w:rPr>
          <w:lang w:eastAsia="en-GB"/>
        </w:rPr>
        <w:t>iterator</w:t>
      </w:r>
      <w:r w:rsidR="00945AE6">
        <w:rPr>
          <w:lang w:eastAsia="en-GB"/>
        </w:rPr>
        <w:t xml:space="preserve"> </w:t>
      </w:r>
      <w:r w:rsidRPr="00D070DF">
        <w:rPr>
          <w:lang w:eastAsia="en-GB"/>
        </w:rPr>
        <w:t>that</w:t>
      </w:r>
      <w:r w:rsidR="00945AE6">
        <w:rPr>
          <w:lang w:eastAsia="en-GB"/>
        </w:rPr>
        <w:t xml:space="preserve"> </w:t>
      </w:r>
      <w:r w:rsidRPr="00D070DF">
        <w:rPr>
          <w:lang w:eastAsia="en-GB"/>
        </w:rPr>
        <w:t>gives</w:t>
      </w:r>
      <w:r w:rsidR="00945AE6">
        <w:rPr>
          <w:lang w:eastAsia="en-GB"/>
        </w:rPr>
        <w:t xml:space="preserve"> </w:t>
      </w:r>
      <w:r w:rsidRPr="00D070DF">
        <w:rPr>
          <w:lang w:eastAsia="en-GB"/>
        </w:rPr>
        <w:t>us</w:t>
      </w:r>
      <w:r w:rsidR="00945AE6">
        <w:rPr>
          <w:lang w:eastAsia="en-GB"/>
        </w:rPr>
        <w:t xml:space="preserve"> </w:t>
      </w:r>
      <w:r w:rsidRPr="00D070DF">
        <w:rPr>
          <w:lang w:eastAsia="en-GB"/>
        </w:rPr>
        <w:t>a</w:t>
      </w:r>
      <w:r w:rsidR="00945AE6">
        <w:rPr>
          <w:lang w:eastAsia="en-GB"/>
        </w:rPr>
        <w:t xml:space="preserve"> </w:t>
      </w:r>
      <w:r w:rsidRPr="00D070DF">
        <w:rPr>
          <w:lang w:eastAsia="en-GB"/>
        </w:rPr>
        <w:t>sequence</w:t>
      </w:r>
      <w:r w:rsidR="00945AE6">
        <w:rPr>
          <w:lang w:eastAsia="en-GB"/>
        </w:rPr>
        <w:t xml:space="preserve"> </w:t>
      </w:r>
      <w:r w:rsidRPr="00D070DF">
        <w:rPr>
          <w:lang w:eastAsia="en-GB"/>
        </w:rPr>
        <w:t>of</w:t>
      </w:r>
      <w:r w:rsidR="00945AE6">
        <w:rPr>
          <w:lang w:eastAsia="en-GB"/>
        </w:rPr>
        <w:t xml:space="preserve"> </w:t>
      </w:r>
      <w:r w:rsidRPr="00D070DF">
        <w:rPr>
          <w:lang w:eastAsia="en-GB"/>
        </w:rPr>
        <w:t>streams</w:t>
      </w:r>
      <w:r w:rsidR="00945AE6">
        <w:rPr>
          <w:lang w:eastAsia="en-GB"/>
        </w:rPr>
        <w:t xml:space="preserve"> </w:t>
      </w:r>
      <w:r w:rsidR="00FF277B" w:rsidRPr="00FF277B">
        <w:rPr>
          <w:rStyle w:val="CodeAnnotation"/>
        </w:rPr>
        <w:t>2</w:t>
      </w:r>
      <w:r w:rsidR="00945AE6">
        <w:rPr>
          <w:lang w:eastAsia="en-GB"/>
        </w:rPr>
        <w:t xml:space="preserve"> </w:t>
      </w:r>
      <w:r w:rsidRPr="00D070DF">
        <w:rPr>
          <w:lang w:eastAsia="en-GB"/>
        </w:rPr>
        <w:t>(more</w:t>
      </w:r>
      <w:r w:rsidR="00945AE6">
        <w:rPr>
          <w:lang w:eastAsia="en-GB"/>
        </w:rPr>
        <w:t xml:space="preserve"> </w:t>
      </w:r>
      <w:r w:rsidRPr="00D070DF">
        <w:rPr>
          <w:lang w:eastAsia="en-GB"/>
        </w:rPr>
        <w:t>specifically,</w:t>
      </w:r>
      <w:r w:rsidR="00945AE6">
        <w:rPr>
          <w:lang w:eastAsia="en-GB"/>
        </w:rPr>
        <w:t xml:space="preserve"> </w:t>
      </w:r>
      <w:r w:rsidRPr="00D070DF">
        <w:rPr>
          <w:lang w:eastAsia="en-GB"/>
        </w:rPr>
        <w:t>streams</w:t>
      </w:r>
      <w:r w:rsidR="00945AE6">
        <w:rPr>
          <w:lang w:eastAsia="en-GB"/>
        </w:rPr>
        <w:t xml:space="preserve"> </w:t>
      </w:r>
      <w:r w:rsidRPr="00D070DF">
        <w:rPr>
          <w:lang w:eastAsia="en-GB"/>
        </w:rPr>
        <w:t>of</w:t>
      </w:r>
      <w:r w:rsidR="00945AE6">
        <w:rPr>
          <w:lang w:eastAsia="en-GB"/>
        </w:rPr>
        <w:t xml:space="preserve"> </w:t>
      </w:r>
      <w:r w:rsidRPr="00D070DF">
        <w:rPr>
          <w:lang w:eastAsia="en-GB"/>
        </w:rPr>
        <w:t>type</w:t>
      </w:r>
      <w:r w:rsidR="00945AE6">
        <w:rPr>
          <w:lang w:eastAsia="en-GB"/>
        </w:rPr>
        <w:t xml:space="preserve"> </w:t>
      </w:r>
      <w:r w:rsidRPr="00D62D8F">
        <w:rPr>
          <w:rStyle w:val="Literal"/>
        </w:rPr>
        <w:t>TcpStream</w:t>
      </w:r>
      <w:r w:rsidRPr="00D070DF">
        <w:rPr>
          <w:lang w:eastAsia="en-GB"/>
        </w:rPr>
        <w:t>).</w:t>
      </w:r>
      <w:r w:rsidR="00945AE6">
        <w:rPr>
          <w:lang w:eastAsia="en-GB"/>
        </w:rPr>
        <w:t xml:space="preserve"> </w:t>
      </w:r>
      <w:r w:rsidRPr="00D070DF">
        <w:rPr>
          <w:lang w:eastAsia="en-GB"/>
        </w:rPr>
        <w:t>A</w:t>
      </w:r>
      <w:r w:rsidR="00945AE6">
        <w:rPr>
          <w:lang w:eastAsia="en-GB"/>
        </w:rPr>
        <w:t xml:space="preserve"> </w:t>
      </w:r>
      <w:r w:rsidRPr="00D070DF">
        <w:rPr>
          <w:lang w:eastAsia="en-GB"/>
        </w:rPr>
        <w:t>single</w:t>
      </w:r>
      <w:r w:rsidR="00945AE6">
        <w:rPr>
          <w:lang w:eastAsia="en-GB"/>
        </w:rPr>
        <w:t xml:space="preserve"> </w:t>
      </w:r>
      <w:r w:rsidRPr="00D35EB9">
        <w:rPr>
          <w:rStyle w:val="Italic"/>
        </w:rPr>
        <w:t>stream</w:t>
      </w:r>
      <w:r w:rsidR="00945AE6">
        <w:rPr>
          <w:lang w:eastAsia="en-GB"/>
        </w:rPr>
        <w:t xml:space="preserve"> </w:t>
      </w:r>
      <w:r w:rsidRPr="00D070DF">
        <w:rPr>
          <w:lang w:eastAsia="en-GB"/>
        </w:rPr>
        <w:t>represents</w:t>
      </w:r>
      <w:r w:rsidR="00945AE6">
        <w:rPr>
          <w:lang w:eastAsia="en-GB"/>
        </w:rPr>
        <w:t xml:space="preserve"> </w:t>
      </w:r>
      <w:r w:rsidRPr="00D070DF">
        <w:rPr>
          <w:lang w:eastAsia="en-GB"/>
        </w:rPr>
        <w:t>an</w:t>
      </w:r>
      <w:r w:rsidR="00945AE6">
        <w:rPr>
          <w:lang w:eastAsia="en-GB"/>
        </w:rPr>
        <w:t xml:space="preserve"> </w:t>
      </w:r>
      <w:r w:rsidRPr="00D070DF">
        <w:rPr>
          <w:lang w:eastAsia="en-GB"/>
        </w:rPr>
        <w:t>open</w:t>
      </w:r>
      <w:r w:rsidR="00945AE6">
        <w:rPr>
          <w:lang w:eastAsia="en-GB"/>
        </w:rPr>
        <w:t xml:space="preserve"> </w:t>
      </w:r>
      <w:r w:rsidRPr="00D070DF">
        <w:rPr>
          <w:lang w:eastAsia="en-GB"/>
        </w:rPr>
        <w:t>connection</w:t>
      </w:r>
      <w:r w:rsidR="00945AE6">
        <w:rPr>
          <w:lang w:eastAsia="en-GB"/>
        </w:rPr>
        <w:t xml:space="preserve"> </w:t>
      </w:r>
      <w:r w:rsidRPr="00D070DF">
        <w:rPr>
          <w:lang w:eastAsia="en-GB"/>
        </w:rPr>
        <w:t>between</w:t>
      </w:r>
      <w:r w:rsidR="00945AE6">
        <w:rPr>
          <w:lang w:eastAsia="en-GB"/>
        </w:rPr>
        <w:t xml:space="preserve"> </w:t>
      </w:r>
      <w:r w:rsidRPr="00D070DF">
        <w:rPr>
          <w:lang w:eastAsia="en-GB"/>
        </w:rPr>
        <w:t>the</w:t>
      </w:r>
      <w:r w:rsidR="00945AE6">
        <w:rPr>
          <w:lang w:eastAsia="en-GB"/>
        </w:rPr>
        <w:t xml:space="preserve"> </w:t>
      </w:r>
      <w:r w:rsidRPr="00D070DF">
        <w:rPr>
          <w:lang w:eastAsia="en-GB"/>
        </w:rPr>
        <w:t>client</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A</w:t>
      </w:r>
      <w:r w:rsidR="00945AE6">
        <w:rPr>
          <w:lang w:eastAsia="en-GB"/>
        </w:rPr>
        <w:t xml:space="preserve"> </w:t>
      </w:r>
      <w:r w:rsidRPr="00D35EB9">
        <w:rPr>
          <w:rStyle w:val="Italic"/>
        </w:rPr>
        <w:t>connection</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name</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full</w:t>
      </w:r>
      <w:r w:rsidR="00945AE6">
        <w:rPr>
          <w:lang w:eastAsia="en-GB"/>
        </w:rPr>
        <w:t xml:space="preserve"> </w:t>
      </w:r>
      <w:r w:rsidRPr="00D070DF">
        <w:rPr>
          <w:lang w:eastAsia="en-GB"/>
        </w:rPr>
        <w:t>request</w:t>
      </w:r>
      <w:r w:rsidR="00945AE6">
        <w:rPr>
          <w:lang w:eastAsia="en-GB"/>
        </w:rPr>
        <w:t xml:space="preserve"> </w:t>
      </w:r>
      <w:r w:rsidRPr="00D070DF">
        <w:rPr>
          <w:lang w:eastAsia="en-GB"/>
        </w:rPr>
        <w:t>and</w:t>
      </w:r>
      <w:r w:rsidR="00945AE6">
        <w:rPr>
          <w:lang w:eastAsia="en-GB"/>
        </w:rPr>
        <w:t xml:space="preserve"> </w:t>
      </w:r>
      <w:r w:rsidRPr="00D070DF">
        <w:rPr>
          <w:lang w:eastAsia="en-GB"/>
        </w:rPr>
        <w:t>response</w:t>
      </w:r>
      <w:r w:rsidR="00945AE6">
        <w:rPr>
          <w:lang w:eastAsia="en-GB"/>
        </w:rPr>
        <w:t xml:space="preserve"> </w:t>
      </w:r>
      <w:r w:rsidRPr="00D070DF">
        <w:rPr>
          <w:lang w:eastAsia="en-GB"/>
        </w:rPr>
        <w:t>process</w:t>
      </w:r>
      <w:r w:rsidR="00945AE6">
        <w:rPr>
          <w:lang w:eastAsia="en-GB"/>
        </w:rPr>
        <w:t xml:space="preserve"> </w:t>
      </w:r>
      <w:r w:rsidRPr="00D070DF">
        <w:rPr>
          <w:lang w:eastAsia="en-GB"/>
        </w:rPr>
        <w:t>in</w:t>
      </w:r>
      <w:r w:rsidR="00945AE6">
        <w:rPr>
          <w:lang w:eastAsia="en-GB"/>
        </w:rPr>
        <w:t xml:space="preserve"> </w:t>
      </w:r>
      <w:r w:rsidRPr="00D070DF">
        <w:rPr>
          <w:lang w:eastAsia="en-GB"/>
        </w:rPr>
        <w:t>which</w:t>
      </w:r>
      <w:r w:rsidR="00945AE6">
        <w:rPr>
          <w:lang w:eastAsia="en-GB"/>
        </w:rPr>
        <w:t xml:space="preserve"> </w:t>
      </w:r>
      <w:r w:rsidRPr="00D070DF">
        <w:rPr>
          <w:lang w:eastAsia="en-GB"/>
        </w:rPr>
        <w:t>a</w:t>
      </w:r>
      <w:r w:rsidR="00945AE6">
        <w:rPr>
          <w:lang w:eastAsia="en-GB"/>
        </w:rPr>
        <w:t xml:space="preserve"> </w:t>
      </w:r>
      <w:r w:rsidRPr="00D070DF">
        <w:rPr>
          <w:lang w:eastAsia="en-GB"/>
        </w:rPr>
        <w:t>client</w:t>
      </w:r>
      <w:r w:rsidR="00945AE6">
        <w:rPr>
          <w:lang w:eastAsia="en-GB"/>
        </w:rPr>
        <w:t xml:space="preserve"> </w:t>
      </w:r>
      <w:r w:rsidRPr="00D070DF">
        <w:rPr>
          <w:lang w:eastAsia="en-GB"/>
        </w:rPr>
        <w:t>connects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generates</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closes</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Pr="00D070DF">
        <w:rPr>
          <w:lang w:eastAsia="en-GB"/>
        </w:rPr>
        <w:t>As</w:t>
      </w:r>
      <w:r w:rsidR="00945AE6">
        <w:rPr>
          <w:lang w:eastAsia="en-GB"/>
        </w:rPr>
        <w:t xml:space="preserve"> </w:t>
      </w:r>
      <w:r w:rsidRPr="00D070DF">
        <w:rPr>
          <w:lang w:eastAsia="en-GB"/>
        </w:rPr>
        <w:t>such,</w:t>
      </w:r>
      <w:r w:rsidR="00945AE6">
        <w:rPr>
          <w:lang w:eastAsia="en-GB"/>
        </w:rPr>
        <w:t xml:space="preserve"> </w:t>
      </w:r>
      <w:r w:rsidRPr="00D070DF">
        <w:rPr>
          <w:lang w:eastAsia="en-GB"/>
        </w:rPr>
        <w:t>we</w:t>
      </w:r>
      <w:r w:rsidR="00945AE6">
        <w:rPr>
          <w:lang w:eastAsia="en-GB"/>
        </w:rPr>
        <w:t xml:space="preserve"> </w:t>
      </w:r>
      <w:r w:rsidRPr="00D070DF">
        <w:rPr>
          <w:lang w:eastAsia="en-GB"/>
        </w:rPr>
        <w:t>will</w:t>
      </w:r>
      <w:r w:rsidR="00945AE6">
        <w:rPr>
          <w:lang w:eastAsia="en-GB"/>
        </w:rPr>
        <w:t xml:space="preserve"> </w:t>
      </w:r>
      <w:r w:rsidRPr="00D070DF">
        <w:rPr>
          <w:lang w:eastAsia="en-GB"/>
        </w:rPr>
        <w:t>read</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62D8F">
        <w:rPr>
          <w:rStyle w:val="Literal"/>
        </w:rPr>
        <w:t>TcpStream</w:t>
      </w:r>
      <w:r w:rsidR="00945AE6">
        <w:rPr>
          <w:lang w:eastAsia="en-GB"/>
        </w:rPr>
        <w:t xml:space="preserve"> </w:t>
      </w: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what</w:t>
      </w:r>
      <w:r w:rsidR="00945AE6">
        <w:rPr>
          <w:lang w:eastAsia="en-GB"/>
        </w:rPr>
        <w:t xml:space="preserve"> </w:t>
      </w:r>
      <w:r w:rsidRPr="00D070DF">
        <w:rPr>
          <w:lang w:eastAsia="en-GB"/>
        </w:rPr>
        <w:t>the</w:t>
      </w:r>
      <w:r w:rsidR="00945AE6">
        <w:rPr>
          <w:lang w:eastAsia="en-GB"/>
        </w:rPr>
        <w:t xml:space="preserve"> </w:t>
      </w:r>
      <w:r w:rsidRPr="00D070DF">
        <w:rPr>
          <w:lang w:eastAsia="en-GB"/>
        </w:rPr>
        <w:t>client</w:t>
      </w:r>
      <w:r w:rsidR="00945AE6">
        <w:rPr>
          <w:lang w:eastAsia="en-GB"/>
        </w:rPr>
        <w:t xml:space="preserve"> </w:t>
      </w:r>
      <w:r w:rsidRPr="00D070DF">
        <w:rPr>
          <w:lang w:eastAsia="en-GB"/>
        </w:rPr>
        <w:t>sent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write</w:t>
      </w:r>
      <w:r w:rsidR="00945AE6">
        <w:rPr>
          <w:lang w:eastAsia="en-GB"/>
        </w:rPr>
        <w:t xml:space="preserve"> </w:t>
      </w:r>
      <w:r w:rsidRPr="00D070DF">
        <w:rPr>
          <w:lang w:eastAsia="en-GB"/>
        </w:rPr>
        <w:t>our</w:t>
      </w:r>
      <w:r w:rsidR="00945AE6">
        <w:rPr>
          <w:lang w:eastAsia="en-GB"/>
        </w:rPr>
        <w:t xml:space="preserve"> </w:t>
      </w:r>
      <w:r w:rsidRPr="00D070DF">
        <w:rPr>
          <w:lang w:eastAsia="en-GB"/>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to</w:t>
      </w:r>
      <w:r w:rsidR="00945AE6">
        <w:rPr>
          <w:lang w:eastAsia="en-GB"/>
        </w:rPr>
        <w:t xml:space="preserve"> </w:t>
      </w:r>
      <w:r w:rsidRPr="00D070DF">
        <w:rPr>
          <w:lang w:eastAsia="en-GB"/>
        </w:rPr>
        <w:t>send</w:t>
      </w:r>
      <w:r w:rsidR="00945AE6">
        <w:rPr>
          <w:lang w:eastAsia="en-GB"/>
        </w:rPr>
        <w:t xml:space="preserve"> </w:t>
      </w:r>
      <w:r w:rsidRPr="00D070DF">
        <w:rPr>
          <w:lang w:eastAsia="en-GB"/>
        </w:rPr>
        <w:t>data</w:t>
      </w:r>
      <w:r w:rsidR="00945AE6">
        <w:rPr>
          <w:lang w:eastAsia="en-GB"/>
        </w:rPr>
        <w:t xml:space="preserve"> </w:t>
      </w:r>
      <w:r w:rsidRPr="00D070DF">
        <w:rPr>
          <w:lang w:eastAsia="en-GB"/>
        </w:rPr>
        <w:t>back</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client.</w:t>
      </w:r>
      <w:r w:rsidR="00945AE6">
        <w:rPr>
          <w:lang w:eastAsia="en-GB"/>
        </w:rPr>
        <w:t xml:space="preserve"> </w:t>
      </w:r>
      <w:r w:rsidRPr="00D070DF">
        <w:rPr>
          <w:lang w:eastAsia="en-GB"/>
        </w:rPr>
        <w:t>Overall,</w:t>
      </w:r>
      <w:r w:rsidR="00945AE6">
        <w:rPr>
          <w:lang w:eastAsia="en-GB"/>
        </w:rPr>
        <w:t xml:space="preserve"> </w:t>
      </w:r>
      <w:r w:rsidRPr="00D070DF">
        <w:rPr>
          <w:lang w:eastAsia="en-GB"/>
        </w:rPr>
        <w:t>this</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Pr="00D070DF">
        <w:rPr>
          <w:lang w:eastAsia="en-GB"/>
        </w:rPr>
        <w:t>will</w:t>
      </w:r>
      <w:r w:rsidR="00945AE6">
        <w:rPr>
          <w:lang w:eastAsia="en-GB"/>
        </w:rPr>
        <w:t xml:space="preserve"> </w:t>
      </w:r>
      <w:r w:rsidRPr="00D070DF">
        <w:rPr>
          <w:lang w:eastAsia="en-GB"/>
        </w:rPr>
        <w:t>process</w:t>
      </w:r>
      <w:r w:rsidR="00945AE6">
        <w:rPr>
          <w:lang w:eastAsia="en-GB"/>
        </w:rPr>
        <w:t xml:space="preserve"> </w:t>
      </w:r>
      <w:r w:rsidRPr="00D070DF">
        <w:rPr>
          <w:lang w:eastAsia="en-GB"/>
        </w:rPr>
        <w:t>each</w:t>
      </w:r>
      <w:r w:rsidR="00945AE6">
        <w:rPr>
          <w:lang w:eastAsia="en-GB"/>
        </w:rPr>
        <w:t xml:space="preserve"> </w:t>
      </w:r>
      <w:r w:rsidRPr="00D070DF">
        <w:rPr>
          <w:lang w:eastAsia="en-GB"/>
        </w:rPr>
        <w:t>connection</w:t>
      </w:r>
      <w:r w:rsidR="00945AE6">
        <w:rPr>
          <w:lang w:eastAsia="en-GB"/>
        </w:rPr>
        <w:t xml:space="preserve"> </w:t>
      </w:r>
      <w:r w:rsidRPr="00D070DF">
        <w:rPr>
          <w:lang w:eastAsia="en-GB"/>
        </w:rPr>
        <w:t>in</w:t>
      </w:r>
      <w:r w:rsidR="00945AE6">
        <w:rPr>
          <w:lang w:eastAsia="en-GB"/>
        </w:rPr>
        <w:t xml:space="preserve"> </w:t>
      </w:r>
      <w:r w:rsidRPr="00D070DF">
        <w:rPr>
          <w:lang w:eastAsia="en-GB"/>
        </w:rPr>
        <w:t>turn</w:t>
      </w:r>
      <w:r w:rsidR="00945AE6">
        <w:rPr>
          <w:lang w:eastAsia="en-GB"/>
        </w:rPr>
        <w:t xml:space="preserve"> </w:t>
      </w:r>
      <w:r w:rsidRPr="00D070DF">
        <w:rPr>
          <w:lang w:eastAsia="en-GB"/>
        </w:rPr>
        <w:t>and</w:t>
      </w:r>
      <w:r w:rsidR="00945AE6">
        <w:rPr>
          <w:lang w:eastAsia="en-GB"/>
        </w:rPr>
        <w:t xml:space="preserve"> </w:t>
      </w:r>
      <w:r w:rsidRPr="00D070DF">
        <w:rPr>
          <w:lang w:eastAsia="en-GB"/>
        </w:rPr>
        <w:t>produce</w:t>
      </w:r>
      <w:r w:rsidR="00945AE6">
        <w:rPr>
          <w:lang w:eastAsia="en-GB"/>
        </w:rPr>
        <w:t xml:space="preserve"> </w:t>
      </w:r>
      <w:r w:rsidRPr="00D070DF">
        <w:rPr>
          <w:lang w:eastAsia="en-GB"/>
        </w:rPr>
        <w:t>a</w:t>
      </w:r>
      <w:r w:rsidR="00945AE6">
        <w:rPr>
          <w:lang w:eastAsia="en-GB"/>
        </w:rPr>
        <w:t xml:space="preserve"> </w:t>
      </w:r>
      <w:r w:rsidRPr="00D070DF">
        <w:rPr>
          <w:lang w:eastAsia="en-GB"/>
        </w:rPr>
        <w:t>series</w:t>
      </w:r>
      <w:r w:rsidR="00945AE6">
        <w:rPr>
          <w:lang w:eastAsia="en-GB"/>
        </w:rPr>
        <w:t xml:space="preserve"> </w:t>
      </w:r>
      <w:r w:rsidRPr="00D070DF">
        <w:rPr>
          <w:lang w:eastAsia="en-GB"/>
        </w:rPr>
        <w:t>of</w:t>
      </w:r>
      <w:r w:rsidR="00945AE6">
        <w:rPr>
          <w:lang w:eastAsia="en-GB"/>
        </w:rPr>
        <w:t xml:space="preserve"> </w:t>
      </w:r>
      <w:r w:rsidRPr="00D070DF">
        <w:rPr>
          <w:lang w:eastAsia="en-GB"/>
        </w:rPr>
        <w:t>streams</w:t>
      </w:r>
      <w:r w:rsidR="00945AE6">
        <w:rPr>
          <w:lang w:eastAsia="en-GB"/>
        </w:rPr>
        <w:t xml:space="preserve"> </w:t>
      </w:r>
      <w:r w:rsidRPr="00D070DF">
        <w:rPr>
          <w:lang w:eastAsia="en-GB"/>
        </w:rPr>
        <w:t>for</w:t>
      </w:r>
      <w:r w:rsidR="00945AE6">
        <w:rPr>
          <w:lang w:eastAsia="en-GB"/>
        </w:rPr>
        <w:t xml:space="preserve"> </w:t>
      </w:r>
      <w:r w:rsidRPr="00D070DF">
        <w:rPr>
          <w:lang w:eastAsia="en-GB"/>
        </w:rPr>
        <w:t>us</w:t>
      </w:r>
      <w:r w:rsidR="00945AE6">
        <w:rPr>
          <w:lang w:eastAsia="en-GB"/>
        </w:rPr>
        <w:t xml:space="preserve"> </w:t>
      </w:r>
      <w:r w:rsidRPr="00D070DF">
        <w:rPr>
          <w:lang w:eastAsia="en-GB"/>
        </w:rPr>
        <w:t>to</w:t>
      </w:r>
      <w:r w:rsidR="00945AE6">
        <w:rPr>
          <w:lang w:eastAsia="en-GB"/>
        </w:rPr>
        <w:t xml:space="preserve"> </w:t>
      </w:r>
      <w:r w:rsidRPr="00D070DF">
        <w:rPr>
          <w:lang w:eastAsia="en-GB"/>
        </w:rPr>
        <w:t>handle.</w:t>
      </w:r>
    </w:p>
    <w:p w14:paraId="0DCE79C3" w14:textId="37E8E036" w:rsidR="00D070DF" w:rsidRPr="00D070DF" w:rsidRDefault="00D070DF" w:rsidP="00945AE6">
      <w:pPr>
        <w:pStyle w:val="Body"/>
        <w:rPr>
          <w:lang w:eastAsia="en-GB"/>
        </w:rPr>
      </w:pPr>
      <w:r w:rsidRPr="00D070DF">
        <w:rPr>
          <w:lang w:eastAsia="en-GB"/>
        </w:rPr>
        <w:t>For</w:t>
      </w:r>
      <w:r w:rsidR="00945AE6">
        <w:rPr>
          <w:lang w:eastAsia="en-GB"/>
        </w:rPr>
        <w:t xml:space="preserve"> </w:t>
      </w:r>
      <w:r w:rsidRPr="00D070DF">
        <w:rPr>
          <w:lang w:eastAsia="en-GB"/>
        </w:rPr>
        <w:t>now,</w:t>
      </w:r>
      <w:r w:rsidR="00945AE6">
        <w:rPr>
          <w:lang w:eastAsia="en-GB"/>
        </w:rPr>
        <w:t xml:space="preserve"> </w:t>
      </w:r>
      <w:r w:rsidRPr="00D070DF">
        <w:rPr>
          <w:lang w:eastAsia="en-GB"/>
        </w:rPr>
        <w:t>our</w:t>
      </w:r>
      <w:r w:rsidR="00945AE6">
        <w:rPr>
          <w:lang w:eastAsia="en-GB"/>
        </w:rPr>
        <w:t xml:space="preserve"> </w:t>
      </w:r>
      <w:r w:rsidRPr="00D070DF">
        <w:rPr>
          <w:lang w:eastAsia="en-GB"/>
        </w:rPr>
        <w:t>handling</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consists</w:t>
      </w:r>
      <w:r w:rsidR="00945AE6">
        <w:rPr>
          <w:lang w:eastAsia="en-GB"/>
        </w:rPr>
        <w:t xml:space="preserve"> </w:t>
      </w:r>
      <w:r w:rsidRPr="00D070DF">
        <w:rPr>
          <w:lang w:eastAsia="en-GB"/>
        </w:rPr>
        <w:t>of</w:t>
      </w:r>
      <w:r w:rsidR="00945AE6">
        <w:rPr>
          <w:lang w:eastAsia="en-GB"/>
        </w:rPr>
        <w:t xml:space="preserve"> </w:t>
      </w:r>
      <w:r w:rsidRPr="00D070DF">
        <w:rPr>
          <w:lang w:eastAsia="en-GB"/>
        </w:rPr>
        <w:t>calling</w:t>
      </w:r>
      <w:r w:rsidR="00945AE6">
        <w:rPr>
          <w:lang w:eastAsia="en-GB"/>
        </w:rPr>
        <w:t xml:space="preserve"> </w:t>
      </w:r>
      <w:r w:rsidRPr="00D62D8F">
        <w:rPr>
          <w:rStyle w:val="Literal"/>
        </w:rPr>
        <w:t>unwrap</w:t>
      </w:r>
      <w:r w:rsidR="00945AE6">
        <w:rPr>
          <w:lang w:eastAsia="en-GB"/>
        </w:rPr>
        <w:t xml:space="preserve"> </w:t>
      </w:r>
      <w:r w:rsidRPr="00D070DF">
        <w:rPr>
          <w:lang w:eastAsia="en-GB"/>
        </w:rPr>
        <w:t>to</w:t>
      </w:r>
      <w:r w:rsidR="00945AE6">
        <w:rPr>
          <w:lang w:eastAsia="en-GB"/>
        </w:rPr>
        <w:t xml:space="preserve"> </w:t>
      </w:r>
      <w:r w:rsidRPr="00D070DF">
        <w:rPr>
          <w:lang w:eastAsia="en-GB"/>
        </w:rPr>
        <w:t>terminate</w:t>
      </w:r>
      <w:r w:rsidR="00945AE6">
        <w:rPr>
          <w:lang w:eastAsia="en-GB"/>
        </w:rPr>
        <w:t xml:space="preserve"> </w:t>
      </w:r>
      <w:r w:rsidRPr="00D070DF">
        <w:rPr>
          <w:lang w:eastAsia="en-GB"/>
        </w:rPr>
        <w:lastRenderedPageBreak/>
        <w:t>our</w:t>
      </w:r>
      <w:r w:rsidR="00945AE6">
        <w:rPr>
          <w:lang w:eastAsia="en-GB"/>
        </w:rPr>
        <w:t xml:space="preserve"> </w:t>
      </w:r>
      <w:r w:rsidRPr="00D070DF">
        <w:rPr>
          <w:lang w:eastAsia="en-GB"/>
        </w:rPr>
        <w:t>program</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has</w:t>
      </w:r>
      <w:r w:rsidR="00945AE6">
        <w:rPr>
          <w:lang w:eastAsia="en-GB"/>
        </w:rPr>
        <w:t xml:space="preserve"> </w:t>
      </w:r>
      <w:r w:rsidRPr="00D070DF">
        <w:rPr>
          <w:lang w:eastAsia="en-GB"/>
        </w:rPr>
        <w:t>any</w:t>
      </w:r>
      <w:r w:rsidR="00945AE6">
        <w:rPr>
          <w:lang w:eastAsia="en-GB"/>
        </w:rPr>
        <w:t xml:space="preserve"> </w:t>
      </w:r>
      <w:r w:rsidRPr="00D070DF">
        <w:rPr>
          <w:lang w:eastAsia="en-GB"/>
        </w:rPr>
        <w:t>errors</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there</w:t>
      </w:r>
      <w:r w:rsidR="00945AE6">
        <w:rPr>
          <w:lang w:eastAsia="en-GB"/>
        </w:rPr>
        <w:t xml:space="preserve"> </w:t>
      </w:r>
      <w:r w:rsidRPr="00D070DF">
        <w:rPr>
          <w:lang w:eastAsia="en-GB"/>
        </w:rPr>
        <w:t>aren’t</w:t>
      </w:r>
      <w:r w:rsidR="00945AE6">
        <w:rPr>
          <w:lang w:eastAsia="en-GB"/>
        </w:rPr>
        <w:t xml:space="preserve"> </w:t>
      </w:r>
      <w:r w:rsidRPr="00D070DF">
        <w:rPr>
          <w:lang w:eastAsia="en-GB"/>
        </w:rPr>
        <w:t>any</w:t>
      </w:r>
      <w:r w:rsidR="00945AE6">
        <w:rPr>
          <w:lang w:eastAsia="en-GB"/>
        </w:rPr>
        <w:t xml:space="preserve"> </w:t>
      </w:r>
      <w:r w:rsidRPr="00D070DF">
        <w:rPr>
          <w:lang w:eastAsia="en-GB"/>
        </w:rPr>
        <w:t>errors,</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prints</w:t>
      </w:r>
      <w:r w:rsidR="00945AE6">
        <w:rPr>
          <w:lang w:eastAsia="en-GB"/>
        </w:rPr>
        <w:t xml:space="preserve"> </w:t>
      </w:r>
      <w:r w:rsidRPr="00D070DF">
        <w:rPr>
          <w:lang w:eastAsia="en-GB"/>
        </w:rPr>
        <w:t>a</w:t>
      </w:r>
      <w:r w:rsidR="00945AE6">
        <w:rPr>
          <w:lang w:eastAsia="en-GB"/>
        </w:rPr>
        <w:t xml:space="preserve"> </w:t>
      </w:r>
      <w:r w:rsidRPr="00D070DF">
        <w:rPr>
          <w:lang w:eastAsia="en-GB"/>
        </w:rPr>
        <w:t>message</w:t>
      </w:r>
      <w:r w:rsidR="00945AE6">
        <w:rPr>
          <w:lang w:eastAsia="en-GB"/>
        </w:rPr>
        <w:t xml:space="preserve"> </w:t>
      </w:r>
      <w:r w:rsidR="00FF277B" w:rsidRPr="00FF277B">
        <w:rPr>
          <w:rStyle w:val="CodeAnnotation"/>
        </w:rPr>
        <w:t>4</w:t>
      </w:r>
      <w:r w:rsidRPr="00D070DF">
        <w:rPr>
          <w:lang w:eastAsia="en-GB"/>
        </w:rPr>
        <w:t>.</w:t>
      </w:r>
      <w:r w:rsidR="00945AE6">
        <w:rPr>
          <w:lang w:eastAsia="en-GB"/>
        </w:rPr>
        <w:t xml:space="preserve"> </w:t>
      </w:r>
      <w:r w:rsidRPr="00D070DF">
        <w:rPr>
          <w:lang w:eastAsia="en-GB"/>
        </w:rPr>
        <w:t>We’ll</w:t>
      </w:r>
      <w:r w:rsidR="00945AE6">
        <w:rPr>
          <w:lang w:eastAsia="en-GB"/>
        </w:rPr>
        <w:t xml:space="preserve"> </w:t>
      </w:r>
      <w:r w:rsidRPr="00D070DF">
        <w:rPr>
          <w:lang w:eastAsia="en-GB"/>
        </w:rPr>
        <w:t>add</w:t>
      </w:r>
      <w:r w:rsidR="00945AE6">
        <w:rPr>
          <w:lang w:eastAsia="en-GB"/>
        </w:rPr>
        <w:t xml:space="preserve"> </w:t>
      </w:r>
      <w:r w:rsidRPr="00D070DF">
        <w:rPr>
          <w:lang w:eastAsia="en-GB"/>
        </w:rPr>
        <w:t>more</w:t>
      </w:r>
      <w:r w:rsidR="00945AE6">
        <w:rPr>
          <w:lang w:eastAsia="en-GB"/>
        </w:rPr>
        <w:t xml:space="preserve"> </w:t>
      </w:r>
      <w:r w:rsidRPr="00D070DF">
        <w:rPr>
          <w:lang w:eastAsia="en-GB"/>
        </w:rPr>
        <w:t>functionality</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success</w:t>
      </w:r>
      <w:r w:rsidR="00945AE6">
        <w:rPr>
          <w:lang w:eastAsia="en-GB"/>
        </w:rPr>
        <w:t xml:space="preserve"> </w:t>
      </w:r>
      <w:r w:rsidRPr="00D070DF">
        <w:rPr>
          <w:lang w:eastAsia="en-GB"/>
        </w:rPr>
        <w:t>case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next</w:t>
      </w:r>
      <w:r w:rsidR="00945AE6">
        <w:rPr>
          <w:lang w:eastAsia="en-GB"/>
        </w:rPr>
        <w:t xml:space="preserve"> </w:t>
      </w:r>
      <w:r w:rsidRPr="00D070DF">
        <w:rPr>
          <w:lang w:eastAsia="en-GB"/>
        </w:rPr>
        <w:t>listing.</w:t>
      </w:r>
      <w:r w:rsidR="00945AE6">
        <w:rPr>
          <w:lang w:eastAsia="en-GB"/>
        </w:rPr>
        <w:t xml:space="preserve"> </w:t>
      </w:r>
      <w:r w:rsidRPr="00D070DF">
        <w:rPr>
          <w:lang w:eastAsia="en-GB"/>
        </w:rPr>
        <w:t>The</w:t>
      </w:r>
      <w:r w:rsidR="00945AE6">
        <w:rPr>
          <w:lang w:eastAsia="en-GB"/>
        </w:rPr>
        <w:t xml:space="preserve"> </w:t>
      </w:r>
      <w:r w:rsidRPr="00D070DF">
        <w:rPr>
          <w:lang w:eastAsia="en-GB"/>
        </w:rPr>
        <w:t>reason</w:t>
      </w:r>
      <w:r w:rsidR="00945AE6">
        <w:rPr>
          <w:lang w:eastAsia="en-GB"/>
        </w:rPr>
        <w:t xml:space="preserve"> </w:t>
      </w:r>
      <w:r w:rsidRPr="00D070DF">
        <w:rPr>
          <w:lang w:eastAsia="en-GB"/>
        </w:rPr>
        <w:t>we</w:t>
      </w:r>
      <w:r w:rsidR="00945AE6">
        <w:rPr>
          <w:lang w:eastAsia="en-GB"/>
        </w:rPr>
        <w:t xml:space="preserve"> </w:t>
      </w:r>
      <w:r w:rsidRPr="00D070DF">
        <w:rPr>
          <w:lang w:eastAsia="en-GB"/>
        </w:rPr>
        <w:t>might</w:t>
      </w:r>
      <w:r w:rsidR="00945AE6">
        <w:rPr>
          <w:lang w:eastAsia="en-GB"/>
        </w:rPr>
        <w:t xml:space="preserve"> </w:t>
      </w:r>
      <w:r w:rsidRPr="00D070DF">
        <w:rPr>
          <w:lang w:eastAsia="en-GB"/>
        </w:rPr>
        <w:t>receive</w:t>
      </w:r>
      <w:r w:rsidR="00945AE6">
        <w:rPr>
          <w:lang w:eastAsia="en-GB"/>
        </w:rPr>
        <w:t xml:space="preserve"> </w:t>
      </w:r>
      <w:r w:rsidRPr="00D070DF">
        <w:rPr>
          <w:lang w:eastAsia="en-GB"/>
        </w:rPr>
        <w:t>errors</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62D8F">
        <w:rPr>
          <w:rStyle w:val="Literal"/>
        </w:rPr>
        <w:t>incoming</w:t>
      </w:r>
      <w:r w:rsidR="00945AE6">
        <w:rPr>
          <w:lang w:eastAsia="en-GB"/>
        </w:rPr>
        <w:t xml:space="preserve"> </w:t>
      </w:r>
      <w:r w:rsidRPr="00D070DF">
        <w:rPr>
          <w:lang w:eastAsia="en-GB"/>
        </w:rPr>
        <w:t>method</w:t>
      </w:r>
      <w:r w:rsidR="00945AE6">
        <w:rPr>
          <w:lang w:eastAsia="en-GB"/>
        </w:rPr>
        <w:t xml:space="preserve"> </w:t>
      </w:r>
      <w:r w:rsidRPr="00D070DF">
        <w:rPr>
          <w:lang w:eastAsia="en-GB"/>
        </w:rPr>
        <w:t>when</w:t>
      </w:r>
      <w:r w:rsidR="00945AE6">
        <w:rPr>
          <w:lang w:eastAsia="en-GB"/>
        </w:rPr>
        <w:t xml:space="preserve"> </w:t>
      </w:r>
      <w:r w:rsidRPr="00D070DF">
        <w:rPr>
          <w:lang w:eastAsia="en-GB"/>
        </w:rPr>
        <w:t>a</w:t>
      </w:r>
      <w:r w:rsidR="00945AE6">
        <w:rPr>
          <w:lang w:eastAsia="en-GB"/>
        </w:rPr>
        <w:t xml:space="preserve"> </w:t>
      </w:r>
      <w:r w:rsidRPr="00D070DF">
        <w:rPr>
          <w:lang w:eastAsia="en-GB"/>
        </w:rPr>
        <w:t>client</w:t>
      </w:r>
      <w:r w:rsidR="00945AE6">
        <w:rPr>
          <w:lang w:eastAsia="en-GB"/>
        </w:rPr>
        <w:t xml:space="preserve"> </w:t>
      </w:r>
      <w:r w:rsidRPr="00D070DF">
        <w:rPr>
          <w:lang w:eastAsia="en-GB"/>
        </w:rPr>
        <w:t>connects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is</w:t>
      </w:r>
      <w:r w:rsidR="00945AE6">
        <w:rPr>
          <w:lang w:eastAsia="en-GB"/>
        </w:rPr>
        <w:t xml:space="preserve"> </w:t>
      </w:r>
      <w:r w:rsidRPr="00D070DF">
        <w:rPr>
          <w:lang w:eastAsia="en-GB"/>
        </w:rPr>
        <w:t>that</w:t>
      </w:r>
      <w:r w:rsidR="00945AE6">
        <w:rPr>
          <w:lang w:eastAsia="en-GB"/>
        </w:rPr>
        <w:t xml:space="preserve"> </w:t>
      </w:r>
      <w:r w:rsidRPr="00D070DF">
        <w:rPr>
          <w:lang w:eastAsia="en-GB"/>
        </w:rPr>
        <w:t>we’re</w:t>
      </w:r>
      <w:r w:rsidR="00945AE6">
        <w:rPr>
          <w:lang w:eastAsia="en-GB"/>
        </w:rPr>
        <w:t xml:space="preserve"> </w:t>
      </w:r>
      <w:r w:rsidRPr="00D070DF">
        <w:rPr>
          <w:lang w:eastAsia="en-GB"/>
        </w:rPr>
        <w:t>not</w:t>
      </w:r>
      <w:r w:rsidR="00945AE6">
        <w:rPr>
          <w:lang w:eastAsia="en-GB"/>
        </w:rPr>
        <w:t xml:space="preserve"> </w:t>
      </w:r>
      <w:r w:rsidRPr="00D070DF">
        <w:rPr>
          <w:lang w:eastAsia="en-GB"/>
        </w:rPr>
        <w:t>actually</w:t>
      </w:r>
      <w:r w:rsidR="00945AE6">
        <w:rPr>
          <w:lang w:eastAsia="en-GB"/>
        </w:rPr>
        <w:t xml:space="preserve"> </w:t>
      </w:r>
      <w:r w:rsidRPr="00D070DF">
        <w:rPr>
          <w:lang w:eastAsia="en-GB"/>
        </w:rPr>
        <w:t>iterating</w:t>
      </w:r>
      <w:r w:rsidR="00945AE6">
        <w:rPr>
          <w:lang w:eastAsia="en-GB"/>
        </w:rPr>
        <w:t xml:space="preserve"> </w:t>
      </w:r>
      <w:r w:rsidRPr="00D070DF">
        <w:rPr>
          <w:lang w:eastAsia="en-GB"/>
        </w:rPr>
        <w:t>over</w:t>
      </w:r>
      <w:r w:rsidR="00945AE6">
        <w:rPr>
          <w:lang w:eastAsia="en-GB"/>
        </w:rPr>
        <w:t xml:space="preserve"> </w:t>
      </w:r>
      <w:r w:rsidRPr="00D070DF">
        <w:rPr>
          <w:lang w:eastAsia="en-GB"/>
        </w:rPr>
        <w:t>connections.</w:t>
      </w:r>
      <w:r w:rsidR="00945AE6">
        <w:rPr>
          <w:lang w:eastAsia="en-GB"/>
        </w:rPr>
        <w:t xml:space="preserve"> </w:t>
      </w:r>
      <w:r w:rsidRPr="00D070DF">
        <w:rPr>
          <w:lang w:eastAsia="en-GB"/>
        </w:rPr>
        <w:t>Instead,</w:t>
      </w:r>
      <w:r w:rsidR="00945AE6">
        <w:rPr>
          <w:lang w:eastAsia="en-GB"/>
        </w:rPr>
        <w:t xml:space="preserve"> </w:t>
      </w:r>
      <w:r w:rsidRPr="00D070DF">
        <w:rPr>
          <w:lang w:eastAsia="en-GB"/>
        </w:rPr>
        <w:t>we’re</w:t>
      </w:r>
      <w:r w:rsidR="00945AE6">
        <w:rPr>
          <w:lang w:eastAsia="en-GB"/>
        </w:rPr>
        <w:t xml:space="preserve"> </w:t>
      </w:r>
      <w:r w:rsidRPr="00D070DF">
        <w:rPr>
          <w:lang w:eastAsia="en-GB"/>
        </w:rPr>
        <w:t>iterating</w:t>
      </w:r>
      <w:r w:rsidR="00945AE6">
        <w:rPr>
          <w:lang w:eastAsia="en-GB"/>
        </w:rPr>
        <w:t xml:space="preserve"> </w:t>
      </w:r>
      <w:r w:rsidRPr="00D070DF">
        <w:rPr>
          <w:lang w:eastAsia="en-GB"/>
        </w:rPr>
        <w:t>over</w:t>
      </w:r>
      <w:r w:rsidR="00945AE6">
        <w:rPr>
          <w:lang w:eastAsia="en-GB"/>
        </w:rPr>
        <w:t xml:space="preserve"> </w:t>
      </w:r>
      <w:r w:rsidRPr="00D35EB9">
        <w:rPr>
          <w:rStyle w:val="Italic"/>
        </w:rPr>
        <w:t>connection</w:t>
      </w:r>
      <w:r w:rsidR="00945AE6" w:rsidRPr="00D35EB9">
        <w:rPr>
          <w:rStyle w:val="Italic"/>
        </w:rPr>
        <w:t xml:space="preserve"> </w:t>
      </w:r>
      <w:r w:rsidRPr="00D35EB9">
        <w:rPr>
          <w:rStyle w:val="Italic"/>
        </w:rPr>
        <w:t>attempts</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Pr="00D070DF">
        <w:rPr>
          <w:lang w:eastAsia="en-GB"/>
        </w:rPr>
        <w:t>might</w:t>
      </w:r>
      <w:r w:rsidR="00945AE6">
        <w:rPr>
          <w:lang w:eastAsia="en-GB"/>
        </w:rPr>
        <w:t xml:space="preserve"> </w:t>
      </w:r>
      <w:r w:rsidRPr="00D070DF">
        <w:rPr>
          <w:lang w:eastAsia="en-GB"/>
        </w:rPr>
        <w:t>not</w:t>
      </w:r>
      <w:r w:rsidR="00945AE6">
        <w:rPr>
          <w:lang w:eastAsia="en-GB"/>
        </w:rPr>
        <w:t xml:space="preserve"> </w:t>
      </w:r>
      <w:r w:rsidRPr="00D070DF">
        <w:rPr>
          <w:lang w:eastAsia="en-GB"/>
        </w:rPr>
        <w:t>be</w:t>
      </w:r>
      <w:r w:rsidR="00945AE6">
        <w:rPr>
          <w:lang w:eastAsia="en-GB"/>
        </w:rPr>
        <w:t xml:space="preserve"> </w:t>
      </w:r>
      <w:r w:rsidRPr="00D070DF">
        <w:rPr>
          <w:lang w:eastAsia="en-GB"/>
        </w:rPr>
        <w:t>successful</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reasons,</w:t>
      </w:r>
      <w:r w:rsidR="00945AE6">
        <w:rPr>
          <w:lang w:eastAsia="en-GB"/>
        </w:rPr>
        <w:t xml:space="preserve"> </w:t>
      </w:r>
      <w:r w:rsidRPr="00D070DF">
        <w:rPr>
          <w:lang w:eastAsia="en-GB"/>
        </w:rPr>
        <w:t>many</w:t>
      </w:r>
      <w:r w:rsidR="00945AE6">
        <w:rPr>
          <w:lang w:eastAsia="en-GB"/>
        </w:rPr>
        <w:t xml:space="preserve"> </w:t>
      </w:r>
      <w:r w:rsidRPr="00D070DF">
        <w:rPr>
          <w:lang w:eastAsia="en-GB"/>
        </w:rPr>
        <w:t>of</w:t>
      </w:r>
      <w:r w:rsidR="00945AE6">
        <w:rPr>
          <w:lang w:eastAsia="en-GB"/>
        </w:rPr>
        <w:t xml:space="preserve"> </w:t>
      </w:r>
      <w:r w:rsidRPr="00D070DF">
        <w:rPr>
          <w:lang w:eastAsia="en-GB"/>
        </w:rPr>
        <w:t>them</w:t>
      </w:r>
      <w:r w:rsidR="00945AE6">
        <w:rPr>
          <w:lang w:eastAsia="en-GB"/>
        </w:rPr>
        <w:t xml:space="preserve"> </w:t>
      </w:r>
      <w:r w:rsidRPr="00D070DF">
        <w:rPr>
          <w:lang w:eastAsia="en-GB"/>
        </w:rPr>
        <w:t>operating</w:t>
      </w:r>
      <w:r w:rsidR="00945AE6">
        <w:rPr>
          <w:lang w:eastAsia="en-GB"/>
        </w:rPr>
        <w:t xml:space="preserve"> </w:t>
      </w:r>
      <w:r w:rsidRPr="00D070DF">
        <w:rPr>
          <w:lang w:eastAsia="en-GB"/>
        </w:rPr>
        <w:t>system</w:t>
      </w:r>
      <w:r w:rsidR="00945AE6">
        <w:rPr>
          <w:lang w:eastAsia="en-GB"/>
        </w:rPr>
        <w:t xml:space="preserve"> </w:t>
      </w:r>
      <w:r w:rsidRPr="00D070DF">
        <w:rPr>
          <w:lang w:eastAsia="en-GB"/>
        </w:rPr>
        <w:t>specific.</w:t>
      </w:r>
      <w:r w:rsidR="00945AE6">
        <w:rPr>
          <w:lang w:eastAsia="en-GB"/>
        </w:rPr>
        <w:t xml:space="preserve"> </w:t>
      </w:r>
      <w:r w:rsidRPr="00D070DF">
        <w:rPr>
          <w:lang w:eastAsia="en-GB"/>
        </w:rPr>
        <w:t>For</w:t>
      </w:r>
      <w:r w:rsidR="00945AE6">
        <w:rPr>
          <w:lang w:eastAsia="en-GB"/>
        </w:rPr>
        <w:t xml:space="preserve"> </w:t>
      </w:r>
      <w:r w:rsidRPr="00D070DF">
        <w:rPr>
          <w:lang w:eastAsia="en-GB"/>
        </w:rPr>
        <w:t>example,</w:t>
      </w:r>
      <w:r w:rsidR="00945AE6">
        <w:rPr>
          <w:lang w:eastAsia="en-GB"/>
        </w:rPr>
        <w:t xml:space="preserve"> </w:t>
      </w:r>
      <w:r w:rsidRPr="00D070DF">
        <w:rPr>
          <w:lang w:eastAsia="en-GB"/>
        </w:rPr>
        <w:t>many</w:t>
      </w:r>
      <w:r w:rsidR="00945AE6">
        <w:rPr>
          <w:lang w:eastAsia="en-GB"/>
        </w:rPr>
        <w:t xml:space="preserve"> </w:t>
      </w:r>
      <w:r w:rsidRPr="00D070DF">
        <w:rPr>
          <w:lang w:eastAsia="en-GB"/>
        </w:rPr>
        <w:t>operating</w:t>
      </w:r>
      <w:r w:rsidR="00945AE6">
        <w:rPr>
          <w:lang w:eastAsia="en-GB"/>
        </w:rPr>
        <w:t xml:space="preserve"> </w:t>
      </w:r>
      <w:r w:rsidRPr="00D070DF">
        <w:rPr>
          <w:lang w:eastAsia="en-GB"/>
        </w:rPr>
        <w:t>systems</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limit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simultaneous</w:t>
      </w:r>
      <w:r w:rsidR="00945AE6">
        <w:rPr>
          <w:lang w:eastAsia="en-GB"/>
        </w:rPr>
        <w:t xml:space="preserve"> </w:t>
      </w:r>
      <w:r w:rsidRPr="00D070DF">
        <w:rPr>
          <w:lang w:eastAsia="en-GB"/>
        </w:rPr>
        <w:t>open</w:t>
      </w:r>
      <w:r w:rsidR="00945AE6">
        <w:rPr>
          <w:lang w:eastAsia="en-GB"/>
        </w:rPr>
        <w:t xml:space="preserve"> </w:t>
      </w:r>
      <w:r w:rsidRPr="00D070DF">
        <w:rPr>
          <w:lang w:eastAsia="en-GB"/>
        </w:rPr>
        <w:t>connections</w:t>
      </w:r>
      <w:r w:rsidR="00945AE6">
        <w:rPr>
          <w:lang w:eastAsia="en-GB"/>
        </w:rPr>
        <w:t xml:space="preserve"> </w:t>
      </w:r>
      <w:r w:rsidRPr="00D070DF">
        <w:rPr>
          <w:lang w:eastAsia="en-GB"/>
        </w:rPr>
        <w:t>they</w:t>
      </w:r>
      <w:r w:rsidR="00945AE6">
        <w:rPr>
          <w:lang w:eastAsia="en-GB"/>
        </w:rPr>
        <w:t xml:space="preserve"> </w:t>
      </w:r>
      <w:r w:rsidRPr="00D070DF">
        <w:rPr>
          <w:lang w:eastAsia="en-GB"/>
        </w:rPr>
        <w:t>can</w:t>
      </w:r>
      <w:r w:rsidR="00945AE6">
        <w:rPr>
          <w:lang w:eastAsia="en-GB"/>
        </w:rPr>
        <w:t xml:space="preserve"> </w:t>
      </w:r>
      <w:r w:rsidRPr="00D070DF">
        <w:rPr>
          <w:lang w:eastAsia="en-GB"/>
        </w:rPr>
        <w:t>support;</w:t>
      </w:r>
      <w:r w:rsidR="00945AE6">
        <w:rPr>
          <w:lang w:eastAsia="en-GB"/>
        </w:rPr>
        <w:t xml:space="preserve"> </w:t>
      </w:r>
      <w:r w:rsidRPr="00D070DF">
        <w:rPr>
          <w:lang w:eastAsia="en-GB"/>
        </w:rPr>
        <w:t>new</w:t>
      </w:r>
      <w:r w:rsidR="00945AE6">
        <w:rPr>
          <w:lang w:eastAsia="en-GB"/>
        </w:rPr>
        <w:t xml:space="preserve"> </w:t>
      </w:r>
      <w:r w:rsidRPr="00D070DF">
        <w:rPr>
          <w:lang w:eastAsia="en-GB"/>
        </w:rPr>
        <w:t>connection</w:t>
      </w:r>
      <w:r w:rsidR="00945AE6">
        <w:rPr>
          <w:lang w:eastAsia="en-GB"/>
        </w:rPr>
        <w:t xml:space="preserve"> </w:t>
      </w:r>
      <w:r w:rsidRPr="00D070DF">
        <w:rPr>
          <w:lang w:eastAsia="en-GB"/>
        </w:rPr>
        <w:t>attempts</w:t>
      </w:r>
      <w:r w:rsidR="00945AE6">
        <w:rPr>
          <w:lang w:eastAsia="en-GB"/>
        </w:rPr>
        <w:t xml:space="preserve"> </w:t>
      </w:r>
      <w:r w:rsidRPr="00D070DF">
        <w:rPr>
          <w:lang w:eastAsia="en-GB"/>
        </w:rPr>
        <w:t>beyond</w:t>
      </w:r>
      <w:r w:rsidR="00945AE6">
        <w:rPr>
          <w:lang w:eastAsia="en-GB"/>
        </w:rPr>
        <w:t xml:space="preserve"> </w:t>
      </w:r>
      <w:r w:rsidRPr="00D070DF">
        <w:rPr>
          <w:lang w:eastAsia="en-GB"/>
        </w:rPr>
        <w:t>that</w:t>
      </w:r>
      <w:r w:rsidR="00945AE6">
        <w:rPr>
          <w:lang w:eastAsia="en-GB"/>
        </w:rPr>
        <w:t xml:space="preserve"> </w:t>
      </w:r>
      <w:r w:rsidRPr="00D070DF">
        <w:rPr>
          <w:lang w:eastAsia="en-GB"/>
        </w:rPr>
        <w:t>number</w:t>
      </w:r>
      <w:r w:rsidR="00945AE6">
        <w:rPr>
          <w:lang w:eastAsia="en-GB"/>
        </w:rPr>
        <w:t xml:space="preserve"> </w:t>
      </w:r>
      <w:r w:rsidRPr="00D070DF">
        <w:rPr>
          <w:lang w:eastAsia="en-GB"/>
        </w:rPr>
        <w:t>will</w:t>
      </w:r>
      <w:r w:rsidR="00945AE6">
        <w:rPr>
          <w:lang w:eastAsia="en-GB"/>
        </w:rPr>
        <w:t xml:space="preserve"> </w:t>
      </w:r>
      <w:r w:rsidRPr="00D070DF">
        <w:rPr>
          <w:lang w:eastAsia="en-GB"/>
        </w:rPr>
        <w:t>produce</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until</w:t>
      </w:r>
      <w:r w:rsidR="00945AE6">
        <w:rPr>
          <w:lang w:eastAsia="en-GB"/>
        </w:rPr>
        <w:t xml:space="preserve"> </w:t>
      </w:r>
      <w:r w:rsidRPr="00D070DF">
        <w:rPr>
          <w:lang w:eastAsia="en-GB"/>
        </w:rPr>
        <w:t>some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open</w:t>
      </w:r>
      <w:r w:rsidR="00945AE6">
        <w:rPr>
          <w:lang w:eastAsia="en-GB"/>
        </w:rPr>
        <w:t xml:space="preserve"> </w:t>
      </w:r>
      <w:r w:rsidRPr="00D070DF">
        <w:rPr>
          <w:lang w:eastAsia="en-GB"/>
        </w:rPr>
        <w:t>connections</w:t>
      </w:r>
      <w:r w:rsidR="00945AE6">
        <w:rPr>
          <w:lang w:eastAsia="en-GB"/>
        </w:rPr>
        <w:t xml:space="preserve"> </w:t>
      </w:r>
      <w:r w:rsidRPr="00D070DF">
        <w:rPr>
          <w:lang w:eastAsia="en-GB"/>
        </w:rPr>
        <w:t>are</w:t>
      </w:r>
      <w:r w:rsidR="00945AE6">
        <w:rPr>
          <w:lang w:eastAsia="en-GB"/>
        </w:rPr>
        <w:t xml:space="preserve"> </w:t>
      </w:r>
      <w:r w:rsidRPr="00D070DF">
        <w:rPr>
          <w:lang w:eastAsia="en-GB"/>
        </w:rPr>
        <w:t>closed.</w:t>
      </w:r>
    </w:p>
    <w:p w14:paraId="4521DADF" w14:textId="2092A39B"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try</w:t>
      </w:r>
      <w:r w:rsidR="00945AE6">
        <w:rPr>
          <w:lang w:eastAsia="en-GB"/>
        </w:rPr>
        <w:t xml:space="preserve"> </w:t>
      </w:r>
      <w:r w:rsidRPr="00D070DF">
        <w:rPr>
          <w:lang w:eastAsia="en-GB"/>
        </w:rPr>
        <w:t>running</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Invoke</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terminal</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load</w:t>
      </w:r>
      <w:r w:rsidR="00945AE6">
        <w:rPr>
          <w:lang w:eastAsia="en-GB"/>
        </w:rPr>
        <w:t xml:space="preserve"> </w:t>
      </w:r>
      <w:r w:rsidRPr="00D35EB9">
        <w:rPr>
          <w:rStyle w:val="Italic"/>
        </w:rPr>
        <w:t>127.0.0.1:7878</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web</w:t>
      </w:r>
      <w:r w:rsidR="00945AE6">
        <w:rPr>
          <w:lang w:eastAsia="en-GB"/>
        </w:rPr>
        <w:t xml:space="preserve"> </w:t>
      </w:r>
      <w:r w:rsidRPr="00D070DF">
        <w:rPr>
          <w:lang w:eastAsia="en-GB"/>
        </w:rPr>
        <w:t>browser.</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should</w:t>
      </w:r>
      <w:r w:rsidR="00945AE6">
        <w:rPr>
          <w:lang w:eastAsia="en-GB"/>
        </w:rPr>
        <w:t xml:space="preserve"> </w:t>
      </w:r>
      <w:r w:rsidRPr="00D070DF">
        <w:rPr>
          <w:lang w:eastAsia="en-GB"/>
        </w:rPr>
        <w:t>show</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message</w:t>
      </w:r>
      <w:r w:rsidR="00945AE6">
        <w:rPr>
          <w:lang w:eastAsia="en-GB"/>
        </w:rPr>
        <w:t xml:space="preserve"> </w:t>
      </w:r>
      <w:r w:rsidRPr="00D070DF">
        <w:rPr>
          <w:lang w:eastAsia="en-GB"/>
        </w:rPr>
        <w:t>like</w:t>
      </w:r>
      <w:r w:rsidR="00945AE6">
        <w:rPr>
          <w:lang w:eastAsia="en-GB"/>
        </w:rPr>
        <w:t xml:space="preserve"> </w:t>
      </w:r>
      <w:r w:rsidRPr="00D070DF">
        <w:rPr>
          <w:lang w:eastAsia="en-GB"/>
        </w:rPr>
        <w:t>“Connection</w:t>
      </w:r>
      <w:r w:rsidR="00945AE6">
        <w:rPr>
          <w:lang w:eastAsia="en-GB"/>
        </w:rPr>
        <w:t xml:space="preserve"> </w:t>
      </w:r>
      <w:r w:rsidRPr="00D070DF">
        <w:rPr>
          <w:lang w:eastAsia="en-GB"/>
        </w:rPr>
        <w:t>reset”</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isn’t</w:t>
      </w:r>
      <w:r w:rsidR="00945AE6">
        <w:rPr>
          <w:lang w:eastAsia="en-GB"/>
        </w:rPr>
        <w:t xml:space="preserve"> </w:t>
      </w:r>
      <w:r w:rsidRPr="00D070DF">
        <w:rPr>
          <w:lang w:eastAsia="en-GB"/>
        </w:rPr>
        <w:t>currently</w:t>
      </w:r>
      <w:r w:rsidR="00945AE6">
        <w:rPr>
          <w:lang w:eastAsia="en-GB"/>
        </w:rPr>
        <w:t xml:space="preserve"> </w:t>
      </w:r>
      <w:r w:rsidRPr="00D070DF">
        <w:rPr>
          <w:lang w:eastAsia="en-GB"/>
        </w:rPr>
        <w:t>sending</w:t>
      </w:r>
      <w:r w:rsidR="00945AE6">
        <w:rPr>
          <w:lang w:eastAsia="en-GB"/>
        </w:rPr>
        <w:t xml:space="preserve"> </w:t>
      </w:r>
      <w:r w:rsidRPr="00D070DF">
        <w:rPr>
          <w:lang w:eastAsia="en-GB"/>
        </w:rPr>
        <w:t>back</w:t>
      </w:r>
      <w:r w:rsidR="00945AE6">
        <w:rPr>
          <w:lang w:eastAsia="en-GB"/>
        </w:rPr>
        <w:t xml:space="preserve"> </w:t>
      </w:r>
      <w:r w:rsidRPr="00D070DF">
        <w:rPr>
          <w:lang w:eastAsia="en-GB"/>
        </w:rPr>
        <w:t>any</w:t>
      </w:r>
      <w:r w:rsidR="00945AE6">
        <w:rPr>
          <w:lang w:eastAsia="en-GB"/>
        </w:rPr>
        <w:t xml:space="preserve"> </w:t>
      </w:r>
      <w:r w:rsidRPr="00D070DF">
        <w:rPr>
          <w:lang w:eastAsia="en-GB"/>
        </w:rPr>
        <w:t>data.</w:t>
      </w:r>
      <w:r w:rsidR="00945AE6">
        <w:rPr>
          <w:lang w:eastAsia="en-GB"/>
        </w:rPr>
        <w:t xml:space="preserve"> </w:t>
      </w:r>
      <w:r w:rsidRPr="00D070DF">
        <w:rPr>
          <w:lang w:eastAsia="en-GB"/>
        </w:rPr>
        <w:t>But</w:t>
      </w:r>
      <w:r w:rsidR="00945AE6">
        <w:rPr>
          <w:lang w:eastAsia="en-GB"/>
        </w:rPr>
        <w:t xml:space="preserve"> </w:t>
      </w:r>
      <w:r w:rsidRPr="00D070DF">
        <w:rPr>
          <w:lang w:eastAsia="en-GB"/>
        </w:rPr>
        <w:t>when</w:t>
      </w:r>
      <w:r w:rsidR="00945AE6">
        <w:rPr>
          <w:lang w:eastAsia="en-GB"/>
        </w:rPr>
        <w:t xml:space="preserve"> </w:t>
      </w:r>
      <w:r w:rsidRPr="00D070DF">
        <w:rPr>
          <w:lang w:eastAsia="en-GB"/>
        </w:rPr>
        <w:t>you</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your</w:t>
      </w:r>
      <w:r w:rsidR="00945AE6">
        <w:rPr>
          <w:lang w:eastAsia="en-GB"/>
        </w:rPr>
        <w:t xml:space="preserve"> </w:t>
      </w:r>
      <w:r w:rsidRPr="00D070DF">
        <w:rPr>
          <w:lang w:eastAsia="en-GB"/>
        </w:rPr>
        <w:t>terminal,</w:t>
      </w:r>
      <w:r w:rsidR="00945AE6">
        <w:rPr>
          <w:lang w:eastAsia="en-GB"/>
        </w:rPr>
        <w:t xml:space="preserve"> </w:t>
      </w:r>
      <w:r w:rsidRPr="00D070DF">
        <w:rPr>
          <w:lang w:eastAsia="en-GB"/>
        </w:rPr>
        <w:t>you</w:t>
      </w:r>
      <w:r w:rsidR="00945AE6">
        <w:rPr>
          <w:lang w:eastAsia="en-GB"/>
        </w:rPr>
        <w:t xml:space="preserve"> </w:t>
      </w:r>
      <w:r w:rsidRPr="00D070DF">
        <w:rPr>
          <w:lang w:eastAsia="en-GB"/>
        </w:rPr>
        <w:t>should</w:t>
      </w:r>
      <w:r w:rsidR="00945AE6">
        <w:rPr>
          <w:lang w:eastAsia="en-GB"/>
        </w:rPr>
        <w:t xml:space="preserve"> </w:t>
      </w:r>
      <w:r w:rsidRPr="00D070DF">
        <w:rPr>
          <w:lang w:eastAsia="en-GB"/>
        </w:rPr>
        <w:t>see</w:t>
      </w:r>
      <w:r w:rsidR="00945AE6">
        <w:rPr>
          <w:lang w:eastAsia="en-GB"/>
        </w:rPr>
        <w:t xml:space="preserve"> </w:t>
      </w:r>
      <w:r w:rsidRPr="00D070DF">
        <w:rPr>
          <w:lang w:eastAsia="en-GB"/>
        </w:rPr>
        <w:t>several</w:t>
      </w:r>
      <w:r w:rsidR="00945AE6">
        <w:rPr>
          <w:lang w:eastAsia="en-GB"/>
        </w:rPr>
        <w:t xml:space="preserve"> </w:t>
      </w:r>
      <w:r w:rsidRPr="00D070DF">
        <w:rPr>
          <w:lang w:eastAsia="en-GB"/>
        </w:rPr>
        <w:t>messages</w:t>
      </w:r>
      <w:r w:rsidR="00945AE6">
        <w:rPr>
          <w:lang w:eastAsia="en-GB"/>
        </w:rPr>
        <w:t xml:space="preserve"> </w:t>
      </w:r>
      <w:r w:rsidRPr="00D070DF">
        <w:rPr>
          <w:lang w:eastAsia="en-GB"/>
        </w:rPr>
        <w:t>that</w:t>
      </w:r>
      <w:r w:rsidR="00945AE6">
        <w:rPr>
          <w:lang w:eastAsia="en-GB"/>
        </w:rPr>
        <w:t xml:space="preserve"> </w:t>
      </w:r>
      <w:r w:rsidRPr="00D070DF">
        <w:rPr>
          <w:lang w:eastAsia="en-GB"/>
        </w:rPr>
        <w:t>were</w:t>
      </w:r>
      <w:r w:rsidR="00945AE6">
        <w:rPr>
          <w:lang w:eastAsia="en-GB"/>
        </w:rPr>
        <w:t xml:space="preserve"> </w:t>
      </w:r>
      <w:r w:rsidRPr="00D070DF">
        <w:rPr>
          <w:lang w:eastAsia="en-GB"/>
        </w:rPr>
        <w:t>printed</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connected</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p>
    <w:p w14:paraId="3ED67D38" w14:textId="46713CEC" w:rsidR="00D070DF" w:rsidRPr="00D35EB9" w:rsidRDefault="00945AE6" w:rsidP="00D62D8F">
      <w:pPr>
        <w:pStyle w:val="Code"/>
      </w:pPr>
      <w:r w:rsidRPr="00D35EB9">
        <w:t xml:space="preserve">     </w:t>
      </w:r>
      <w:r w:rsidR="00D070DF" w:rsidRPr="00D35EB9">
        <w:t>Running</w:t>
      </w:r>
      <w:r w:rsidRPr="00D35EB9">
        <w:t xml:space="preserve"> </w:t>
      </w:r>
      <w:r w:rsidR="00D070DF" w:rsidRPr="00D35EB9">
        <w:t>`target/debug/hello`</w:t>
      </w:r>
    </w:p>
    <w:p w14:paraId="458EAFE0" w14:textId="4D616E77" w:rsidR="00D070DF" w:rsidRPr="00D35EB9" w:rsidRDefault="00D070DF" w:rsidP="00D62D8F">
      <w:pPr>
        <w:pStyle w:val="Code"/>
      </w:pPr>
      <w:r w:rsidRPr="00D35EB9">
        <w:t>Connection</w:t>
      </w:r>
      <w:r w:rsidR="00945AE6" w:rsidRPr="00D35EB9">
        <w:t xml:space="preserve"> </w:t>
      </w:r>
      <w:r w:rsidRPr="00D35EB9">
        <w:t>established!</w:t>
      </w:r>
    </w:p>
    <w:p w14:paraId="0DFDF8BF" w14:textId="463A9149" w:rsidR="00D070DF" w:rsidRPr="00D35EB9" w:rsidRDefault="00D070DF" w:rsidP="00D62D8F">
      <w:pPr>
        <w:pStyle w:val="Code"/>
      </w:pPr>
      <w:r w:rsidRPr="00D35EB9">
        <w:t>Connection</w:t>
      </w:r>
      <w:r w:rsidR="00945AE6" w:rsidRPr="00D35EB9">
        <w:t xml:space="preserve"> </w:t>
      </w:r>
      <w:r w:rsidRPr="00D35EB9">
        <w:t>established!</w:t>
      </w:r>
    </w:p>
    <w:p w14:paraId="633C7F17" w14:textId="0ABE165B" w:rsidR="00D070DF" w:rsidRPr="00D35EB9" w:rsidRDefault="00D070DF" w:rsidP="00D62D8F">
      <w:pPr>
        <w:pStyle w:val="Code"/>
      </w:pPr>
      <w:r w:rsidRPr="00D35EB9">
        <w:t>Connection</w:t>
      </w:r>
      <w:r w:rsidR="00945AE6" w:rsidRPr="00D35EB9">
        <w:t xml:space="preserve"> </w:t>
      </w:r>
      <w:r w:rsidRPr="00D35EB9">
        <w:t>established!</w:t>
      </w:r>
    </w:p>
    <w:p w14:paraId="22E48F0B" w14:textId="349B32DF" w:rsidR="00D070DF" w:rsidRPr="00D070DF" w:rsidRDefault="00D070DF" w:rsidP="00945AE6">
      <w:pPr>
        <w:pStyle w:val="Body"/>
        <w:rPr>
          <w:lang w:eastAsia="en-GB"/>
        </w:rPr>
      </w:pPr>
      <w:r w:rsidRPr="00D070DF">
        <w:rPr>
          <w:lang w:eastAsia="en-GB"/>
        </w:rPr>
        <w:t>Sometimes</w:t>
      </w:r>
      <w:r w:rsidR="00945AE6">
        <w:rPr>
          <w:lang w:eastAsia="en-GB"/>
        </w:rPr>
        <w:t xml:space="preserve"> </w:t>
      </w:r>
      <w:r w:rsidRPr="00D070DF">
        <w:rPr>
          <w:lang w:eastAsia="en-GB"/>
        </w:rPr>
        <w:t>you’ll</w:t>
      </w:r>
      <w:r w:rsidR="00945AE6">
        <w:rPr>
          <w:lang w:eastAsia="en-GB"/>
        </w:rPr>
        <w:t xml:space="preserve"> </w:t>
      </w:r>
      <w:r w:rsidRPr="00D070DF">
        <w:rPr>
          <w:lang w:eastAsia="en-GB"/>
        </w:rPr>
        <w:t>see</w:t>
      </w:r>
      <w:r w:rsidR="00945AE6">
        <w:rPr>
          <w:lang w:eastAsia="en-GB"/>
        </w:rPr>
        <w:t xml:space="preserve"> </w:t>
      </w:r>
      <w:r w:rsidRPr="00D070DF">
        <w:rPr>
          <w:lang w:eastAsia="en-GB"/>
        </w:rPr>
        <w:t>multiple</w:t>
      </w:r>
      <w:r w:rsidR="00945AE6">
        <w:rPr>
          <w:lang w:eastAsia="en-GB"/>
        </w:rPr>
        <w:t xml:space="preserve"> </w:t>
      </w:r>
      <w:r w:rsidRPr="00D070DF">
        <w:rPr>
          <w:lang w:eastAsia="en-GB"/>
        </w:rPr>
        <w:t>messages</w:t>
      </w:r>
      <w:r w:rsidR="00945AE6">
        <w:rPr>
          <w:lang w:eastAsia="en-GB"/>
        </w:rPr>
        <w:t xml:space="preserve"> </w:t>
      </w:r>
      <w:r w:rsidRPr="00D070DF">
        <w:rPr>
          <w:lang w:eastAsia="en-GB"/>
        </w:rPr>
        <w:t>printed</w:t>
      </w:r>
      <w:r w:rsidR="00945AE6">
        <w:rPr>
          <w:lang w:eastAsia="en-GB"/>
        </w:rPr>
        <w:t xml:space="preserve"> </w:t>
      </w:r>
      <w:r w:rsidRPr="00D070DF">
        <w:rPr>
          <w:lang w:eastAsia="en-GB"/>
        </w:rPr>
        <w:t>for</w:t>
      </w:r>
      <w:r w:rsidR="00945AE6">
        <w:rPr>
          <w:lang w:eastAsia="en-GB"/>
        </w:rPr>
        <w:t xml:space="preserve"> </w:t>
      </w:r>
      <w:r w:rsidRPr="00D070DF">
        <w:rPr>
          <w:lang w:eastAsia="en-GB"/>
        </w:rPr>
        <w:t>one</w:t>
      </w:r>
      <w:r w:rsidR="00945AE6">
        <w:rPr>
          <w:lang w:eastAsia="en-GB"/>
        </w:rPr>
        <w:t xml:space="preserve"> </w:t>
      </w:r>
      <w:r w:rsidRPr="00D070DF">
        <w:rPr>
          <w:lang w:eastAsia="en-GB"/>
        </w:rPr>
        <w:t>browser</w:t>
      </w:r>
      <w:r w:rsidR="00945AE6">
        <w:rPr>
          <w:lang w:eastAsia="en-GB"/>
        </w:rPr>
        <w:t xml:space="preserve"> </w:t>
      </w:r>
      <w:r w:rsidRPr="00D070DF">
        <w:rPr>
          <w:lang w:eastAsia="en-GB"/>
        </w:rPr>
        <w:t>request;</w:t>
      </w:r>
      <w:r w:rsidR="00945AE6">
        <w:rPr>
          <w:lang w:eastAsia="en-GB"/>
        </w:rPr>
        <w:t xml:space="preserve"> </w:t>
      </w:r>
      <w:r w:rsidRPr="00D070DF">
        <w:rPr>
          <w:lang w:eastAsia="en-GB"/>
        </w:rPr>
        <w:t>the</w:t>
      </w:r>
      <w:r w:rsidR="00945AE6">
        <w:rPr>
          <w:lang w:eastAsia="en-GB"/>
        </w:rPr>
        <w:t xml:space="preserve"> </w:t>
      </w:r>
      <w:r w:rsidRPr="00D070DF">
        <w:rPr>
          <w:lang w:eastAsia="en-GB"/>
        </w:rPr>
        <w:t>reason</w:t>
      </w:r>
      <w:r w:rsidR="00945AE6">
        <w:rPr>
          <w:lang w:eastAsia="en-GB"/>
        </w:rPr>
        <w:t xml:space="preserve"> </w:t>
      </w:r>
      <w:r w:rsidRPr="00D070DF">
        <w:rPr>
          <w:lang w:eastAsia="en-GB"/>
        </w:rPr>
        <w:t>might</w:t>
      </w:r>
      <w:r w:rsidR="00945AE6">
        <w:rPr>
          <w:lang w:eastAsia="en-GB"/>
        </w:rPr>
        <w:t xml:space="preserve"> </w:t>
      </w:r>
      <w:r w:rsidRPr="00D070DF">
        <w:rPr>
          <w:lang w:eastAsia="en-GB"/>
        </w:rPr>
        <w:t>be</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making</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page</w:t>
      </w:r>
      <w:r w:rsidR="00945AE6">
        <w:rPr>
          <w:lang w:eastAsia="en-GB"/>
        </w:rPr>
        <w:t xml:space="preserve"> </w:t>
      </w:r>
      <w:r w:rsidRPr="00D070DF">
        <w:rPr>
          <w:lang w:eastAsia="en-GB"/>
        </w:rPr>
        <w:t>as</w:t>
      </w:r>
      <w:r w:rsidR="00945AE6">
        <w:rPr>
          <w:lang w:eastAsia="en-GB"/>
        </w:rPr>
        <w:t xml:space="preserve"> </w:t>
      </w:r>
      <w:r w:rsidRPr="00D070DF">
        <w:rPr>
          <w:lang w:eastAsia="en-GB"/>
        </w:rPr>
        <w:t>well</w:t>
      </w:r>
      <w:r w:rsidR="00945AE6">
        <w:rPr>
          <w:lang w:eastAsia="en-GB"/>
        </w:rPr>
        <w:t xml:space="preserve"> </w:t>
      </w:r>
      <w:r w:rsidRPr="00D070DF">
        <w:rPr>
          <w:lang w:eastAsia="en-GB"/>
        </w:rPr>
        <w:t>as</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for</w:t>
      </w:r>
      <w:r w:rsidR="00945AE6">
        <w:rPr>
          <w:lang w:eastAsia="en-GB"/>
        </w:rPr>
        <w:t xml:space="preserve"> </w:t>
      </w:r>
      <w:r w:rsidRPr="00D070DF">
        <w:rPr>
          <w:lang w:eastAsia="en-GB"/>
        </w:rPr>
        <w:t>other</w:t>
      </w:r>
      <w:r w:rsidR="00945AE6">
        <w:rPr>
          <w:lang w:eastAsia="en-GB"/>
        </w:rPr>
        <w:t xml:space="preserve"> </w:t>
      </w:r>
      <w:r w:rsidRPr="00D070DF">
        <w:rPr>
          <w:lang w:eastAsia="en-GB"/>
        </w:rPr>
        <w:t>resources,</w:t>
      </w:r>
      <w:r w:rsidR="00945AE6">
        <w:rPr>
          <w:lang w:eastAsia="en-GB"/>
        </w:rPr>
        <w:t xml:space="preserve"> </w:t>
      </w:r>
      <w:r w:rsidRPr="00D070DF">
        <w:rPr>
          <w:lang w:eastAsia="en-GB"/>
        </w:rPr>
        <w:t>like</w:t>
      </w:r>
      <w:r w:rsidR="00945AE6">
        <w:rPr>
          <w:lang w:eastAsia="en-GB"/>
        </w:rPr>
        <w:t xml:space="preserve"> </w:t>
      </w:r>
      <w:r w:rsidRPr="00D070DF">
        <w:rPr>
          <w:lang w:eastAsia="en-GB"/>
        </w:rPr>
        <w:t>the</w:t>
      </w:r>
      <w:r w:rsidR="00945AE6">
        <w:rPr>
          <w:lang w:eastAsia="en-GB"/>
        </w:rPr>
        <w:t xml:space="preserve"> </w:t>
      </w:r>
      <w:r w:rsidRPr="00D35EB9">
        <w:rPr>
          <w:rStyle w:val="Italic"/>
        </w:rPr>
        <w:t>favicon.ico</w:t>
      </w:r>
      <w:r w:rsidR="00945AE6">
        <w:rPr>
          <w:lang w:eastAsia="en-GB"/>
        </w:rPr>
        <w:t xml:space="preserve"> </w:t>
      </w:r>
      <w:r w:rsidRPr="00D070DF">
        <w:rPr>
          <w:lang w:eastAsia="en-GB"/>
        </w:rPr>
        <w:t>icon</w:t>
      </w:r>
      <w:r w:rsidR="00945AE6">
        <w:rPr>
          <w:lang w:eastAsia="en-GB"/>
        </w:rPr>
        <w:t xml:space="preserve"> </w:t>
      </w:r>
      <w:r w:rsidRPr="00D070DF">
        <w:rPr>
          <w:lang w:eastAsia="en-GB"/>
        </w:rPr>
        <w:t>that</w:t>
      </w:r>
      <w:r w:rsidR="00945AE6">
        <w:rPr>
          <w:lang w:eastAsia="en-GB"/>
        </w:rPr>
        <w:t xml:space="preserve"> </w:t>
      </w:r>
      <w:r w:rsidRPr="00D070DF">
        <w:rPr>
          <w:lang w:eastAsia="en-GB"/>
        </w:rPr>
        <w:t>appears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tab.</w:t>
      </w:r>
    </w:p>
    <w:p w14:paraId="35504BE0" w14:textId="72C42B4F" w:rsidR="00D070DF" w:rsidRPr="00D070DF" w:rsidRDefault="00D070DF" w:rsidP="00945AE6">
      <w:pPr>
        <w:pStyle w:val="Body"/>
        <w:rPr>
          <w:lang w:eastAsia="en-GB"/>
        </w:rPr>
      </w:pPr>
      <w:r w:rsidRPr="00D070DF">
        <w:rPr>
          <w:lang w:eastAsia="en-GB"/>
        </w:rPr>
        <w:t>It</w:t>
      </w:r>
      <w:r w:rsidR="00945AE6">
        <w:rPr>
          <w:lang w:eastAsia="en-GB"/>
        </w:rPr>
        <w:t xml:space="preserve"> </w:t>
      </w:r>
      <w:r w:rsidRPr="00D070DF">
        <w:rPr>
          <w:lang w:eastAsia="en-GB"/>
        </w:rPr>
        <w:t>could</w:t>
      </w:r>
      <w:r w:rsidR="00945AE6">
        <w:rPr>
          <w:lang w:eastAsia="en-GB"/>
        </w:rPr>
        <w:t xml:space="preserve"> </w:t>
      </w:r>
      <w:r w:rsidRPr="00D070DF">
        <w:rPr>
          <w:lang w:eastAsia="en-GB"/>
        </w:rPr>
        <w:t>also</w:t>
      </w:r>
      <w:r w:rsidR="00945AE6">
        <w:rPr>
          <w:lang w:eastAsia="en-GB"/>
        </w:rPr>
        <w:t xml:space="preserve"> </w:t>
      </w:r>
      <w:r w:rsidRPr="00D070DF">
        <w:rPr>
          <w:lang w:eastAsia="en-GB"/>
        </w:rPr>
        <w:t>be</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connect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multiple</w:t>
      </w:r>
      <w:r w:rsidR="00945AE6">
        <w:rPr>
          <w:lang w:eastAsia="en-GB"/>
        </w:rPr>
        <w:t xml:space="preserve"> </w:t>
      </w:r>
      <w:r w:rsidRPr="00D070DF">
        <w:rPr>
          <w:lang w:eastAsia="en-GB"/>
        </w:rPr>
        <w:t>times</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isn’t</w:t>
      </w:r>
      <w:r w:rsidR="00945AE6">
        <w:rPr>
          <w:lang w:eastAsia="en-GB"/>
        </w:rPr>
        <w:t xml:space="preserve"> </w:t>
      </w:r>
      <w:r w:rsidRPr="00D070DF">
        <w:rPr>
          <w:lang w:eastAsia="en-GB"/>
        </w:rPr>
        <w:t>responding</w:t>
      </w:r>
      <w:r w:rsidR="00945AE6">
        <w:rPr>
          <w:lang w:eastAsia="en-GB"/>
        </w:rPr>
        <w:t xml:space="preserve"> </w:t>
      </w:r>
      <w:r w:rsidRPr="00D070DF">
        <w:rPr>
          <w:lang w:eastAsia="en-GB"/>
        </w:rPr>
        <w:t>with</w:t>
      </w:r>
      <w:r w:rsidR="00945AE6">
        <w:rPr>
          <w:lang w:eastAsia="en-GB"/>
        </w:rPr>
        <w:t xml:space="preserve"> </w:t>
      </w:r>
      <w:r w:rsidRPr="00D070DF">
        <w:rPr>
          <w:lang w:eastAsia="en-GB"/>
        </w:rPr>
        <w:t>any</w:t>
      </w:r>
      <w:r w:rsidR="00945AE6">
        <w:rPr>
          <w:lang w:eastAsia="en-GB"/>
        </w:rPr>
        <w:t xml:space="preserve"> </w:t>
      </w:r>
      <w:r w:rsidRPr="00D070DF">
        <w:rPr>
          <w:lang w:eastAsia="en-GB"/>
        </w:rPr>
        <w:t>data.</w:t>
      </w:r>
      <w:r w:rsidR="00945AE6">
        <w:rPr>
          <w:lang w:eastAsia="en-GB"/>
        </w:rPr>
        <w:t xml:space="preserve"> </w:t>
      </w:r>
      <w:r w:rsidRPr="00D070DF">
        <w:rPr>
          <w:lang w:eastAsia="en-GB"/>
        </w:rPr>
        <w:t>When</w:t>
      </w:r>
      <w:r w:rsidR="00945AE6">
        <w:rPr>
          <w:lang w:eastAsia="en-GB"/>
        </w:rPr>
        <w:t xml:space="preserve"> </w:t>
      </w:r>
      <w:r w:rsidRPr="00D62D8F">
        <w:rPr>
          <w:rStyle w:val="Literal"/>
        </w:rPr>
        <w:t>stream</w:t>
      </w:r>
      <w:r w:rsidR="00945AE6">
        <w:rPr>
          <w:lang w:eastAsia="en-GB"/>
        </w:rPr>
        <w:t xml:space="preserve"> </w:t>
      </w:r>
      <w:r w:rsidRPr="00D070DF">
        <w:rPr>
          <w:lang w:eastAsia="en-GB"/>
        </w:rPr>
        <w:t>goes</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scope</w:t>
      </w:r>
      <w:r w:rsidR="00945AE6">
        <w:rPr>
          <w:lang w:eastAsia="en-GB"/>
        </w:rPr>
        <w:t xml:space="preserve"> </w:t>
      </w:r>
      <w:r w:rsidRPr="00D070DF">
        <w:rPr>
          <w:lang w:eastAsia="en-GB"/>
        </w:rPr>
        <w:t>and</w:t>
      </w:r>
      <w:r w:rsidR="00945AE6">
        <w:rPr>
          <w:lang w:eastAsia="en-GB"/>
        </w:rPr>
        <w:t xml:space="preserve"> </w:t>
      </w:r>
      <w:r w:rsidRPr="00D070DF">
        <w:rPr>
          <w:lang w:eastAsia="en-GB"/>
        </w:rPr>
        <w:t>is</w:t>
      </w:r>
      <w:r w:rsidR="00945AE6">
        <w:rPr>
          <w:lang w:eastAsia="en-GB"/>
        </w:rPr>
        <w:t xml:space="preserve"> </w:t>
      </w:r>
      <w:r w:rsidRPr="00D070DF">
        <w:rPr>
          <w:lang w:eastAsia="en-GB"/>
        </w:rPr>
        <w:t>dropped</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loop,</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Pr="00D070DF">
        <w:rPr>
          <w:lang w:eastAsia="en-GB"/>
        </w:rPr>
        <w:t>is</w:t>
      </w:r>
      <w:r w:rsidR="00945AE6">
        <w:rPr>
          <w:lang w:eastAsia="en-GB"/>
        </w:rPr>
        <w:t xml:space="preserve"> </w:t>
      </w:r>
      <w:r w:rsidRPr="00D070DF">
        <w:rPr>
          <w:lang w:eastAsia="en-GB"/>
        </w:rPr>
        <w:t>closed</w:t>
      </w:r>
      <w:r w:rsidR="00945AE6">
        <w:rPr>
          <w:lang w:eastAsia="en-GB"/>
        </w:rPr>
        <w:t xml:space="preserve"> </w:t>
      </w:r>
      <w:r w:rsidRPr="00D070DF">
        <w:rPr>
          <w:lang w:eastAsia="en-GB"/>
        </w:rPr>
        <w:t>as</w:t>
      </w:r>
      <w:r w:rsidR="00945AE6">
        <w:rPr>
          <w:lang w:eastAsia="en-GB"/>
        </w:rPr>
        <w:t xml:space="preserve"> </w:t>
      </w:r>
      <w:r w:rsidRPr="00D070DF">
        <w:rPr>
          <w:lang w:eastAsia="en-GB"/>
        </w:rPr>
        <w:t>part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Browsers</w:t>
      </w:r>
      <w:r w:rsidR="00945AE6">
        <w:rPr>
          <w:lang w:eastAsia="en-GB"/>
        </w:rPr>
        <w:t xml:space="preserve"> </w:t>
      </w:r>
      <w:r w:rsidRPr="00D070DF">
        <w:rPr>
          <w:lang w:eastAsia="en-GB"/>
        </w:rPr>
        <w:t>sometimes</w:t>
      </w:r>
      <w:r w:rsidR="00945AE6">
        <w:rPr>
          <w:lang w:eastAsia="en-GB"/>
        </w:rPr>
        <w:t xml:space="preserve"> </w:t>
      </w:r>
      <w:r w:rsidRPr="00D070DF">
        <w:rPr>
          <w:lang w:eastAsia="en-GB"/>
        </w:rPr>
        <w:t>deal</w:t>
      </w:r>
      <w:r w:rsidR="00945AE6">
        <w:rPr>
          <w:lang w:eastAsia="en-GB"/>
        </w:rPr>
        <w:t xml:space="preserve"> </w:t>
      </w:r>
      <w:r w:rsidRPr="00D070DF">
        <w:rPr>
          <w:lang w:eastAsia="en-GB"/>
        </w:rPr>
        <w:t>with</w:t>
      </w:r>
      <w:r w:rsidR="00945AE6">
        <w:rPr>
          <w:lang w:eastAsia="en-GB"/>
        </w:rPr>
        <w:t xml:space="preserve"> </w:t>
      </w:r>
      <w:r w:rsidRPr="00D070DF">
        <w:rPr>
          <w:lang w:eastAsia="en-GB"/>
        </w:rPr>
        <w:t>closed</w:t>
      </w:r>
      <w:r w:rsidR="00945AE6">
        <w:rPr>
          <w:lang w:eastAsia="en-GB"/>
        </w:rPr>
        <w:t xml:space="preserve"> </w:t>
      </w:r>
      <w:r w:rsidRPr="00D070DF">
        <w:rPr>
          <w:lang w:eastAsia="en-GB"/>
        </w:rPr>
        <w:t>connections</w:t>
      </w:r>
      <w:r w:rsidR="00945AE6">
        <w:rPr>
          <w:lang w:eastAsia="en-GB"/>
        </w:rPr>
        <w:t xml:space="preserve"> </w:t>
      </w:r>
      <w:r w:rsidRPr="00D070DF">
        <w:rPr>
          <w:lang w:eastAsia="en-GB"/>
        </w:rPr>
        <w:t>by</w:t>
      </w:r>
      <w:r w:rsidR="00945AE6">
        <w:rPr>
          <w:lang w:eastAsia="en-GB"/>
        </w:rPr>
        <w:t xml:space="preserve"> </w:t>
      </w:r>
      <w:r w:rsidRPr="00D070DF">
        <w:rPr>
          <w:lang w:eastAsia="en-GB"/>
        </w:rPr>
        <w:t>retrying,</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070DF">
        <w:rPr>
          <w:lang w:eastAsia="en-GB"/>
        </w:rPr>
        <w:t>problem</w:t>
      </w:r>
      <w:r w:rsidR="00945AE6">
        <w:rPr>
          <w:lang w:eastAsia="en-GB"/>
        </w:rPr>
        <w:t xml:space="preserve"> </w:t>
      </w:r>
      <w:r w:rsidRPr="00D070DF">
        <w:rPr>
          <w:lang w:eastAsia="en-GB"/>
        </w:rPr>
        <w:t>might</w:t>
      </w:r>
      <w:r w:rsidR="00945AE6">
        <w:rPr>
          <w:lang w:eastAsia="en-GB"/>
        </w:rPr>
        <w:t xml:space="preserve"> </w:t>
      </w:r>
      <w:r w:rsidRPr="00D070DF">
        <w:rPr>
          <w:lang w:eastAsia="en-GB"/>
        </w:rPr>
        <w:t>be</w:t>
      </w:r>
      <w:r w:rsidR="00945AE6">
        <w:rPr>
          <w:lang w:eastAsia="en-GB"/>
        </w:rPr>
        <w:t xml:space="preserve"> </w:t>
      </w:r>
      <w:r w:rsidRPr="00D070DF">
        <w:rPr>
          <w:lang w:eastAsia="en-GB"/>
        </w:rPr>
        <w:t>temporary.</w:t>
      </w:r>
      <w:r w:rsidR="00945AE6">
        <w:rPr>
          <w:lang w:eastAsia="en-GB"/>
        </w:rPr>
        <w:t xml:space="preserve"> </w:t>
      </w:r>
      <w:r w:rsidRPr="00D070DF">
        <w:rPr>
          <w:lang w:eastAsia="en-GB"/>
        </w:rPr>
        <w:t>The</w:t>
      </w:r>
      <w:r w:rsidR="00945AE6">
        <w:rPr>
          <w:lang w:eastAsia="en-GB"/>
        </w:rPr>
        <w:t xml:space="preserve"> </w:t>
      </w:r>
      <w:r w:rsidRPr="00D070DF">
        <w:rPr>
          <w:lang w:eastAsia="en-GB"/>
        </w:rPr>
        <w:t>important</w:t>
      </w:r>
      <w:r w:rsidR="00945AE6">
        <w:rPr>
          <w:lang w:eastAsia="en-GB"/>
        </w:rPr>
        <w:t xml:space="preserve"> </w:t>
      </w:r>
      <w:r w:rsidRPr="00D070DF">
        <w:rPr>
          <w:lang w:eastAsia="en-GB"/>
        </w:rPr>
        <w:t>factor</w:t>
      </w:r>
      <w:r w:rsidR="00945AE6">
        <w:rPr>
          <w:lang w:eastAsia="en-GB"/>
        </w:rPr>
        <w:t xml:space="preserve"> </w:t>
      </w:r>
      <w:r w:rsidRPr="00D070DF">
        <w:rPr>
          <w:lang w:eastAsia="en-GB"/>
        </w:rPr>
        <w:t>is</w:t>
      </w:r>
      <w:r w:rsidR="00945AE6">
        <w:rPr>
          <w:lang w:eastAsia="en-GB"/>
        </w:rPr>
        <w:t xml:space="preserve"> </w:t>
      </w:r>
      <w:r w:rsidRPr="00D070DF">
        <w:rPr>
          <w:lang w:eastAsia="en-GB"/>
        </w:rPr>
        <w:t>that</w:t>
      </w:r>
      <w:r w:rsidR="00945AE6">
        <w:rPr>
          <w:lang w:eastAsia="en-GB"/>
        </w:rPr>
        <w:t xml:space="preserve"> </w:t>
      </w:r>
      <w:r w:rsidRPr="00D070DF">
        <w:rPr>
          <w:lang w:eastAsia="en-GB"/>
        </w:rPr>
        <w:t>we’ve</w:t>
      </w:r>
      <w:r w:rsidR="00945AE6">
        <w:rPr>
          <w:lang w:eastAsia="en-GB"/>
        </w:rPr>
        <w:t xml:space="preserve"> </w:t>
      </w:r>
      <w:r w:rsidRPr="00D070DF">
        <w:rPr>
          <w:lang w:eastAsia="en-GB"/>
        </w:rPr>
        <w:t>successfully</w:t>
      </w:r>
      <w:r w:rsidR="00945AE6">
        <w:rPr>
          <w:lang w:eastAsia="en-GB"/>
        </w:rPr>
        <w:t xml:space="preserve"> </w:t>
      </w:r>
      <w:r w:rsidRPr="00D070DF">
        <w:rPr>
          <w:lang w:eastAsia="en-GB"/>
        </w:rPr>
        <w:t>gotten</w:t>
      </w:r>
      <w:r w:rsidR="00945AE6">
        <w:rPr>
          <w:lang w:eastAsia="en-GB"/>
        </w:rPr>
        <w:t xml:space="preserve"> </w:t>
      </w:r>
      <w:r w:rsidRPr="00D070DF">
        <w:rPr>
          <w:lang w:eastAsia="en-GB"/>
        </w:rPr>
        <w:t>a</w:t>
      </w:r>
      <w:r w:rsidR="00945AE6">
        <w:rPr>
          <w:lang w:eastAsia="en-GB"/>
        </w:rPr>
        <w:t xml:space="preserve"> </w:t>
      </w:r>
      <w:r w:rsidRPr="00D070DF">
        <w:rPr>
          <w:lang w:eastAsia="en-GB"/>
        </w:rPr>
        <w:t>handle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TCP</w:t>
      </w:r>
      <w:r w:rsidR="00945AE6">
        <w:rPr>
          <w:lang w:eastAsia="en-GB"/>
        </w:rPr>
        <w:t xml:space="preserve"> </w:t>
      </w:r>
      <w:r w:rsidRPr="00D070DF">
        <w:rPr>
          <w:lang w:eastAsia="en-GB"/>
        </w:rPr>
        <w:t>connection!</w:t>
      </w:r>
      <w:r w:rsidR="000B0337">
        <w:rPr>
          <w:lang w:eastAsia="en-GB"/>
        </w:rPr>
        <w:fldChar w:fldCharType="begin"/>
      </w:r>
      <w:r w:rsidR="000B0337">
        <w:instrText xml:space="preserve"> XE "connection</w:instrText>
      </w:r>
      <w:r w:rsidR="000B0337" w:rsidRPr="00BE574B">
        <w:instrText xml:space="preserve"> </w:instrText>
      </w:r>
      <w:r w:rsidR="000B0337">
        <w:instrText>end</w:instrText>
      </w:r>
      <w:r w:rsidR="000B0337" w:rsidRPr="00BE574B">
        <w:instrText>Range</w:instrText>
      </w:r>
      <w:r w:rsidR="000B0337">
        <w:instrText xml:space="preserve">" </w:instrText>
      </w:r>
      <w:r w:rsidR="000B0337">
        <w:rPr>
          <w:lang w:eastAsia="en-GB"/>
        </w:rPr>
        <w:fldChar w:fldCharType="end"/>
      </w:r>
    </w:p>
    <w:p w14:paraId="647B90A9" w14:textId="40FB6C61" w:rsidR="00D070DF" w:rsidRPr="00D070DF" w:rsidRDefault="00D070DF" w:rsidP="00945AE6">
      <w:pPr>
        <w:pStyle w:val="Body"/>
        <w:rPr>
          <w:lang w:eastAsia="en-GB"/>
        </w:rPr>
      </w:pPr>
      <w:r w:rsidRPr="00D070DF">
        <w:rPr>
          <w:lang w:eastAsia="en-GB"/>
        </w:rPr>
        <w:t>Remember</w:t>
      </w:r>
      <w:r w:rsidR="00945AE6">
        <w:rPr>
          <w:lang w:eastAsia="en-GB"/>
        </w:rPr>
        <w:t xml:space="preserve"> </w:t>
      </w:r>
      <w:r w:rsidRPr="00D070DF">
        <w:rPr>
          <w:lang w:eastAsia="en-GB"/>
        </w:rPr>
        <w:t>to</w:t>
      </w:r>
      <w:r w:rsidR="00945AE6">
        <w:rPr>
          <w:lang w:eastAsia="en-GB"/>
        </w:rPr>
        <w:t xml:space="preserve"> </w:t>
      </w:r>
      <w:r w:rsidRPr="00D070DF">
        <w:rPr>
          <w:lang w:eastAsia="en-GB"/>
        </w:rPr>
        <w:t>stop</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by</w:t>
      </w:r>
      <w:r w:rsidR="00945AE6">
        <w:rPr>
          <w:lang w:eastAsia="en-GB"/>
        </w:rPr>
        <w:t xml:space="preserve"> </w:t>
      </w:r>
      <w:r w:rsidRPr="00D070DF">
        <w:rPr>
          <w:lang w:eastAsia="en-GB"/>
        </w:rPr>
        <w:t>pressing</w:t>
      </w:r>
      <w:r w:rsidR="00945AE6">
        <w:rPr>
          <w:lang w:eastAsia="en-GB"/>
        </w:rPr>
        <w:t xml:space="preserve"> </w:t>
      </w:r>
      <w:r w:rsidR="00343E55" w:rsidRPr="00907075">
        <w:rPr>
          <w:rStyle w:val="KeyCaps"/>
        </w:rPr>
        <w:t>ctrl-</w:t>
      </w:r>
      <w:r w:rsidR="00343E55">
        <w:t>C</w:t>
      </w:r>
      <w:r w:rsidR="00945AE6">
        <w:rPr>
          <w:lang w:eastAsia="en-GB"/>
        </w:rPr>
        <w:t xml:space="preserve"> </w:t>
      </w:r>
      <w:r w:rsidRPr="00D070DF">
        <w:rPr>
          <w:lang w:eastAsia="en-GB"/>
        </w:rPr>
        <w:t>when</w:t>
      </w:r>
      <w:r w:rsidR="00945AE6">
        <w:rPr>
          <w:lang w:eastAsia="en-GB"/>
        </w:rPr>
        <w:t xml:space="preserve"> </w:t>
      </w:r>
      <w:r w:rsidRPr="00D070DF">
        <w:rPr>
          <w:lang w:eastAsia="en-GB"/>
        </w:rPr>
        <w:t>you’re</w:t>
      </w:r>
      <w:r w:rsidR="00945AE6">
        <w:rPr>
          <w:lang w:eastAsia="en-GB"/>
        </w:rPr>
        <w:t xml:space="preserve"> </w:t>
      </w:r>
      <w:r w:rsidRPr="00D070DF">
        <w:rPr>
          <w:lang w:eastAsia="en-GB"/>
        </w:rPr>
        <w:t>done</w:t>
      </w:r>
      <w:r w:rsidR="00945AE6">
        <w:rPr>
          <w:lang w:eastAsia="en-GB"/>
        </w:rPr>
        <w:t xml:space="preserve"> </w:t>
      </w:r>
      <w:r w:rsidRPr="00D070DF">
        <w:rPr>
          <w:lang w:eastAsia="en-GB"/>
        </w:rPr>
        <w:t>running</w:t>
      </w:r>
      <w:r w:rsidR="00945AE6">
        <w:rPr>
          <w:lang w:eastAsia="en-GB"/>
        </w:rPr>
        <w:t xml:space="preserve"> </w:t>
      </w:r>
      <w:r w:rsidRPr="00D070DF">
        <w:rPr>
          <w:lang w:eastAsia="en-GB"/>
        </w:rPr>
        <w:t>a</w:t>
      </w:r>
      <w:r w:rsidR="00945AE6">
        <w:rPr>
          <w:lang w:eastAsia="en-GB"/>
        </w:rPr>
        <w:t xml:space="preserve"> </w:t>
      </w:r>
      <w:r w:rsidRPr="00D070DF">
        <w:rPr>
          <w:lang w:eastAsia="en-GB"/>
        </w:rPr>
        <w:t>particular</w:t>
      </w:r>
      <w:r w:rsidR="00945AE6">
        <w:rPr>
          <w:lang w:eastAsia="en-GB"/>
        </w:rPr>
        <w:t xml:space="preserve"> </w:t>
      </w:r>
      <w:r w:rsidRPr="00D070DF">
        <w:rPr>
          <w:lang w:eastAsia="en-GB"/>
        </w:rPr>
        <w:t>version</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Then</w:t>
      </w:r>
      <w:r w:rsidR="00945AE6">
        <w:rPr>
          <w:lang w:eastAsia="en-GB"/>
        </w:rPr>
        <w:t xml:space="preserve"> </w:t>
      </w:r>
      <w:r w:rsidRPr="00D070DF">
        <w:rPr>
          <w:lang w:eastAsia="en-GB"/>
        </w:rPr>
        <w:t>restart</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by</w:t>
      </w:r>
      <w:r w:rsidR="00945AE6">
        <w:rPr>
          <w:lang w:eastAsia="en-GB"/>
        </w:rPr>
        <w:t xml:space="preserve"> </w:t>
      </w:r>
      <w:r w:rsidRPr="00D070DF">
        <w:rPr>
          <w:lang w:eastAsia="en-GB"/>
        </w:rPr>
        <w:t>invoking</w:t>
      </w:r>
      <w:r w:rsidR="00945AE6">
        <w:rPr>
          <w:lang w:eastAsia="en-GB"/>
        </w:rPr>
        <w:t xml:space="preserve"> </w:t>
      </w:r>
      <w:r w:rsidRPr="00D070DF">
        <w:rPr>
          <w:lang w:eastAsia="en-GB"/>
        </w:rPr>
        <w:t>the</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00945AE6">
        <w:rPr>
          <w:lang w:eastAsia="en-GB"/>
        </w:rPr>
        <w:t xml:space="preserve"> </w:t>
      </w:r>
      <w:r w:rsidRPr="00D070DF">
        <w:rPr>
          <w:lang w:eastAsia="en-GB"/>
        </w:rPr>
        <w:t>command</w:t>
      </w:r>
      <w:r w:rsidR="00945AE6">
        <w:rPr>
          <w:lang w:eastAsia="en-GB"/>
        </w:rPr>
        <w:t xml:space="preserve"> </w:t>
      </w:r>
      <w:r w:rsidRPr="00D070DF">
        <w:rPr>
          <w:lang w:eastAsia="en-GB"/>
        </w:rPr>
        <w:t>after</w:t>
      </w:r>
      <w:r w:rsidR="00945AE6">
        <w:rPr>
          <w:lang w:eastAsia="en-GB"/>
        </w:rPr>
        <w:t xml:space="preserve"> </w:t>
      </w:r>
      <w:r w:rsidRPr="00D070DF">
        <w:rPr>
          <w:lang w:eastAsia="en-GB"/>
        </w:rPr>
        <w:t>you’ve</w:t>
      </w:r>
      <w:r w:rsidR="00945AE6">
        <w:rPr>
          <w:lang w:eastAsia="en-GB"/>
        </w:rPr>
        <w:t xml:space="preserve"> </w:t>
      </w:r>
      <w:r w:rsidRPr="00D070DF">
        <w:rPr>
          <w:lang w:eastAsia="en-GB"/>
        </w:rPr>
        <w:t>made</w:t>
      </w:r>
      <w:r w:rsidR="00945AE6">
        <w:rPr>
          <w:lang w:eastAsia="en-GB"/>
        </w:rPr>
        <w:t xml:space="preserve"> </w:t>
      </w:r>
      <w:r w:rsidRPr="00D070DF">
        <w:rPr>
          <w:lang w:eastAsia="en-GB"/>
        </w:rPr>
        <w:t>each</w:t>
      </w:r>
      <w:r w:rsidR="00945AE6">
        <w:rPr>
          <w:lang w:eastAsia="en-GB"/>
        </w:rPr>
        <w:t xml:space="preserve"> </w:t>
      </w:r>
      <w:r w:rsidRPr="00D070DF">
        <w:rPr>
          <w:lang w:eastAsia="en-GB"/>
        </w:rPr>
        <w:t>set</w:t>
      </w:r>
      <w:r w:rsidR="00945AE6">
        <w:rPr>
          <w:lang w:eastAsia="en-GB"/>
        </w:rPr>
        <w:t xml:space="preserve"> </w:t>
      </w:r>
      <w:r w:rsidRPr="00D070DF">
        <w:rPr>
          <w:lang w:eastAsia="en-GB"/>
        </w:rPr>
        <w:t>of</w:t>
      </w:r>
      <w:r w:rsidR="00945AE6">
        <w:rPr>
          <w:lang w:eastAsia="en-GB"/>
        </w:rPr>
        <w:t xml:space="preserve"> </w:t>
      </w:r>
      <w:r w:rsidRPr="00D070DF">
        <w:rPr>
          <w:lang w:eastAsia="en-GB"/>
        </w:rPr>
        <w:t>code</w:t>
      </w:r>
      <w:r w:rsidR="00945AE6">
        <w:rPr>
          <w:lang w:eastAsia="en-GB"/>
        </w:rPr>
        <w:t xml:space="preserve"> </w:t>
      </w:r>
      <w:r w:rsidRPr="00D070DF">
        <w:rPr>
          <w:lang w:eastAsia="en-GB"/>
        </w:rPr>
        <w:t>changes</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sure</w:t>
      </w:r>
      <w:r w:rsidR="00945AE6">
        <w:rPr>
          <w:lang w:eastAsia="en-GB"/>
        </w:rPr>
        <w:t xml:space="preserve"> </w:t>
      </w:r>
      <w:r w:rsidRPr="00D070DF">
        <w:rPr>
          <w:lang w:eastAsia="en-GB"/>
        </w:rPr>
        <w:t>you’re</w:t>
      </w:r>
      <w:r w:rsidR="00945AE6">
        <w:rPr>
          <w:lang w:eastAsia="en-GB"/>
        </w:rPr>
        <w:t xml:space="preserve"> </w:t>
      </w:r>
      <w:r w:rsidRPr="00D070DF">
        <w:rPr>
          <w:lang w:eastAsia="en-GB"/>
        </w:rPr>
        <w:t>running</w:t>
      </w:r>
      <w:r w:rsidR="00945AE6">
        <w:rPr>
          <w:lang w:eastAsia="en-GB"/>
        </w:rPr>
        <w:t xml:space="preserve"> </w:t>
      </w:r>
      <w:r w:rsidRPr="00D070DF">
        <w:rPr>
          <w:lang w:eastAsia="en-GB"/>
        </w:rPr>
        <w:t>the</w:t>
      </w:r>
      <w:r w:rsidR="00945AE6">
        <w:rPr>
          <w:lang w:eastAsia="en-GB"/>
        </w:rPr>
        <w:t xml:space="preserve"> </w:t>
      </w:r>
      <w:r w:rsidRPr="00D070DF">
        <w:rPr>
          <w:lang w:eastAsia="en-GB"/>
        </w:rPr>
        <w:t>newest</w:t>
      </w:r>
      <w:r w:rsidR="00945AE6">
        <w:rPr>
          <w:lang w:eastAsia="en-GB"/>
        </w:rPr>
        <w:t xml:space="preserve"> </w:t>
      </w:r>
      <w:r w:rsidRPr="00D070DF">
        <w:rPr>
          <w:lang w:eastAsia="en-GB"/>
        </w:rPr>
        <w:t>code.</w:t>
      </w:r>
    </w:p>
    <w:p w14:paraId="73699DC0" w14:textId="69BE8279" w:rsidR="00D070DF" w:rsidRPr="00D070DF" w:rsidRDefault="00D070DF" w:rsidP="006D307B">
      <w:pPr>
        <w:pStyle w:val="HeadB"/>
        <w:rPr>
          <w:lang w:eastAsia="en-GB"/>
        </w:rPr>
      </w:pPr>
      <w:bookmarkStart w:id="8" w:name="reading-the-request"/>
      <w:bookmarkStart w:id="9" w:name="_Toc107314534"/>
      <w:bookmarkEnd w:id="8"/>
      <w:r w:rsidRPr="00D070DF">
        <w:rPr>
          <w:lang w:eastAsia="en-GB"/>
        </w:rPr>
        <w:t>Reading</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bookmarkEnd w:id="9"/>
    </w:p>
    <w:p w14:paraId="35D5C058" w14:textId="23BA812F"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functionality</w:t>
      </w:r>
      <w:r w:rsidR="00945AE6">
        <w:rPr>
          <w:lang w:eastAsia="en-GB"/>
        </w:rPr>
        <w:t xml:space="preserve"> </w:t>
      </w:r>
      <w:r w:rsidRPr="00D070DF">
        <w:rPr>
          <w:lang w:eastAsia="en-GB"/>
        </w:rPr>
        <w:t>to</w:t>
      </w:r>
      <w:r w:rsidR="00945AE6">
        <w:rPr>
          <w:lang w:eastAsia="en-GB"/>
        </w:rPr>
        <w:t xml:space="preserve"> </w:t>
      </w:r>
      <w:r w:rsidRPr="00D070DF">
        <w:rPr>
          <w:lang w:eastAsia="en-GB"/>
        </w:rPr>
        <w:t>read</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To</w:t>
      </w:r>
      <w:r w:rsidR="00945AE6">
        <w:rPr>
          <w:lang w:eastAsia="en-GB"/>
        </w:rPr>
        <w:t xml:space="preserve"> </w:t>
      </w:r>
      <w:r w:rsidRPr="00D070DF">
        <w:rPr>
          <w:lang w:eastAsia="en-GB"/>
        </w:rPr>
        <w:t>separate</w:t>
      </w:r>
      <w:r w:rsidR="00945AE6">
        <w:rPr>
          <w:lang w:eastAsia="en-GB"/>
        </w:rPr>
        <w:t xml:space="preserve"> </w:t>
      </w:r>
      <w:r w:rsidRPr="00D070DF">
        <w:rPr>
          <w:lang w:eastAsia="en-GB"/>
        </w:rPr>
        <w:t>the</w:t>
      </w:r>
      <w:r w:rsidR="00945AE6">
        <w:rPr>
          <w:lang w:eastAsia="en-GB"/>
        </w:rPr>
        <w:t xml:space="preserve"> </w:t>
      </w:r>
      <w:r w:rsidRPr="00D070DF">
        <w:rPr>
          <w:lang w:eastAsia="en-GB"/>
        </w:rPr>
        <w:t>concerns</w:t>
      </w:r>
      <w:r w:rsidR="00945AE6">
        <w:rPr>
          <w:lang w:eastAsia="en-GB"/>
        </w:rPr>
        <w:t xml:space="preserve"> </w:t>
      </w:r>
      <w:r w:rsidRPr="00D070DF">
        <w:rPr>
          <w:lang w:eastAsia="en-GB"/>
        </w:rPr>
        <w:t>of</w:t>
      </w:r>
      <w:r w:rsidR="00945AE6">
        <w:rPr>
          <w:lang w:eastAsia="en-GB"/>
        </w:rPr>
        <w:t xml:space="preserve"> </w:t>
      </w:r>
      <w:r w:rsidRPr="00D070DF">
        <w:rPr>
          <w:lang w:eastAsia="en-GB"/>
        </w:rPr>
        <w:t>first</w:t>
      </w:r>
      <w:r w:rsidR="00945AE6">
        <w:rPr>
          <w:lang w:eastAsia="en-GB"/>
        </w:rPr>
        <w:t xml:space="preserve"> </w:t>
      </w:r>
      <w:r w:rsidRPr="00D070DF">
        <w:rPr>
          <w:lang w:eastAsia="en-GB"/>
        </w:rPr>
        <w:t>getting</w:t>
      </w:r>
      <w:r w:rsidR="00945AE6">
        <w:rPr>
          <w:lang w:eastAsia="en-GB"/>
        </w:rPr>
        <w:t xml:space="preserve"> </w:t>
      </w:r>
      <w:r w:rsidRPr="00D070DF">
        <w:rPr>
          <w:lang w:eastAsia="en-GB"/>
        </w:rPr>
        <w:t>a</w:t>
      </w:r>
      <w:r w:rsidR="00945AE6">
        <w:rPr>
          <w:lang w:eastAsia="en-GB"/>
        </w:rPr>
        <w:t xml:space="preserve"> </w:t>
      </w:r>
      <w:r w:rsidRPr="00D070DF">
        <w:rPr>
          <w:lang w:eastAsia="en-GB"/>
        </w:rPr>
        <w:t>connection</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taking</w:t>
      </w:r>
      <w:r w:rsidR="00945AE6">
        <w:rPr>
          <w:lang w:eastAsia="en-GB"/>
        </w:rPr>
        <w:t xml:space="preserve"> </w:t>
      </w:r>
      <w:r w:rsidRPr="00D070DF">
        <w:rPr>
          <w:lang w:eastAsia="en-GB"/>
        </w:rPr>
        <w:t>some</w:t>
      </w:r>
      <w:r w:rsidR="00945AE6">
        <w:rPr>
          <w:lang w:eastAsia="en-GB"/>
        </w:rPr>
        <w:t xml:space="preserve"> </w:t>
      </w:r>
      <w:r w:rsidRPr="00D070DF">
        <w:rPr>
          <w:lang w:eastAsia="en-GB"/>
        </w:rPr>
        <w:t>action</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Pr="00D070DF">
        <w:rPr>
          <w:lang w:eastAsia="en-GB"/>
        </w:rPr>
        <w:t>we’ll</w:t>
      </w:r>
      <w:r w:rsidR="00945AE6">
        <w:rPr>
          <w:lang w:eastAsia="en-GB"/>
        </w:rPr>
        <w:t xml:space="preserve"> </w:t>
      </w:r>
      <w:r w:rsidRPr="00D070DF">
        <w:rPr>
          <w:lang w:eastAsia="en-GB"/>
        </w:rPr>
        <w:t>start</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function</w:t>
      </w:r>
      <w:r w:rsidR="00945AE6">
        <w:rPr>
          <w:lang w:eastAsia="en-GB"/>
        </w:rPr>
        <w:t xml:space="preserve"> </w:t>
      </w:r>
      <w:r w:rsidRPr="00D070DF">
        <w:rPr>
          <w:lang w:eastAsia="en-GB"/>
        </w:rPr>
        <w:t>for</w:t>
      </w:r>
      <w:r w:rsidR="00945AE6">
        <w:rPr>
          <w:lang w:eastAsia="en-GB"/>
        </w:rPr>
        <w:t xml:space="preserve"> </w:t>
      </w:r>
      <w:r w:rsidRPr="00D070DF">
        <w:rPr>
          <w:lang w:eastAsia="en-GB"/>
        </w:rPr>
        <w:t>processing</w:t>
      </w:r>
      <w:r w:rsidR="00945AE6">
        <w:rPr>
          <w:lang w:eastAsia="en-GB"/>
        </w:rPr>
        <w:t xml:space="preserve"> </w:t>
      </w:r>
      <w:r w:rsidRPr="00D070DF">
        <w:rPr>
          <w:lang w:eastAsia="en-GB"/>
        </w:rPr>
        <w:t>connections.</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new</w:t>
      </w:r>
      <w:r w:rsidR="00945AE6">
        <w:rPr>
          <w:lang w:eastAsia="en-GB"/>
        </w:rPr>
        <w:t xml:space="preserve"> </w:t>
      </w:r>
      <w:r w:rsidRPr="00D62D8F">
        <w:rPr>
          <w:rStyle w:val="Literal"/>
        </w:rPr>
        <w:t>handle_connection</w:t>
      </w:r>
      <w:r w:rsidR="00945AE6">
        <w:rPr>
          <w:lang w:eastAsia="en-GB"/>
        </w:rPr>
        <w:t xml:space="preserve"> </w:t>
      </w:r>
      <w:r w:rsidRPr="00D070DF">
        <w:rPr>
          <w:lang w:eastAsia="en-GB"/>
        </w:rPr>
        <w:t>function,</w:t>
      </w:r>
      <w:r w:rsidR="00945AE6">
        <w:rPr>
          <w:lang w:eastAsia="en-GB"/>
        </w:rPr>
        <w:t xml:space="preserve"> </w:t>
      </w:r>
      <w:r w:rsidRPr="00D070DF">
        <w:rPr>
          <w:lang w:eastAsia="en-GB"/>
        </w:rPr>
        <w:t>we’ll</w:t>
      </w:r>
      <w:r w:rsidR="00945AE6">
        <w:rPr>
          <w:lang w:eastAsia="en-GB"/>
        </w:rPr>
        <w:t xml:space="preserve"> </w:t>
      </w:r>
      <w:r w:rsidRPr="00D070DF">
        <w:rPr>
          <w:lang w:eastAsia="en-GB"/>
        </w:rPr>
        <w:t>read</w:t>
      </w:r>
      <w:r w:rsidR="00945AE6">
        <w:rPr>
          <w:lang w:eastAsia="en-GB"/>
        </w:rPr>
        <w:t xml:space="preserve"> </w:t>
      </w:r>
      <w:r w:rsidRPr="00D070DF">
        <w:rPr>
          <w:lang w:eastAsia="en-GB"/>
        </w:rPr>
        <w:t>data</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TCP</w:t>
      </w:r>
      <w:r w:rsidR="00945AE6">
        <w:rPr>
          <w:lang w:eastAsia="en-GB"/>
        </w:rPr>
        <w:t xml:space="preserve"> </w:t>
      </w:r>
      <w:r w:rsidRPr="00D070DF">
        <w:rPr>
          <w:lang w:eastAsia="en-GB"/>
        </w:rPr>
        <w:t>stream</w:t>
      </w:r>
      <w:r w:rsidR="00945AE6">
        <w:rPr>
          <w:lang w:eastAsia="en-GB"/>
        </w:rPr>
        <w:t xml:space="preserve"> </w:t>
      </w:r>
      <w:r w:rsidRPr="00D070DF">
        <w:rPr>
          <w:lang w:eastAsia="en-GB"/>
        </w:rPr>
        <w:t>and</w:t>
      </w:r>
      <w:r w:rsidR="00945AE6">
        <w:rPr>
          <w:lang w:eastAsia="en-GB"/>
        </w:rPr>
        <w:t xml:space="preserve"> </w:t>
      </w:r>
      <w:r w:rsidRPr="00D070DF">
        <w:rPr>
          <w:lang w:eastAsia="en-GB"/>
        </w:rPr>
        <w:t>print</w:t>
      </w:r>
      <w:r w:rsidR="00945AE6">
        <w:rPr>
          <w:lang w:eastAsia="en-GB"/>
        </w:rPr>
        <w:t xml:space="preserve"> </w:t>
      </w:r>
      <w:r w:rsidRPr="00D070DF">
        <w:rPr>
          <w:lang w:eastAsia="en-GB"/>
        </w:rPr>
        <w:t>it</w:t>
      </w:r>
      <w:r w:rsidR="00945AE6">
        <w:rPr>
          <w:lang w:eastAsia="en-GB"/>
        </w:rPr>
        <w:t xml:space="preserve"> </w:t>
      </w: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see</w:t>
      </w:r>
      <w:r w:rsidR="00945AE6">
        <w:rPr>
          <w:lang w:eastAsia="en-GB"/>
        </w:rPr>
        <w:t xml:space="preserve"> </w:t>
      </w:r>
      <w:r w:rsidRPr="00D070DF">
        <w:rPr>
          <w:lang w:eastAsia="en-GB"/>
        </w:rPr>
        <w:t>the</w:t>
      </w:r>
      <w:r w:rsidR="00945AE6">
        <w:rPr>
          <w:lang w:eastAsia="en-GB"/>
        </w:rPr>
        <w:t xml:space="preserve"> </w:t>
      </w:r>
      <w:r w:rsidRPr="00D070DF">
        <w:rPr>
          <w:lang w:eastAsia="en-GB"/>
        </w:rPr>
        <w:t>data</w:t>
      </w:r>
      <w:r w:rsidR="00945AE6">
        <w:rPr>
          <w:lang w:eastAsia="en-GB"/>
        </w:rPr>
        <w:t xml:space="preserve"> </w:t>
      </w:r>
      <w:r w:rsidRPr="00D070DF">
        <w:rPr>
          <w:lang w:eastAsia="en-GB"/>
        </w:rPr>
        <w:t>being</w:t>
      </w:r>
      <w:r w:rsidR="00945AE6">
        <w:rPr>
          <w:lang w:eastAsia="en-GB"/>
        </w:rPr>
        <w:t xml:space="preserve"> </w:t>
      </w:r>
      <w:r w:rsidRPr="00D070DF">
        <w:rPr>
          <w:lang w:eastAsia="en-GB"/>
        </w:rPr>
        <w:t>sent</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Change</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look</w:t>
      </w:r>
      <w:r w:rsidR="00945AE6">
        <w:rPr>
          <w:lang w:eastAsia="en-GB"/>
        </w:rPr>
        <w:t xml:space="preserve"> </w:t>
      </w:r>
      <w:r w:rsidRPr="00D070DF">
        <w:rPr>
          <w:lang w:eastAsia="en-GB"/>
        </w:rPr>
        <w:t>like</w:t>
      </w:r>
      <w:r w:rsidR="00945AE6">
        <w:rPr>
          <w:lang w:eastAsia="en-GB"/>
        </w:rPr>
        <w:t xml:space="preserve"> </w:t>
      </w:r>
      <w:r w:rsidRPr="00D070DF">
        <w:rPr>
          <w:lang w:eastAsia="en-GB"/>
        </w:rPr>
        <w:t>Listing</w:t>
      </w:r>
      <w:r w:rsidR="00945AE6">
        <w:rPr>
          <w:lang w:eastAsia="en-GB"/>
        </w:rPr>
        <w:t xml:space="preserve"> </w:t>
      </w:r>
      <w:r w:rsidRPr="00D070DF">
        <w:rPr>
          <w:lang w:eastAsia="en-GB"/>
        </w:rPr>
        <w:t>20-2.</w:t>
      </w:r>
    </w:p>
    <w:p w14:paraId="6440B187" w14:textId="08799723" w:rsidR="00D070DF" w:rsidRPr="00D070DF" w:rsidRDefault="00D070DF" w:rsidP="00B0420F">
      <w:pPr>
        <w:pStyle w:val="CodeLabel"/>
        <w:rPr>
          <w:lang w:eastAsia="en-GB"/>
        </w:rPr>
      </w:pPr>
      <w:r w:rsidRPr="00D070DF">
        <w:rPr>
          <w:lang w:eastAsia="en-GB"/>
        </w:rPr>
        <w:t>src/main.rs</w:t>
      </w:r>
    </w:p>
    <w:p w14:paraId="20E785C6" w14:textId="42AA3B52" w:rsidR="00D070DF" w:rsidRPr="00D35EB9" w:rsidRDefault="00FF277B" w:rsidP="00FF277B">
      <w:pPr>
        <w:pStyle w:val="CodeAnnotated"/>
      </w:pPr>
      <w:r w:rsidRPr="00FF277B">
        <w:rPr>
          <w:rStyle w:val="CodeAnnotation"/>
        </w:rPr>
        <w:t>1</w:t>
      </w:r>
      <w:r w:rsidR="00945AE6" w:rsidRPr="00D35EB9">
        <w:t xml:space="preserve"> </w:t>
      </w:r>
      <w:r w:rsidR="00D070DF" w:rsidRPr="00D35EB9">
        <w:t>use</w:t>
      </w:r>
      <w:r w:rsidR="00945AE6" w:rsidRPr="00D35EB9">
        <w:t xml:space="preserve"> </w:t>
      </w:r>
      <w:r w:rsidR="00D070DF" w:rsidRPr="00D35EB9">
        <w:t>std::{</w:t>
      </w:r>
    </w:p>
    <w:p w14:paraId="6D03CED3" w14:textId="638526C2" w:rsidR="00D070DF" w:rsidRPr="00D35EB9" w:rsidRDefault="00945AE6" w:rsidP="00D62D8F">
      <w:pPr>
        <w:pStyle w:val="Code"/>
      </w:pPr>
      <w:r w:rsidRPr="00D35EB9">
        <w:t xml:space="preserve">    </w:t>
      </w:r>
      <w:r w:rsidR="00D070DF" w:rsidRPr="00D35EB9">
        <w:t>io::{prelude::*,</w:t>
      </w:r>
      <w:r w:rsidRPr="00D35EB9">
        <w:t xml:space="preserve"> </w:t>
      </w:r>
      <w:r w:rsidR="00D070DF" w:rsidRPr="00D35EB9">
        <w:t>BufReader},</w:t>
      </w:r>
    </w:p>
    <w:p w14:paraId="462262F2" w14:textId="09F71227" w:rsidR="00D070DF" w:rsidRPr="00D35EB9" w:rsidRDefault="00945AE6" w:rsidP="00D62D8F">
      <w:pPr>
        <w:pStyle w:val="Code"/>
      </w:pPr>
      <w:r w:rsidRPr="00D35EB9">
        <w:t xml:space="preserve">    </w:t>
      </w:r>
      <w:r w:rsidR="00D070DF" w:rsidRPr="00D35EB9">
        <w:t>net::{TcpListener,</w:t>
      </w:r>
      <w:r w:rsidRPr="00D35EB9">
        <w:t xml:space="preserve"> </w:t>
      </w:r>
      <w:r w:rsidR="00D070DF" w:rsidRPr="00D35EB9">
        <w:t>TcpStream},</w:t>
      </w:r>
    </w:p>
    <w:p w14:paraId="303AC624" w14:textId="77777777" w:rsidR="00D070DF" w:rsidRPr="00D35EB9" w:rsidRDefault="00D070DF" w:rsidP="00D62D8F">
      <w:pPr>
        <w:pStyle w:val="Code"/>
      </w:pPr>
      <w:r w:rsidRPr="00D35EB9">
        <w:lastRenderedPageBreak/>
        <w:t>};</w:t>
      </w:r>
    </w:p>
    <w:p w14:paraId="59D01FF4" w14:textId="77777777" w:rsidR="00D070DF" w:rsidRPr="00D35EB9" w:rsidRDefault="00D070DF" w:rsidP="00D62D8F">
      <w:pPr>
        <w:pStyle w:val="Code"/>
      </w:pPr>
    </w:p>
    <w:p w14:paraId="2066BB6B" w14:textId="0E5F710B"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main()</w:t>
      </w:r>
      <w:r w:rsidR="00945AE6" w:rsidRPr="00A73287">
        <w:rPr>
          <w:rStyle w:val="LiteralGray"/>
        </w:rPr>
        <w:t xml:space="preserve"> </w:t>
      </w:r>
      <w:r w:rsidRPr="00A73287">
        <w:rPr>
          <w:rStyle w:val="LiteralGray"/>
        </w:rPr>
        <w:t>{</w:t>
      </w:r>
    </w:p>
    <w:p w14:paraId="2030C14E" w14:textId="48FF0BFC"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listener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TcpListener::bind("127.0.0.1:7878").unwrap();</w:t>
      </w:r>
    </w:p>
    <w:p w14:paraId="0974811D" w14:textId="77777777" w:rsidR="00D070DF" w:rsidRPr="00D35EB9" w:rsidRDefault="00D070DF" w:rsidP="00D62D8F">
      <w:pPr>
        <w:pStyle w:val="Code"/>
      </w:pPr>
    </w:p>
    <w:p w14:paraId="5589FCB7" w14:textId="402DA62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listener.incoming()</w:t>
      </w:r>
      <w:r w:rsidRPr="00A73287">
        <w:rPr>
          <w:rStyle w:val="LiteralGray"/>
        </w:rPr>
        <w:t xml:space="preserve"> </w:t>
      </w:r>
      <w:r w:rsidR="00D070DF" w:rsidRPr="00A73287">
        <w:rPr>
          <w:rStyle w:val="LiteralGray"/>
        </w:rPr>
        <w:t>{</w:t>
      </w:r>
    </w:p>
    <w:p w14:paraId="29B0E7C0" w14:textId="576F835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stream.unwrap();</w:t>
      </w:r>
    </w:p>
    <w:p w14:paraId="02B7807A" w14:textId="77777777" w:rsidR="00D070DF" w:rsidRPr="00D35EB9" w:rsidRDefault="00D070DF" w:rsidP="00D62D8F">
      <w:pPr>
        <w:pStyle w:val="Code"/>
      </w:pPr>
    </w:p>
    <w:p w14:paraId="54C885FC" w14:textId="3C69E8EA"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handle_connection(stream);</w:t>
      </w:r>
    </w:p>
    <w:p w14:paraId="2BC90132" w14:textId="337CA752"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593FB42D" w14:textId="77777777" w:rsidR="00D070DF" w:rsidRPr="00A73287" w:rsidRDefault="00D070DF" w:rsidP="00D62D8F">
      <w:pPr>
        <w:pStyle w:val="Code"/>
        <w:rPr>
          <w:rStyle w:val="LiteralGray"/>
        </w:rPr>
      </w:pPr>
      <w:r w:rsidRPr="00A73287">
        <w:rPr>
          <w:rStyle w:val="LiteralGray"/>
        </w:rPr>
        <w:t>}</w:t>
      </w:r>
    </w:p>
    <w:p w14:paraId="7BF01A74" w14:textId="77777777" w:rsidR="00D070DF" w:rsidRPr="00D35EB9" w:rsidRDefault="00D070DF" w:rsidP="00D62D8F">
      <w:pPr>
        <w:pStyle w:val="Code"/>
      </w:pPr>
    </w:p>
    <w:p w14:paraId="4533DADD" w14:textId="13F9E53C" w:rsidR="00D070DF" w:rsidRPr="00D35EB9" w:rsidRDefault="00D070DF" w:rsidP="00D62D8F">
      <w:pPr>
        <w:pStyle w:val="Code"/>
      </w:pPr>
      <w:r w:rsidRPr="00D35EB9">
        <w:t>fn</w:t>
      </w:r>
      <w:r w:rsidR="00945AE6" w:rsidRPr="00D35EB9">
        <w:t xml:space="preserve"> </w:t>
      </w:r>
      <w:r w:rsidRPr="00D35EB9">
        <w:t>handle_connection(mut</w:t>
      </w:r>
      <w:r w:rsidR="00945AE6" w:rsidRPr="00D35EB9">
        <w:t xml:space="preserve"> </w:t>
      </w:r>
      <w:r w:rsidRPr="00D35EB9">
        <w:t>stream:</w:t>
      </w:r>
      <w:r w:rsidR="00945AE6" w:rsidRPr="00D35EB9">
        <w:t xml:space="preserve"> </w:t>
      </w:r>
      <w:r w:rsidRPr="00D35EB9">
        <w:t>TcpStream)</w:t>
      </w:r>
      <w:r w:rsidR="00945AE6" w:rsidRPr="00D35EB9">
        <w:t xml:space="preserve"> </w:t>
      </w:r>
      <w:r w:rsidRPr="00D35EB9">
        <w:t>{</w:t>
      </w:r>
    </w:p>
    <w:p w14:paraId="71601A89" w14:textId="51784CB7"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let</w:t>
      </w:r>
      <w:r w:rsidRPr="00D35EB9">
        <w:t xml:space="preserve"> </w:t>
      </w:r>
      <w:r w:rsidR="00D070DF" w:rsidRPr="00D35EB9">
        <w:t>buf_reader</w:t>
      </w:r>
      <w:r w:rsidRPr="00D35EB9">
        <w:t xml:space="preserve"> </w:t>
      </w:r>
      <w:r w:rsidR="00D070DF" w:rsidRPr="00D35EB9">
        <w:t>=</w:t>
      </w:r>
      <w:r w:rsidRPr="00D35EB9">
        <w:t xml:space="preserve"> </w:t>
      </w:r>
      <w:r w:rsidR="00D070DF" w:rsidRPr="00D35EB9">
        <w:t>BufReader::new(&amp;mut</w:t>
      </w:r>
      <w:r w:rsidRPr="00D35EB9">
        <w:t xml:space="preserve"> </w:t>
      </w:r>
      <w:r w:rsidR="00D070DF" w:rsidRPr="00D35EB9">
        <w:t>stream);</w:t>
      </w:r>
    </w:p>
    <w:p w14:paraId="0EE6FA33" w14:textId="71DBB0DC" w:rsidR="00D070DF" w:rsidRPr="00D35EB9" w:rsidRDefault="00945AE6" w:rsidP="00D62D8F">
      <w:pPr>
        <w:pStyle w:val="Code"/>
      </w:pPr>
      <w:r w:rsidRPr="00D35EB9">
        <w:t xml:space="preserve">  </w:t>
      </w:r>
      <w:r w:rsidR="00FF277B" w:rsidRPr="00FF277B">
        <w:rPr>
          <w:rStyle w:val="CodeAnnotation"/>
        </w:rPr>
        <w:t>4</w:t>
      </w:r>
      <w:r w:rsidRPr="00D35EB9">
        <w:t xml:space="preserve"> </w:t>
      </w:r>
      <w:r w:rsidR="00D070DF" w:rsidRPr="00D35EB9">
        <w:t>let</w:t>
      </w:r>
      <w:r w:rsidRPr="00D35EB9">
        <w:t xml:space="preserve"> </w:t>
      </w:r>
      <w:r w:rsidR="00D070DF" w:rsidRPr="00D35EB9">
        <w:t>http_request:</w:t>
      </w:r>
      <w:r w:rsidRPr="00D35EB9">
        <w:t xml:space="preserve"> </w:t>
      </w:r>
      <w:r w:rsidR="00D070DF" w:rsidRPr="00D35EB9">
        <w:t>Vec&lt;_&gt;</w:t>
      </w:r>
      <w:r w:rsidRPr="00D35EB9">
        <w:t xml:space="preserve"> </w:t>
      </w:r>
      <w:r w:rsidR="00D070DF" w:rsidRPr="00D35EB9">
        <w:t>=</w:t>
      </w:r>
      <w:r w:rsidRPr="00D35EB9">
        <w:t xml:space="preserve"> </w:t>
      </w:r>
      <w:r w:rsidR="00D070DF" w:rsidRPr="00D35EB9">
        <w:t>buf_reader</w:t>
      </w:r>
    </w:p>
    <w:p w14:paraId="4E1936E4" w14:textId="31A36096" w:rsidR="00D070DF" w:rsidRPr="00D35EB9" w:rsidRDefault="00945AE6" w:rsidP="00D62D8F">
      <w:pPr>
        <w:pStyle w:val="Code"/>
      </w:pPr>
      <w:r w:rsidRPr="00D35EB9">
        <w:t xml:space="preserve">      </w:t>
      </w:r>
      <w:r w:rsidR="00FF277B" w:rsidRPr="00FF277B">
        <w:rPr>
          <w:rStyle w:val="CodeAnnotation"/>
        </w:rPr>
        <w:t>5</w:t>
      </w:r>
      <w:r w:rsidRPr="00D35EB9">
        <w:t xml:space="preserve"> </w:t>
      </w:r>
      <w:r w:rsidR="00D070DF" w:rsidRPr="00D35EB9">
        <w:t>.lines()</w:t>
      </w:r>
    </w:p>
    <w:p w14:paraId="385BA3CB" w14:textId="6A90A970" w:rsidR="00D070DF" w:rsidRPr="00D35EB9" w:rsidRDefault="00945AE6" w:rsidP="00D62D8F">
      <w:pPr>
        <w:pStyle w:val="Code"/>
      </w:pPr>
      <w:r w:rsidRPr="00D35EB9">
        <w:t xml:space="preserve">      </w:t>
      </w:r>
      <w:r w:rsidR="00FF277B" w:rsidRPr="00FF277B">
        <w:rPr>
          <w:rStyle w:val="CodeAnnotation"/>
        </w:rPr>
        <w:t>6</w:t>
      </w:r>
      <w:r w:rsidRPr="00D35EB9">
        <w:t xml:space="preserve"> </w:t>
      </w:r>
      <w:r w:rsidR="00D070DF" w:rsidRPr="00D35EB9">
        <w:t>.map(|result|</w:t>
      </w:r>
      <w:r w:rsidRPr="00D35EB9">
        <w:t xml:space="preserve"> </w:t>
      </w:r>
      <w:r w:rsidR="00D070DF" w:rsidRPr="00D35EB9">
        <w:t>result.unwrap())</w:t>
      </w:r>
    </w:p>
    <w:p w14:paraId="2EA769DB" w14:textId="700D355E" w:rsidR="00D070DF" w:rsidRPr="00D35EB9" w:rsidRDefault="00945AE6" w:rsidP="00D62D8F">
      <w:pPr>
        <w:pStyle w:val="Code"/>
      </w:pPr>
      <w:r w:rsidRPr="00D35EB9">
        <w:t xml:space="preserve">      </w:t>
      </w:r>
      <w:r w:rsidR="00FF277B" w:rsidRPr="00FF277B">
        <w:rPr>
          <w:rStyle w:val="CodeAnnotation"/>
        </w:rPr>
        <w:t>7</w:t>
      </w:r>
      <w:r w:rsidRPr="00D35EB9">
        <w:t xml:space="preserve"> </w:t>
      </w:r>
      <w:r w:rsidR="00D070DF" w:rsidRPr="00D35EB9">
        <w:t>.take_while(|line|</w:t>
      </w:r>
      <w:r w:rsidRPr="00D35EB9">
        <w:t xml:space="preserve"> </w:t>
      </w:r>
      <w:r w:rsidR="00D070DF" w:rsidRPr="00D35EB9">
        <w:t>!line.is_empty())</w:t>
      </w:r>
    </w:p>
    <w:p w14:paraId="6794B87E" w14:textId="4C677DBB" w:rsidR="00D070DF" w:rsidRPr="00D35EB9" w:rsidRDefault="00945AE6" w:rsidP="00D62D8F">
      <w:pPr>
        <w:pStyle w:val="Code"/>
      </w:pPr>
      <w:r w:rsidRPr="00D35EB9">
        <w:t xml:space="preserve">        </w:t>
      </w:r>
      <w:r w:rsidR="00D070DF" w:rsidRPr="00D35EB9">
        <w:t>.collect();</w:t>
      </w:r>
    </w:p>
    <w:p w14:paraId="4F76B3FB" w14:textId="77777777" w:rsidR="00D070DF" w:rsidRPr="00D35EB9" w:rsidRDefault="00D070DF" w:rsidP="00D62D8F">
      <w:pPr>
        <w:pStyle w:val="Code"/>
      </w:pPr>
    </w:p>
    <w:p w14:paraId="17E387D7" w14:textId="3E059168" w:rsidR="00D070DF" w:rsidRPr="00D35EB9" w:rsidRDefault="00945AE6" w:rsidP="00D62D8F">
      <w:pPr>
        <w:pStyle w:val="Code"/>
      </w:pPr>
      <w:r w:rsidRPr="00D35EB9">
        <w:t xml:space="preserve">  </w:t>
      </w:r>
      <w:r w:rsidR="00FF277B" w:rsidRPr="00FF277B">
        <w:rPr>
          <w:rStyle w:val="CodeAnnotation"/>
        </w:rPr>
        <w:t>8</w:t>
      </w:r>
      <w:r w:rsidRPr="00D35EB9">
        <w:t xml:space="preserve"> </w:t>
      </w:r>
      <w:r w:rsidR="00D070DF" w:rsidRPr="00D35EB9">
        <w:t>println!("Request:</w:t>
      </w:r>
      <w:r w:rsidRPr="00D35EB9">
        <w:t xml:space="preserve"> </w:t>
      </w:r>
      <w:r w:rsidR="00D070DF" w:rsidRPr="00D35EB9">
        <w:t>{:#?}",</w:t>
      </w:r>
      <w:r w:rsidRPr="00D35EB9">
        <w:t xml:space="preserve"> </w:t>
      </w:r>
      <w:r w:rsidR="00D070DF" w:rsidRPr="00D35EB9">
        <w:t>http_request);</w:t>
      </w:r>
    </w:p>
    <w:p w14:paraId="0EDF0CEA" w14:textId="77777777" w:rsidR="00D070DF" w:rsidRPr="00D35EB9" w:rsidRDefault="00D070DF" w:rsidP="00D62D8F">
      <w:pPr>
        <w:pStyle w:val="Code"/>
      </w:pPr>
      <w:r w:rsidRPr="00D35EB9">
        <w:t>}</w:t>
      </w:r>
    </w:p>
    <w:p w14:paraId="1DFF1D44" w14:textId="21562F28" w:rsidR="00D070DF" w:rsidRPr="00D070DF" w:rsidRDefault="00D070DF" w:rsidP="008C2171">
      <w:pPr>
        <w:pStyle w:val="CodeListingCaption"/>
        <w:rPr>
          <w:lang w:eastAsia="en-GB"/>
        </w:rPr>
      </w:pPr>
      <w:r w:rsidRPr="00D070DF">
        <w:rPr>
          <w:lang w:eastAsia="en-GB"/>
        </w:rPr>
        <w:t>Reading</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62D8F">
        <w:rPr>
          <w:rStyle w:val="Literal"/>
        </w:rPr>
        <w:t>TcpStream</w:t>
      </w:r>
      <w:r w:rsidR="00945AE6">
        <w:rPr>
          <w:lang w:eastAsia="en-GB"/>
        </w:rPr>
        <w:t xml:space="preserve"> </w:t>
      </w:r>
      <w:r w:rsidRPr="00D070DF">
        <w:rPr>
          <w:lang w:eastAsia="en-GB"/>
        </w:rPr>
        <w:t>and</w:t>
      </w:r>
      <w:r w:rsidR="00945AE6">
        <w:rPr>
          <w:lang w:eastAsia="en-GB"/>
        </w:rPr>
        <w:t xml:space="preserve"> </w:t>
      </w:r>
      <w:r w:rsidRPr="00D070DF">
        <w:rPr>
          <w:lang w:eastAsia="en-GB"/>
        </w:rPr>
        <w:t>printing</w:t>
      </w:r>
      <w:r w:rsidR="00945AE6">
        <w:rPr>
          <w:lang w:eastAsia="en-GB"/>
        </w:rPr>
        <w:t xml:space="preserve"> </w:t>
      </w:r>
      <w:r w:rsidRPr="00D070DF">
        <w:rPr>
          <w:lang w:eastAsia="en-GB"/>
        </w:rPr>
        <w:t>the</w:t>
      </w:r>
      <w:r w:rsidR="00945AE6">
        <w:rPr>
          <w:lang w:eastAsia="en-GB"/>
        </w:rPr>
        <w:t xml:space="preserve"> </w:t>
      </w:r>
      <w:r w:rsidRPr="00D070DF">
        <w:rPr>
          <w:lang w:eastAsia="en-GB"/>
        </w:rPr>
        <w:t>data</w:t>
      </w:r>
    </w:p>
    <w:p w14:paraId="5F126C47" w14:textId="7B0D73BF"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bring</w:t>
      </w:r>
      <w:r w:rsidR="00945AE6">
        <w:rPr>
          <w:lang w:eastAsia="en-GB"/>
        </w:rPr>
        <w:t xml:space="preserve"> </w:t>
      </w:r>
      <w:r w:rsidRPr="00D62D8F">
        <w:rPr>
          <w:rStyle w:val="Literal"/>
        </w:rPr>
        <w:t>std::io::prelude</w:t>
      </w:r>
      <w:r w:rsidR="00945AE6">
        <w:rPr>
          <w:lang w:eastAsia="en-GB"/>
        </w:rPr>
        <w:t xml:space="preserve"> </w:t>
      </w:r>
      <w:r w:rsidRPr="00D070DF">
        <w:rPr>
          <w:lang w:eastAsia="en-GB"/>
        </w:rPr>
        <w:t>and</w:t>
      </w:r>
      <w:r w:rsidR="00945AE6">
        <w:rPr>
          <w:lang w:eastAsia="en-GB"/>
        </w:rPr>
        <w:t xml:space="preserve"> </w:t>
      </w:r>
      <w:r w:rsidRPr="00D62D8F">
        <w:rPr>
          <w:rStyle w:val="Literal"/>
        </w:rPr>
        <w:t>std::io::BufReader</w:t>
      </w:r>
      <w:r w:rsidR="00945AE6">
        <w:rPr>
          <w:lang w:eastAsia="en-GB"/>
        </w:rPr>
        <w:t xml:space="preserve"> </w:t>
      </w:r>
      <w:r w:rsidRPr="00D070DF">
        <w:rPr>
          <w:lang w:eastAsia="en-GB"/>
        </w:rPr>
        <w:t>into</w:t>
      </w:r>
      <w:r w:rsidR="00945AE6">
        <w:rPr>
          <w:lang w:eastAsia="en-GB"/>
        </w:rPr>
        <w:t xml:space="preserve"> </w:t>
      </w:r>
      <w:r w:rsidRPr="00D070DF">
        <w:rPr>
          <w:lang w:eastAsia="en-GB"/>
        </w:rPr>
        <w:t>scope</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access</w:t>
      </w:r>
      <w:r w:rsidR="00945AE6">
        <w:rPr>
          <w:lang w:eastAsia="en-GB"/>
        </w:rPr>
        <w:t xml:space="preserve"> </w:t>
      </w:r>
      <w:r w:rsidRPr="00D070DF">
        <w:rPr>
          <w:lang w:eastAsia="en-GB"/>
        </w:rPr>
        <w:t>to</w:t>
      </w:r>
      <w:r w:rsidR="00945AE6">
        <w:rPr>
          <w:lang w:eastAsia="en-GB"/>
        </w:rPr>
        <w:t xml:space="preserve"> </w:t>
      </w:r>
      <w:r w:rsidRPr="00D070DF">
        <w:rPr>
          <w:lang w:eastAsia="en-GB"/>
        </w:rPr>
        <w:t>traits</w:t>
      </w:r>
      <w:r w:rsidR="00945AE6">
        <w:rPr>
          <w:lang w:eastAsia="en-GB"/>
        </w:rPr>
        <w:t xml:space="preserve"> </w:t>
      </w:r>
      <w:r w:rsidRPr="00D070DF">
        <w:rPr>
          <w:lang w:eastAsia="en-GB"/>
        </w:rPr>
        <w:t>and</w:t>
      </w:r>
      <w:r w:rsidR="00945AE6">
        <w:rPr>
          <w:lang w:eastAsia="en-GB"/>
        </w:rPr>
        <w:t xml:space="preserve"> </w:t>
      </w:r>
      <w:r w:rsidRPr="00D070DF">
        <w:rPr>
          <w:lang w:eastAsia="en-GB"/>
        </w:rPr>
        <w:t>types</w:t>
      </w:r>
      <w:r w:rsidR="00945AE6">
        <w:rPr>
          <w:lang w:eastAsia="en-GB"/>
        </w:rPr>
        <w:t xml:space="preserve"> </w:t>
      </w:r>
      <w:r w:rsidRPr="00D070DF">
        <w:rPr>
          <w:lang w:eastAsia="en-GB"/>
        </w:rPr>
        <w:t>that</w:t>
      </w:r>
      <w:r w:rsidR="00945AE6">
        <w:rPr>
          <w:lang w:eastAsia="en-GB"/>
        </w:rPr>
        <w:t xml:space="preserve"> </w:t>
      </w:r>
      <w:r w:rsidRPr="00D070DF">
        <w:rPr>
          <w:lang w:eastAsia="en-GB"/>
        </w:rPr>
        <w:t>let</w:t>
      </w:r>
      <w:r w:rsidR="00945AE6">
        <w:rPr>
          <w:lang w:eastAsia="en-GB"/>
        </w:rPr>
        <w:t xml:space="preserve"> </w:t>
      </w:r>
      <w:r w:rsidRPr="00D070DF">
        <w:rPr>
          <w:lang w:eastAsia="en-GB"/>
        </w:rPr>
        <w:t>us</w:t>
      </w:r>
      <w:r w:rsidR="00945AE6">
        <w:rPr>
          <w:lang w:eastAsia="en-GB"/>
        </w:rPr>
        <w:t xml:space="preserve"> </w:t>
      </w:r>
      <w:r w:rsidRPr="00D070DF">
        <w:rPr>
          <w:lang w:eastAsia="en-GB"/>
        </w:rPr>
        <w:t>read</w:t>
      </w:r>
      <w:r w:rsidR="00945AE6">
        <w:rPr>
          <w:lang w:eastAsia="en-GB"/>
        </w:rPr>
        <w:t xml:space="preserve"> </w:t>
      </w:r>
      <w:r w:rsidRPr="00D070DF">
        <w:rPr>
          <w:lang w:eastAsia="en-GB"/>
        </w:rPr>
        <w:t>from</w:t>
      </w:r>
      <w:r w:rsidR="00945AE6">
        <w:rPr>
          <w:lang w:eastAsia="en-GB"/>
        </w:rPr>
        <w:t xml:space="preserve"> </w:t>
      </w:r>
      <w:r w:rsidRPr="00D070DF">
        <w:rPr>
          <w:lang w:eastAsia="en-GB"/>
        </w:rPr>
        <w:t>and</w:t>
      </w:r>
      <w:r w:rsidR="00945AE6">
        <w:rPr>
          <w:lang w:eastAsia="en-GB"/>
        </w:rPr>
        <w:t xml:space="preserve"> </w:t>
      </w:r>
      <w:r w:rsidRPr="00D070DF">
        <w:rPr>
          <w:lang w:eastAsia="en-GB"/>
        </w:rPr>
        <w:t>write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main</w:t>
      </w:r>
      <w:r w:rsidR="00945AE6">
        <w:rPr>
          <w:lang w:eastAsia="en-GB"/>
        </w:rPr>
        <w:t xml:space="preserve"> </w:t>
      </w:r>
      <w:r w:rsidRPr="00D070DF">
        <w:rPr>
          <w:lang w:eastAsia="en-GB"/>
        </w:rPr>
        <w:t>function,</w:t>
      </w:r>
      <w:r w:rsidR="00945AE6">
        <w:rPr>
          <w:lang w:eastAsia="en-GB"/>
        </w:rPr>
        <w:t xml:space="preserve"> </w:t>
      </w: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070DF">
        <w:rPr>
          <w:lang w:eastAsia="en-GB"/>
        </w:rPr>
        <w:t>printing</w:t>
      </w:r>
      <w:r w:rsidR="00945AE6">
        <w:rPr>
          <w:lang w:eastAsia="en-GB"/>
        </w:rPr>
        <w:t xml:space="preserve"> </w:t>
      </w:r>
      <w:r w:rsidRPr="00D070DF">
        <w:rPr>
          <w:lang w:eastAsia="en-GB"/>
        </w:rPr>
        <w:t>a</w:t>
      </w:r>
      <w:r w:rsidR="00945AE6">
        <w:rPr>
          <w:lang w:eastAsia="en-GB"/>
        </w:rPr>
        <w:t xml:space="preserve"> </w:t>
      </w:r>
      <w:r w:rsidRPr="00D070DF">
        <w:rPr>
          <w:lang w:eastAsia="en-GB"/>
        </w:rPr>
        <w:t>message</w:t>
      </w:r>
      <w:r w:rsidR="00945AE6">
        <w:rPr>
          <w:lang w:eastAsia="en-GB"/>
        </w:rPr>
        <w:t xml:space="preserve"> </w:t>
      </w:r>
      <w:r w:rsidRPr="00D070DF">
        <w:rPr>
          <w:lang w:eastAsia="en-GB"/>
        </w:rPr>
        <w:t>that</w:t>
      </w:r>
      <w:r w:rsidR="00945AE6">
        <w:rPr>
          <w:lang w:eastAsia="en-GB"/>
        </w:rPr>
        <w:t xml:space="preserve"> </w:t>
      </w:r>
      <w:r w:rsidRPr="00D070DF">
        <w:rPr>
          <w:lang w:eastAsia="en-GB"/>
        </w:rPr>
        <w:t>says</w:t>
      </w:r>
      <w:r w:rsidR="00945AE6">
        <w:rPr>
          <w:lang w:eastAsia="en-GB"/>
        </w:rPr>
        <w:t xml:space="preserve"> </w:t>
      </w:r>
      <w:r w:rsidRPr="00D070DF">
        <w:rPr>
          <w:lang w:eastAsia="en-GB"/>
        </w:rPr>
        <w:t>we</w:t>
      </w:r>
      <w:r w:rsidR="00945AE6">
        <w:rPr>
          <w:lang w:eastAsia="en-GB"/>
        </w:rPr>
        <w:t xml:space="preserve"> </w:t>
      </w:r>
      <w:r w:rsidRPr="00D070DF">
        <w:rPr>
          <w:lang w:eastAsia="en-GB"/>
        </w:rPr>
        <w:t>made</w:t>
      </w:r>
      <w:r w:rsidR="00945AE6">
        <w:rPr>
          <w:lang w:eastAsia="en-GB"/>
        </w:rPr>
        <w:t xml:space="preserve"> </w:t>
      </w:r>
      <w:r w:rsidRPr="00D070DF">
        <w:rPr>
          <w:lang w:eastAsia="en-GB"/>
        </w:rPr>
        <w:t>a</w:t>
      </w:r>
      <w:r w:rsidR="00945AE6">
        <w:rPr>
          <w:lang w:eastAsia="en-GB"/>
        </w:rPr>
        <w:t xml:space="preserve"> </w:t>
      </w:r>
      <w:r w:rsidRPr="00D070DF">
        <w:rPr>
          <w:lang w:eastAsia="en-GB"/>
        </w:rPr>
        <w:t>connection,</w:t>
      </w:r>
      <w:r w:rsidR="00945AE6">
        <w:rPr>
          <w:lang w:eastAsia="en-GB"/>
        </w:rPr>
        <w:t xml:space="preserve"> </w:t>
      </w:r>
      <w:r w:rsidRPr="00D070DF">
        <w:rPr>
          <w:lang w:eastAsia="en-GB"/>
        </w:rPr>
        <w:t>we</w:t>
      </w:r>
      <w:r w:rsidR="00945AE6">
        <w:rPr>
          <w:lang w:eastAsia="en-GB"/>
        </w:rPr>
        <w:t xml:space="preserve"> </w:t>
      </w:r>
      <w:r w:rsidRPr="00D070DF">
        <w:rPr>
          <w:lang w:eastAsia="en-GB"/>
        </w:rPr>
        <w:t>now</w:t>
      </w:r>
      <w:r w:rsidR="00945AE6">
        <w:rPr>
          <w:lang w:eastAsia="en-GB"/>
        </w:rPr>
        <w:t xml:space="preserve"> </w:t>
      </w:r>
      <w:r w:rsidRPr="00D070DF">
        <w:rPr>
          <w:lang w:eastAsia="en-GB"/>
        </w:rPr>
        <w:t>call</w:t>
      </w:r>
      <w:r w:rsidR="00945AE6">
        <w:rPr>
          <w:lang w:eastAsia="en-GB"/>
        </w:rPr>
        <w:t xml:space="preserve"> </w:t>
      </w:r>
      <w:r w:rsidRPr="00D070DF">
        <w:rPr>
          <w:lang w:eastAsia="en-GB"/>
        </w:rPr>
        <w:t>the</w:t>
      </w:r>
      <w:r w:rsidR="00945AE6">
        <w:rPr>
          <w:lang w:eastAsia="en-GB"/>
        </w:rPr>
        <w:t xml:space="preserve"> </w:t>
      </w:r>
      <w:r w:rsidRPr="00D070DF">
        <w:rPr>
          <w:lang w:eastAsia="en-GB"/>
        </w:rPr>
        <w:t>new</w:t>
      </w:r>
      <w:r w:rsidR="00945AE6">
        <w:rPr>
          <w:lang w:eastAsia="en-GB"/>
        </w:rPr>
        <w:t xml:space="preserve"> </w:t>
      </w:r>
      <w:r w:rsidRPr="00D62D8F">
        <w:rPr>
          <w:rStyle w:val="Literal"/>
        </w:rPr>
        <w:t>handle_connection</w:t>
      </w:r>
      <w:r w:rsidR="00945AE6">
        <w:rPr>
          <w:lang w:eastAsia="en-GB"/>
        </w:rPr>
        <w:t xml:space="preserve"> </w:t>
      </w:r>
      <w:r w:rsidRPr="00D070DF">
        <w:rPr>
          <w:lang w:eastAsia="en-GB"/>
        </w:rPr>
        <w:t>function</w:t>
      </w:r>
      <w:r w:rsidR="00945AE6">
        <w:rPr>
          <w:lang w:eastAsia="en-GB"/>
        </w:rPr>
        <w:t xml:space="preserve"> </w:t>
      </w:r>
      <w:r w:rsidRPr="00D070DF">
        <w:rPr>
          <w:lang w:eastAsia="en-GB"/>
        </w:rPr>
        <w:t>and</w:t>
      </w:r>
      <w:r w:rsidR="00945AE6">
        <w:rPr>
          <w:lang w:eastAsia="en-GB"/>
        </w:rPr>
        <w:t xml:space="preserve"> </w:t>
      </w:r>
      <w:r w:rsidRPr="00D070DF">
        <w:rPr>
          <w:lang w:eastAsia="en-GB"/>
        </w:rPr>
        <w:t>pass</w:t>
      </w:r>
      <w:r w:rsidR="00945AE6">
        <w:rPr>
          <w:lang w:eastAsia="en-GB"/>
        </w:rPr>
        <w:t xml:space="preserve"> </w:t>
      </w:r>
      <w:r w:rsidRPr="00D070DF">
        <w:rPr>
          <w:lang w:eastAsia="en-GB"/>
        </w:rPr>
        <w:t>the</w:t>
      </w:r>
      <w:r w:rsidR="00945AE6">
        <w:rPr>
          <w:lang w:eastAsia="en-GB"/>
        </w:rPr>
        <w:t xml:space="preserve"> </w:t>
      </w:r>
      <w:r w:rsidRPr="00D62D8F">
        <w:rPr>
          <w:rStyle w:val="Literal"/>
        </w:rPr>
        <w:t>stream</w:t>
      </w:r>
      <w:r w:rsidR="00945AE6">
        <w:rPr>
          <w:lang w:eastAsia="en-GB"/>
        </w:rPr>
        <w:t xml:space="preserve"> </w:t>
      </w:r>
      <w:r w:rsidRPr="00D070DF">
        <w:rPr>
          <w:lang w:eastAsia="en-GB"/>
        </w:rPr>
        <w:t>to</w:t>
      </w:r>
      <w:r w:rsidR="00945AE6">
        <w:rPr>
          <w:lang w:eastAsia="en-GB"/>
        </w:rPr>
        <w:t xml:space="preserve"> </w:t>
      </w:r>
      <w:r w:rsidRPr="00D070DF">
        <w:rPr>
          <w:lang w:eastAsia="en-GB"/>
        </w:rPr>
        <w:t>it</w:t>
      </w:r>
      <w:r w:rsidR="00945AE6">
        <w:rPr>
          <w:lang w:eastAsia="en-GB"/>
        </w:rPr>
        <w:t xml:space="preserve"> </w:t>
      </w:r>
      <w:r w:rsidR="00FF277B" w:rsidRPr="00FF277B">
        <w:rPr>
          <w:rStyle w:val="CodeAnnotation"/>
        </w:rPr>
        <w:t>2</w:t>
      </w:r>
      <w:r w:rsidRPr="00D070DF">
        <w:rPr>
          <w:lang w:eastAsia="en-GB"/>
        </w:rPr>
        <w:t>.</w:t>
      </w:r>
    </w:p>
    <w:p w14:paraId="60D0D0EF" w14:textId="7F9FE777" w:rsidR="00D070DF" w:rsidRPr="00D070DF" w:rsidRDefault="00D070DF" w:rsidP="00945AE6">
      <w:pPr>
        <w:pStyle w:val="Body"/>
        <w:rPr>
          <w:lang w:eastAsia="en-GB"/>
        </w:rPr>
      </w:pP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handle_connection</w:t>
      </w:r>
      <w:r w:rsidR="00945AE6">
        <w:rPr>
          <w:lang w:eastAsia="en-GB"/>
        </w:rPr>
        <w:t xml:space="preserve"> </w:t>
      </w:r>
      <w:r w:rsidRPr="00D070DF">
        <w:rPr>
          <w:lang w:eastAsia="en-GB"/>
        </w:rPr>
        <w:t>function,</w:t>
      </w:r>
      <w:r w:rsidR="00945AE6">
        <w:rPr>
          <w:lang w:eastAsia="en-GB"/>
        </w:rPr>
        <w:t xml:space="preserve"> </w:t>
      </w: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62D8F">
        <w:rPr>
          <w:rStyle w:val="Literal"/>
        </w:rPr>
        <w:t>BufReader</w:t>
      </w:r>
      <w:r w:rsidR="00945AE6">
        <w:rPr>
          <w:lang w:eastAsia="en-GB"/>
        </w:rPr>
        <w:t xml:space="preserve"> </w:t>
      </w:r>
      <w:r w:rsidRPr="00D070DF">
        <w:rPr>
          <w:lang w:eastAsia="en-GB"/>
        </w:rPr>
        <w:t>instance</w:t>
      </w:r>
      <w:r w:rsidR="00945AE6">
        <w:rPr>
          <w:lang w:eastAsia="en-GB"/>
        </w:rPr>
        <w:t xml:space="preserve"> </w:t>
      </w:r>
      <w:r w:rsidRPr="00D070DF">
        <w:rPr>
          <w:lang w:eastAsia="en-GB"/>
        </w:rPr>
        <w:t>that</w:t>
      </w:r>
      <w:r w:rsidR="00945AE6">
        <w:rPr>
          <w:lang w:eastAsia="en-GB"/>
        </w:rPr>
        <w:t xml:space="preserve"> </w:t>
      </w:r>
      <w:r w:rsidRPr="00D070DF">
        <w:rPr>
          <w:lang w:eastAsia="en-GB"/>
        </w:rPr>
        <w:t>wraps</w:t>
      </w:r>
      <w:r w:rsidR="00945AE6">
        <w:rPr>
          <w:lang w:eastAsia="en-GB"/>
        </w:rPr>
        <w:t xml:space="preserve"> </w:t>
      </w:r>
      <w:r w:rsidRPr="00D070DF">
        <w:rPr>
          <w:lang w:eastAsia="en-GB"/>
        </w:rPr>
        <w:t>a</w:t>
      </w:r>
      <w:r w:rsidR="00945AE6">
        <w:rPr>
          <w:lang w:eastAsia="en-GB"/>
        </w:rPr>
        <w:t xml:space="preserve"> </w:t>
      </w:r>
      <w:r w:rsidRPr="00D070DF">
        <w:rPr>
          <w:lang w:eastAsia="en-GB"/>
        </w:rPr>
        <w:t>mutable</w:t>
      </w:r>
      <w:r w:rsidR="00945AE6">
        <w:rPr>
          <w:lang w:eastAsia="en-GB"/>
        </w:rPr>
        <w:t xml:space="preserve"> </w:t>
      </w:r>
      <w:r w:rsidRPr="00D070DF">
        <w:rPr>
          <w:lang w:eastAsia="en-GB"/>
        </w:rPr>
        <w:t>reference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stream</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62D8F">
        <w:rPr>
          <w:rStyle w:val="Literal"/>
        </w:rPr>
        <w:t>BufReader</w:t>
      </w:r>
      <w:r w:rsidR="00945AE6">
        <w:rPr>
          <w:lang w:eastAsia="en-GB"/>
        </w:rPr>
        <w:t xml:space="preserve"> </w:t>
      </w:r>
      <w:r w:rsidRPr="00D070DF">
        <w:rPr>
          <w:lang w:eastAsia="en-GB"/>
        </w:rPr>
        <w:t>adds</w:t>
      </w:r>
      <w:r w:rsidR="00945AE6">
        <w:rPr>
          <w:lang w:eastAsia="en-GB"/>
        </w:rPr>
        <w:t xml:space="preserve"> </w:t>
      </w:r>
      <w:r w:rsidRPr="00D070DF">
        <w:rPr>
          <w:lang w:eastAsia="en-GB"/>
        </w:rPr>
        <w:t>buffering</w:t>
      </w:r>
      <w:r w:rsidR="00945AE6">
        <w:rPr>
          <w:lang w:eastAsia="en-GB"/>
        </w:rPr>
        <w:t xml:space="preserve"> </w:t>
      </w:r>
      <w:r w:rsidRPr="00D070DF">
        <w:rPr>
          <w:lang w:eastAsia="en-GB"/>
        </w:rPr>
        <w:t>by</w:t>
      </w:r>
      <w:r w:rsidR="00945AE6">
        <w:rPr>
          <w:lang w:eastAsia="en-GB"/>
        </w:rPr>
        <w:t xml:space="preserve"> </w:t>
      </w:r>
      <w:r w:rsidRPr="00D070DF">
        <w:rPr>
          <w:lang w:eastAsia="en-GB"/>
        </w:rPr>
        <w:t>managing</w:t>
      </w:r>
      <w:r w:rsidR="00945AE6">
        <w:rPr>
          <w:lang w:eastAsia="en-GB"/>
        </w:rPr>
        <w:t xml:space="preserve"> </w:t>
      </w:r>
      <w:r w:rsidRPr="00D070DF">
        <w:rPr>
          <w:lang w:eastAsia="en-GB"/>
        </w:rPr>
        <w:t>calls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std::io::Read</w:t>
      </w:r>
      <w:r w:rsidR="00945AE6">
        <w:rPr>
          <w:lang w:eastAsia="en-GB"/>
        </w:rPr>
        <w:t xml:space="preserve"> </w:t>
      </w:r>
      <w:r w:rsidRPr="00D070DF">
        <w:rPr>
          <w:lang w:eastAsia="en-GB"/>
        </w:rPr>
        <w:t>trait</w:t>
      </w:r>
      <w:r w:rsidR="00945AE6">
        <w:rPr>
          <w:lang w:eastAsia="en-GB"/>
        </w:rPr>
        <w:t xml:space="preserve"> </w:t>
      </w:r>
      <w:r w:rsidRPr="00D070DF">
        <w:rPr>
          <w:lang w:eastAsia="en-GB"/>
        </w:rPr>
        <w:t>methods</w:t>
      </w:r>
      <w:r w:rsidR="00945AE6">
        <w:rPr>
          <w:lang w:eastAsia="en-GB"/>
        </w:rPr>
        <w:t xml:space="preserve"> </w:t>
      </w:r>
      <w:r w:rsidRPr="00D070DF">
        <w:rPr>
          <w:lang w:eastAsia="en-GB"/>
        </w:rPr>
        <w:t>for</w:t>
      </w:r>
      <w:r w:rsidR="00945AE6">
        <w:rPr>
          <w:lang w:eastAsia="en-GB"/>
        </w:rPr>
        <w:t xml:space="preserve"> </w:t>
      </w:r>
      <w:r w:rsidRPr="00D070DF">
        <w:rPr>
          <w:lang w:eastAsia="en-GB"/>
        </w:rPr>
        <w:t>us.</w:t>
      </w:r>
    </w:p>
    <w:p w14:paraId="45EC454E" w14:textId="7930D18E"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variable</w:t>
      </w:r>
      <w:r w:rsidR="00945AE6">
        <w:rPr>
          <w:lang w:eastAsia="en-GB"/>
        </w:rPr>
        <w:t xml:space="preserve"> </w:t>
      </w:r>
      <w:r w:rsidRPr="00D070DF">
        <w:rPr>
          <w:lang w:eastAsia="en-GB"/>
        </w:rPr>
        <w:t>named</w:t>
      </w:r>
      <w:r w:rsidR="00945AE6">
        <w:rPr>
          <w:lang w:eastAsia="en-GB"/>
        </w:rPr>
        <w:t xml:space="preserve"> </w:t>
      </w:r>
      <w:r w:rsidRPr="00D62D8F">
        <w:rPr>
          <w:rStyle w:val="Literal"/>
        </w:rPr>
        <w:t>http_request</w:t>
      </w:r>
      <w:r w:rsidR="00945AE6">
        <w:rPr>
          <w:lang w:eastAsia="en-GB"/>
        </w:rPr>
        <w:t xml:space="preserve"> </w:t>
      </w:r>
      <w:r w:rsidRPr="00D070DF">
        <w:rPr>
          <w:lang w:eastAsia="en-GB"/>
        </w:rPr>
        <w:t>to</w:t>
      </w:r>
      <w:r w:rsidR="00945AE6">
        <w:rPr>
          <w:lang w:eastAsia="en-GB"/>
        </w:rPr>
        <w:t xml:space="preserve"> </w:t>
      </w:r>
      <w:r w:rsidRPr="00D070DF">
        <w:rPr>
          <w:lang w:eastAsia="en-GB"/>
        </w:rPr>
        <w:t>collect</w:t>
      </w:r>
      <w:r w:rsidR="00945AE6">
        <w:rPr>
          <w:lang w:eastAsia="en-GB"/>
        </w:rPr>
        <w:t xml:space="preserve"> </w:t>
      </w:r>
      <w:r w:rsidRPr="00D070DF">
        <w:rPr>
          <w:lang w:eastAsia="en-GB"/>
        </w:rPr>
        <w:t>the</w:t>
      </w:r>
      <w:r w:rsidR="00945AE6">
        <w:rPr>
          <w:lang w:eastAsia="en-GB"/>
        </w:rPr>
        <w:t xml:space="preserve"> </w:t>
      </w:r>
      <w:r w:rsidRPr="00D070DF">
        <w:rPr>
          <w:lang w:eastAsia="en-GB"/>
        </w:rPr>
        <w:t>lines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sends</w:t>
      </w:r>
      <w:r w:rsidR="00945AE6">
        <w:rPr>
          <w:lang w:eastAsia="en-GB"/>
        </w:rPr>
        <w:t xml:space="preserve"> </w:t>
      </w:r>
      <w:r w:rsidRPr="00D070DF">
        <w:rPr>
          <w:lang w:eastAsia="en-GB"/>
        </w:rPr>
        <w:t>to</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We</w:t>
      </w:r>
      <w:r w:rsidR="00945AE6">
        <w:rPr>
          <w:lang w:eastAsia="en-GB"/>
        </w:rPr>
        <w:t xml:space="preserve"> </w:t>
      </w:r>
      <w:r w:rsidRPr="00D070DF">
        <w:rPr>
          <w:lang w:eastAsia="en-GB"/>
        </w:rPr>
        <w:t>indicate</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collect</w:t>
      </w:r>
      <w:r w:rsidR="00945AE6">
        <w:rPr>
          <w:lang w:eastAsia="en-GB"/>
        </w:rPr>
        <w:t xml:space="preserve"> </w:t>
      </w:r>
      <w:r w:rsidRPr="00D070DF">
        <w:rPr>
          <w:lang w:eastAsia="en-GB"/>
        </w:rPr>
        <w:t>these</w:t>
      </w:r>
      <w:r w:rsidR="00945AE6">
        <w:rPr>
          <w:lang w:eastAsia="en-GB"/>
        </w:rPr>
        <w:t xml:space="preserve"> </w:t>
      </w:r>
      <w:r w:rsidRPr="00D070DF">
        <w:rPr>
          <w:lang w:eastAsia="en-GB"/>
        </w:rPr>
        <w:t>lines</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by</w:t>
      </w:r>
      <w:r w:rsidR="00945AE6">
        <w:rPr>
          <w:lang w:eastAsia="en-GB"/>
        </w:rPr>
        <w:t xml:space="preserve"> </w:t>
      </w:r>
      <w:r w:rsidRPr="00D070DF">
        <w:rPr>
          <w:lang w:eastAsia="en-GB"/>
        </w:rPr>
        <w:t>adding</w:t>
      </w:r>
      <w:r w:rsidR="00945AE6">
        <w:rPr>
          <w:lang w:eastAsia="en-GB"/>
        </w:rPr>
        <w:t xml:space="preserve"> </w:t>
      </w:r>
      <w:r w:rsidRPr="00D070DF">
        <w:rPr>
          <w:lang w:eastAsia="en-GB"/>
        </w:rPr>
        <w:t>the</w:t>
      </w:r>
      <w:r w:rsidR="00945AE6">
        <w:rPr>
          <w:lang w:eastAsia="en-GB"/>
        </w:rPr>
        <w:t xml:space="preserve"> </w:t>
      </w:r>
      <w:r w:rsidRPr="00D62D8F">
        <w:rPr>
          <w:rStyle w:val="Literal"/>
        </w:rPr>
        <w:t>Vec&lt;_&gt;</w:t>
      </w:r>
      <w:r w:rsidR="00945AE6">
        <w:rPr>
          <w:lang w:eastAsia="en-GB"/>
        </w:rPr>
        <w:t xml:space="preserve"> </w:t>
      </w:r>
      <w:r w:rsidRPr="00D070DF">
        <w:rPr>
          <w:lang w:eastAsia="en-GB"/>
        </w:rPr>
        <w:t>type</w:t>
      </w:r>
      <w:r w:rsidR="00945AE6">
        <w:rPr>
          <w:lang w:eastAsia="en-GB"/>
        </w:rPr>
        <w:t xml:space="preserve"> </w:t>
      </w:r>
      <w:r w:rsidRPr="00D070DF">
        <w:rPr>
          <w:lang w:eastAsia="en-GB"/>
        </w:rPr>
        <w:t>annotation</w:t>
      </w:r>
      <w:r w:rsidR="00945AE6">
        <w:rPr>
          <w:lang w:eastAsia="en-GB"/>
        </w:rPr>
        <w:t xml:space="preserve"> </w:t>
      </w:r>
      <w:r w:rsidR="00FF277B" w:rsidRPr="00FF277B">
        <w:rPr>
          <w:rStyle w:val="CodeAnnotation"/>
        </w:rPr>
        <w:t>4</w:t>
      </w:r>
      <w:r w:rsidRPr="00D070DF">
        <w:rPr>
          <w:lang w:eastAsia="en-GB"/>
        </w:rPr>
        <w:t>.</w:t>
      </w:r>
    </w:p>
    <w:p w14:paraId="142B8B12" w14:textId="1D2DFAE6" w:rsidR="00D070DF" w:rsidRPr="00D070DF" w:rsidRDefault="00D070DF" w:rsidP="00945AE6">
      <w:pPr>
        <w:pStyle w:val="Body"/>
        <w:rPr>
          <w:lang w:eastAsia="en-GB"/>
        </w:rPr>
      </w:pPr>
      <w:r w:rsidRPr="00D62D8F">
        <w:rPr>
          <w:rStyle w:val="Literal"/>
        </w:rPr>
        <w:t>BufReader</w:t>
      </w:r>
      <w:r w:rsidR="00945AE6">
        <w:rPr>
          <w:lang w:eastAsia="en-GB"/>
        </w:rPr>
        <w:t xml:space="preserve"> </w:t>
      </w:r>
      <w:r w:rsidRPr="00D070DF">
        <w:rPr>
          <w:lang w:eastAsia="en-GB"/>
        </w:rPr>
        <w:t>implements</w:t>
      </w:r>
      <w:r w:rsidR="00945AE6">
        <w:rPr>
          <w:lang w:eastAsia="en-GB"/>
        </w:rPr>
        <w:t xml:space="preserve"> </w:t>
      </w:r>
      <w:r w:rsidRPr="00D070DF">
        <w:rPr>
          <w:lang w:eastAsia="en-GB"/>
        </w:rPr>
        <w:t>the</w:t>
      </w:r>
      <w:r w:rsidR="00945AE6">
        <w:rPr>
          <w:lang w:eastAsia="en-GB"/>
        </w:rPr>
        <w:t xml:space="preserve"> </w:t>
      </w:r>
      <w:r w:rsidRPr="00D62D8F">
        <w:rPr>
          <w:rStyle w:val="Literal"/>
        </w:rPr>
        <w:t>std::io::BufRead</w:t>
      </w:r>
      <w:r w:rsidR="00945AE6">
        <w:rPr>
          <w:lang w:eastAsia="en-GB"/>
        </w:rPr>
        <w:t xml:space="preserve"> </w:t>
      </w:r>
      <w:r w:rsidRPr="00D070DF">
        <w:rPr>
          <w:lang w:eastAsia="en-GB"/>
        </w:rPr>
        <w:t>trait,</w:t>
      </w:r>
      <w:r w:rsidR="00945AE6">
        <w:rPr>
          <w:lang w:eastAsia="en-GB"/>
        </w:rPr>
        <w:t xml:space="preserve"> </w:t>
      </w:r>
      <w:r w:rsidRPr="00D070DF">
        <w:rPr>
          <w:lang w:eastAsia="en-GB"/>
        </w:rPr>
        <w:t>which</w:t>
      </w:r>
      <w:r w:rsidR="00945AE6">
        <w:rPr>
          <w:lang w:eastAsia="en-GB"/>
        </w:rPr>
        <w:t xml:space="preserve"> </w:t>
      </w:r>
      <w:r w:rsidRPr="00D070DF">
        <w:rPr>
          <w:lang w:eastAsia="en-GB"/>
        </w:rPr>
        <w:t>provides</w:t>
      </w:r>
      <w:r w:rsidR="00945AE6">
        <w:rPr>
          <w:lang w:eastAsia="en-GB"/>
        </w:rPr>
        <w:t xml:space="preserve"> </w:t>
      </w:r>
      <w:r w:rsidRPr="00D070DF">
        <w:rPr>
          <w:lang w:eastAsia="en-GB"/>
        </w:rPr>
        <w:t>the</w:t>
      </w:r>
      <w:r w:rsidR="00945AE6">
        <w:rPr>
          <w:lang w:eastAsia="en-GB"/>
        </w:rPr>
        <w:t xml:space="preserve"> </w:t>
      </w:r>
      <w:r w:rsidRPr="00D62D8F">
        <w:rPr>
          <w:rStyle w:val="Literal"/>
        </w:rPr>
        <w:t>lines</w:t>
      </w:r>
      <w:r w:rsidR="00945AE6">
        <w:rPr>
          <w:lang w:eastAsia="en-GB"/>
        </w:rPr>
        <w:t xml:space="preserve"> </w:t>
      </w:r>
      <w:r w:rsidRPr="00D070DF">
        <w:rPr>
          <w:lang w:eastAsia="en-GB"/>
        </w:rPr>
        <w:t>method</w:t>
      </w:r>
      <w:r w:rsidR="00945AE6">
        <w:rPr>
          <w:lang w:eastAsia="en-GB"/>
        </w:rPr>
        <w:t xml:space="preserve"> </w:t>
      </w:r>
      <w:r w:rsidR="00FF277B" w:rsidRPr="00FF277B">
        <w:rPr>
          <w:rStyle w:val="CodeAnnotation"/>
        </w:rPr>
        <w:t>5</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lines</w:t>
      </w:r>
      <w:r w:rsidR="00945AE6">
        <w:rPr>
          <w:lang w:eastAsia="en-GB"/>
        </w:rPr>
        <w:t xml:space="preserve"> </w:t>
      </w:r>
      <w:r w:rsidRPr="00D070DF">
        <w:rPr>
          <w:lang w:eastAsia="en-GB"/>
        </w:rPr>
        <w:t>method</w:t>
      </w:r>
      <w:r w:rsidR="00945AE6">
        <w:rPr>
          <w:lang w:eastAsia="en-GB"/>
        </w:rPr>
        <w:t xml:space="preserve"> </w:t>
      </w:r>
      <w:r w:rsidRPr="00D070DF">
        <w:rPr>
          <w:lang w:eastAsia="en-GB"/>
        </w:rPr>
        <w:t>returns</w:t>
      </w:r>
      <w:r w:rsidR="00945AE6">
        <w:rPr>
          <w:lang w:eastAsia="en-GB"/>
        </w:rPr>
        <w:t xml:space="preserve"> </w:t>
      </w:r>
      <w:r w:rsidRPr="00D070DF">
        <w:rPr>
          <w:lang w:eastAsia="en-GB"/>
        </w:rPr>
        <w:t>an</w:t>
      </w:r>
      <w:r w:rsidR="00945AE6">
        <w:rPr>
          <w:lang w:eastAsia="en-GB"/>
        </w:rPr>
        <w:t xml:space="preserve"> </w:t>
      </w:r>
      <w:r w:rsidRPr="00D070DF">
        <w:rPr>
          <w:lang w:eastAsia="en-GB"/>
        </w:rPr>
        <w:t>iterator</w:t>
      </w:r>
      <w:r w:rsidR="00945AE6">
        <w:rPr>
          <w:lang w:eastAsia="en-GB"/>
        </w:rPr>
        <w:t xml:space="preserve"> </w:t>
      </w:r>
      <w:r w:rsidRPr="00D070DF">
        <w:rPr>
          <w:lang w:eastAsia="en-GB"/>
        </w:rPr>
        <w:t>of</w:t>
      </w:r>
      <w:r w:rsidR="00945AE6">
        <w:rPr>
          <w:lang w:eastAsia="en-GB"/>
        </w:rPr>
        <w:t xml:space="preserve"> </w:t>
      </w:r>
      <w:r w:rsidRPr="00D62D8F">
        <w:rPr>
          <w:rStyle w:val="Literal"/>
        </w:rPr>
        <w:t>Result&lt;String,</w:t>
      </w:r>
      <w:r w:rsidR="00945AE6" w:rsidRPr="00D62D8F">
        <w:rPr>
          <w:rStyle w:val="Literal"/>
        </w:rPr>
        <w:t xml:space="preserve"> </w:t>
      </w:r>
      <w:r w:rsidRPr="00D62D8F">
        <w:rPr>
          <w:rStyle w:val="Literal"/>
        </w:rPr>
        <w:t>std::io::Error&gt;</w:t>
      </w:r>
      <w:r w:rsidR="00945AE6">
        <w:rPr>
          <w:lang w:eastAsia="en-GB"/>
        </w:rPr>
        <w:t xml:space="preserve"> </w:t>
      </w:r>
      <w:r w:rsidRPr="00D070DF">
        <w:rPr>
          <w:lang w:eastAsia="en-GB"/>
        </w:rPr>
        <w:t>by</w:t>
      </w:r>
      <w:r w:rsidR="00945AE6">
        <w:rPr>
          <w:lang w:eastAsia="en-GB"/>
        </w:rPr>
        <w:t xml:space="preserve"> </w:t>
      </w:r>
      <w:r w:rsidRPr="00D070DF">
        <w:rPr>
          <w:lang w:eastAsia="en-GB"/>
        </w:rPr>
        <w:t>splitting</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of</w:t>
      </w:r>
      <w:r w:rsidR="00945AE6">
        <w:rPr>
          <w:lang w:eastAsia="en-GB"/>
        </w:rPr>
        <w:t xml:space="preserve"> </w:t>
      </w:r>
      <w:r w:rsidRPr="00D070DF">
        <w:rPr>
          <w:lang w:eastAsia="en-GB"/>
        </w:rPr>
        <w:t>data</w:t>
      </w:r>
      <w:r w:rsidR="00945AE6">
        <w:rPr>
          <w:lang w:eastAsia="en-GB"/>
        </w:rPr>
        <w:t xml:space="preserve"> </w:t>
      </w:r>
      <w:r w:rsidRPr="00D070DF">
        <w:rPr>
          <w:lang w:eastAsia="en-GB"/>
        </w:rPr>
        <w:t>whenever</w:t>
      </w:r>
      <w:r w:rsidR="00945AE6">
        <w:rPr>
          <w:lang w:eastAsia="en-GB"/>
        </w:rPr>
        <w:t xml:space="preserve"> </w:t>
      </w:r>
      <w:r w:rsidRPr="00D070DF">
        <w:rPr>
          <w:lang w:eastAsia="en-GB"/>
        </w:rPr>
        <w:t>it</w:t>
      </w:r>
      <w:r w:rsidR="00945AE6">
        <w:rPr>
          <w:lang w:eastAsia="en-GB"/>
        </w:rPr>
        <w:t xml:space="preserve"> </w:t>
      </w:r>
      <w:r w:rsidRPr="00D070DF">
        <w:rPr>
          <w:lang w:eastAsia="en-GB"/>
        </w:rPr>
        <w:t>sees</w:t>
      </w:r>
      <w:r w:rsidR="00945AE6">
        <w:rPr>
          <w:lang w:eastAsia="en-GB"/>
        </w:rPr>
        <w:t xml:space="preserve"> </w:t>
      </w:r>
      <w:r w:rsidRPr="00D070DF">
        <w:rPr>
          <w:lang w:eastAsia="en-GB"/>
        </w:rPr>
        <w:t>a</w:t>
      </w:r>
      <w:r w:rsidR="00945AE6">
        <w:rPr>
          <w:lang w:eastAsia="en-GB"/>
        </w:rPr>
        <w:t xml:space="preserve"> </w:t>
      </w:r>
      <w:r w:rsidRPr="00D070DF">
        <w:rPr>
          <w:lang w:eastAsia="en-GB"/>
        </w:rPr>
        <w:t>newline</w:t>
      </w:r>
      <w:r w:rsidR="00945AE6">
        <w:rPr>
          <w:lang w:eastAsia="en-GB"/>
        </w:rPr>
        <w:t xml:space="preserve"> </w:t>
      </w:r>
      <w:r w:rsidRPr="00D070DF">
        <w:rPr>
          <w:lang w:eastAsia="en-GB"/>
        </w:rPr>
        <w:t>byte.</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each</w:t>
      </w:r>
      <w:r w:rsidR="00945AE6">
        <w:rPr>
          <w:lang w:eastAsia="en-GB"/>
        </w:rPr>
        <w:t xml:space="preserve"> </w:t>
      </w:r>
      <w:r w:rsidRPr="00D62D8F">
        <w:rPr>
          <w:rStyle w:val="Literal"/>
        </w:rPr>
        <w:t>String</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map</w:t>
      </w:r>
      <w:r w:rsidR="00945AE6">
        <w:rPr>
          <w:lang w:eastAsia="en-GB"/>
        </w:rPr>
        <w:t xml:space="preserve"> </w:t>
      </w:r>
      <w:r w:rsidRPr="00D070DF">
        <w:rPr>
          <w:lang w:eastAsia="en-GB"/>
        </w:rPr>
        <w:t>and</w:t>
      </w:r>
      <w:r w:rsidR="00945AE6">
        <w:rPr>
          <w:lang w:eastAsia="en-GB"/>
        </w:rPr>
        <w:t xml:space="preserve"> </w:t>
      </w:r>
      <w:r w:rsidRPr="00D62D8F">
        <w:rPr>
          <w:rStyle w:val="Literal"/>
        </w:rPr>
        <w:t>unwrap</w:t>
      </w:r>
      <w:r w:rsidR="00945AE6">
        <w:rPr>
          <w:lang w:eastAsia="en-GB"/>
        </w:rPr>
        <w:t xml:space="preserve"> </w:t>
      </w:r>
      <w:r w:rsidRPr="00D070DF">
        <w:rPr>
          <w:lang w:eastAsia="en-GB"/>
        </w:rPr>
        <w:t>each</w:t>
      </w:r>
      <w:r w:rsidR="00945AE6">
        <w:rPr>
          <w:lang w:eastAsia="en-GB"/>
        </w:rPr>
        <w:t xml:space="preserve"> </w:t>
      </w:r>
      <w:r w:rsidRPr="00D62D8F">
        <w:rPr>
          <w:rStyle w:val="Literal"/>
        </w:rPr>
        <w:t>Result</w:t>
      </w:r>
      <w:r w:rsidR="00945AE6">
        <w:rPr>
          <w:lang w:eastAsia="en-GB"/>
        </w:rPr>
        <w:t xml:space="preserve"> </w:t>
      </w:r>
      <w:r w:rsidR="00FF277B" w:rsidRPr="00FF277B">
        <w:rPr>
          <w:rStyle w:val="CodeAnnotation"/>
        </w:rPr>
        <w:t>6</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Result</w:t>
      </w:r>
      <w:r w:rsidR="00945AE6">
        <w:rPr>
          <w:lang w:eastAsia="en-GB"/>
        </w:rPr>
        <w:t xml:space="preserve"> </w:t>
      </w:r>
      <w:r w:rsidRPr="00D070DF">
        <w:rPr>
          <w:lang w:eastAsia="en-GB"/>
        </w:rPr>
        <w:t>might</w:t>
      </w:r>
      <w:r w:rsidR="00945AE6">
        <w:rPr>
          <w:lang w:eastAsia="en-GB"/>
        </w:rPr>
        <w:t xml:space="preserve"> </w:t>
      </w:r>
      <w:r w:rsidRPr="00D070DF">
        <w:rPr>
          <w:lang w:eastAsia="en-GB"/>
        </w:rPr>
        <w:t>be</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data</w:t>
      </w:r>
      <w:r w:rsidR="00945AE6">
        <w:rPr>
          <w:lang w:eastAsia="en-GB"/>
        </w:rPr>
        <w:t xml:space="preserve"> </w:t>
      </w:r>
      <w:r w:rsidRPr="00D070DF">
        <w:rPr>
          <w:lang w:eastAsia="en-GB"/>
        </w:rPr>
        <w:t>isn’t</w:t>
      </w:r>
      <w:r w:rsidR="00945AE6">
        <w:rPr>
          <w:lang w:eastAsia="en-GB"/>
        </w:rPr>
        <w:t xml:space="preserve"> </w:t>
      </w:r>
      <w:r w:rsidRPr="00D070DF">
        <w:rPr>
          <w:lang w:eastAsia="en-GB"/>
        </w:rPr>
        <w:t>valid</w:t>
      </w:r>
      <w:r w:rsidR="00945AE6">
        <w:rPr>
          <w:lang w:eastAsia="en-GB"/>
        </w:rPr>
        <w:t xml:space="preserve"> </w:t>
      </w:r>
      <w:r w:rsidRPr="00D070DF">
        <w:rPr>
          <w:lang w:eastAsia="en-GB"/>
        </w:rPr>
        <w:t>UTF-8</w:t>
      </w:r>
      <w:r w:rsidR="00945AE6">
        <w:rPr>
          <w:lang w:eastAsia="en-GB"/>
        </w:rPr>
        <w:t xml:space="preserve"> </w:t>
      </w:r>
      <w:r w:rsidRPr="00D070DF">
        <w:rPr>
          <w:lang w:eastAsia="en-GB"/>
        </w:rPr>
        <w:t>or</w:t>
      </w:r>
      <w:r w:rsidR="00945AE6">
        <w:rPr>
          <w:lang w:eastAsia="en-GB"/>
        </w:rPr>
        <w:t xml:space="preserve"> </w:t>
      </w:r>
      <w:r w:rsidRPr="00D070DF">
        <w:rPr>
          <w:lang w:eastAsia="en-GB"/>
        </w:rPr>
        <w:t>if</w:t>
      </w:r>
      <w:r w:rsidR="00945AE6">
        <w:rPr>
          <w:lang w:eastAsia="en-GB"/>
        </w:rPr>
        <w:t xml:space="preserve"> </w:t>
      </w:r>
      <w:r w:rsidRPr="00D070DF">
        <w:rPr>
          <w:lang w:eastAsia="en-GB"/>
        </w:rPr>
        <w:t>there</w:t>
      </w:r>
      <w:r w:rsidR="00945AE6">
        <w:rPr>
          <w:lang w:eastAsia="en-GB"/>
        </w:rPr>
        <w:t xml:space="preserve"> </w:t>
      </w:r>
      <w:r w:rsidRPr="00D070DF">
        <w:rPr>
          <w:lang w:eastAsia="en-GB"/>
        </w:rPr>
        <w:t>was</w:t>
      </w:r>
      <w:r w:rsidR="00945AE6">
        <w:rPr>
          <w:lang w:eastAsia="en-GB"/>
        </w:rPr>
        <w:t xml:space="preserve"> </w:t>
      </w:r>
      <w:r w:rsidRPr="00D070DF">
        <w:rPr>
          <w:lang w:eastAsia="en-GB"/>
        </w:rPr>
        <w:t>a</w:t>
      </w:r>
      <w:r w:rsidR="00945AE6">
        <w:rPr>
          <w:lang w:eastAsia="en-GB"/>
        </w:rPr>
        <w:t xml:space="preserve"> </w:t>
      </w:r>
      <w:r w:rsidRPr="00D070DF">
        <w:rPr>
          <w:lang w:eastAsia="en-GB"/>
        </w:rPr>
        <w:t>problem</w:t>
      </w:r>
      <w:r w:rsidR="00945AE6">
        <w:rPr>
          <w:lang w:eastAsia="en-GB"/>
        </w:rPr>
        <w:t xml:space="preserve"> </w:t>
      </w:r>
      <w:r w:rsidRPr="00D070DF">
        <w:rPr>
          <w:lang w:eastAsia="en-GB"/>
        </w:rPr>
        <w:t>reading</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Again,</w:t>
      </w:r>
      <w:r w:rsidR="00945AE6">
        <w:rPr>
          <w:lang w:eastAsia="en-GB"/>
        </w:rPr>
        <w:t xml:space="preserve"> </w:t>
      </w:r>
      <w:r w:rsidRPr="00D070DF">
        <w:rPr>
          <w:lang w:eastAsia="en-GB"/>
        </w:rPr>
        <w:t>a</w:t>
      </w:r>
      <w:r w:rsidR="00945AE6">
        <w:rPr>
          <w:lang w:eastAsia="en-GB"/>
        </w:rPr>
        <w:t xml:space="preserve"> </w:t>
      </w:r>
      <w:r w:rsidRPr="00D070DF">
        <w:rPr>
          <w:lang w:eastAsia="en-GB"/>
        </w:rPr>
        <w:t>production</w:t>
      </w:r>
      <w:r w:rsidR="00945AE6">
        <w:rPr>
          <w:lang w:eastAsia="en-GB"/>
        </w:rPr>
        <w:t xml:space="preserve"> </w:t>
      </w:r>
      <w:r w:rsidRPr="00D070DF">
        <w:rPr>
          <w:lang w:eastAsia="en-GB"/>
        </w:rPr>
        <w:t>program</w:t>
      </w:r>
      <w:r w:rsidR="00945AE6">
        <w:rPr>
          <w:lang w:eastAsia="en-GB"/>
        </w:rPr>
        <w:t xml:space="preserve"> </w:t>
      </w:r>
      <w:r w:rsidRPr="00D070DF">
        <w:rPr>
          <w:lang w:eastAsia="en-GB"/>
        </w:rPr>
        <w:t>should</w:t>
      </w:r>
      <w:r w:rsidR="00945AE6">
        <w:rPr>
          <w:lang w:eastAsia="en-GB"/>
        </w:rPr>
        <w:t xml:space="preserve"> </w:t>
      </w:r>
      <w:r w:rsidRPr="00D070DF">
        <w:rPr>
          <w:lang w:eastAsia="en-GB"/>
        </w:rPr>
        <w:t>handle</w:t>
      </w:r>
      <w:r w:rsidR="00945AE6">
        <w:rPr>
          <w:lang w:eastAsia="en-GB"/>
        </w:rPr>
        <w:t xml:space="preserve"> </w:t>
      </w:r>
      <w:r w:rsidRPr="00D070DF">
        <w:rPr>
          <w:lang w:eastAsia="en-GB"/>
        </w:rPr>
        <w:t>these</w:t>
      </w:r>
      <w:r w:rsidR="00945AE6">
        <w:rPr>
          <w:lang w:eastAsia="en-GB"/>
        </w:rPr>
        <w:t xml:space="preserve"> </w:t>
      </w:r>
      <w:r w:rsidRPr="00D070DF">
        <w:rPr>
          <w:lang w:eastAsia="en-GB"/>
        </w:rPr>
        <w:t>errors</w:t>
      </w:r>
      <w:r w:rsidR="00945AE6">
        <w:rPr>
          <w:lang w:eastAsia="en-GB"/>
        </w:rPr>
        <w:t xml:space="preserve"> </w:t>
      </w:r>
      <w:r w:rsidRPr="00D070DF">
        <w:rPr>
          <w:lang w:eastAsia="en-GB"/>
        </w:rPr>
        <w:t>more</w:t>
      </w:r>
      <w:r w:rsidR="00945AE6">
        <w:rPr>
          <w:lang w:eastAsia="en-GB"/>
        </w:rPr>
        <w:t xml:space="preserve"> </w:t>
      </w:r>
      <w:r w:rsidRPr="00D070DF">
        <w:rPr>
          <w:lang w:eastAsia="en-GB"/>
        </w:rPr>
        <w:t>gracefully,</w:t>
      </w:r>
      <w:r w:rsidR="00945AE6">
        <w:rPr>
          <w:lang w:eastAsia="en-GB"/>
        </w:rPr>
        <w:t xml:space="preserve"> </w:t>
      </w:r>
      <w:r w:rsidRPr="00D070DF">
        <w:rPr>
          <w:lang w:eastAsia="en-GB"/>
        </w:rPr>
        <w:t>but</w:t>
      </w:r>
      <w:r w:rsidR="00945AE6">
        <w:rPr>
          <w:lang w:eastAsia="en-GB"/>
        </w:rPr>
        <w:t xml:space="preserve"> </w:t>
      </w:r>
      <w:r w:rsidRPr="00D070DF">
        <w:rPr>
          <w:lang w:eastAsia="en-GB"/>
        </w:rPr>
        <w:t>we’re</w:t>
      </w:r>
      <w:r w:rsidR="00945AE6">
        <w:rPr>
          <w:lang w:eastAsia="en-GB"/>
        </w:rPr>
        <w:t xml:space="preserve"> </w:t>
      </w:r>
      <w:r w:rsidRPr="00D070DF">
        <w:rPr>
          <w:lang w:eastAsia="en-GB"/>
        </w:rPr>
        <w:t>choosing</w:t>
      </w:r>
      <w:r w:rsidR="00945AE6">
        <w:rPr>
          <w:lang w:eastAsia="en-GB"/>
        </w:rPr>
        <w:t xml:space="preserve"> </w:t>
      </w:r>
      <w:r w:rsidRPr="00D070DF">
        <w:rPr>
          <w:lang w:eastAsia="en-GB"/>
        </w:rPr>
        <w:t>to</w:t>
      </w:r>
      <w:r w:rsidR="00945AE6">
        <w:rPr>
          <w:lang w:eastAsia="en-GB"/>
        </w:rPr>
        <w:t xml:space="preserve"> </w:t>
      </w:r>
      <w:r w:rsidRPr="00D070DF">
        <w:rPr>
          <w:lang w:eastAsia="en-GB"/>
        </w:rPr>
        <w:t>stop</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case</w:t>
      </w:r>
      <w:r w:rsidR="00945AE6">
        <w:rPr>
          <w:lang w:eastAsia="en-GB"/>
        </w:rPr>
        <w:t xml:space="preserve"> </w:t>
      </w:r>
      <w:r w:rsidRPr="00D070DF">
        <w:rPr>
          <w:lang w:eastAsia="en-GB"/>
        </w:rPr>
        <w:t>for</w:t>
      </w:r>
      <w:r w:rsidR="00945AE6">
        <w:rPr>
          <w:lang w:eastAsia="en-GB"/>
        </w:rPr>
        <w:t xml:space="preserve"> </w:t>
      </w:r>
      <w:r w:rsidRPr="00D070DF">
        <w:rPr>
          <w:lang w:eastAsia="en-GB"/>
        </w:rPr>
        <w:t>simplicity.</w:t>
      </w:r>
    </w:p>
    <w:p w14:paraId="6582DAD3" w14:textId="714635E4"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signals</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an</w:t>
      </w:r>
      <w:r w:rsidR="00945AE6">
        <w:rPr>
          <w:lang w:eastAsia="en-GB"/>
        </w:rPr>
        <w:t xml:space="preserve"> </w:t>
      </w:r>
      <w:r w:rsidRPr="00D070DF">
        <w:rPr>
          <w:lang w:eastAsia="en-GB"/>
        </w:rPr>
        <w:t>HTTP</w:t>
      </w:r>
      <w:r w:rsidR="00945AE6">
        <w:rPr>
          <w:lang w:eastAsia="en-GB"/>
        </w:rPr>
        <w:t xml:space="preserve"> </w:t>
      </w:r>
      <w:r w:rsidRPr="00D070DF">
        <w:rPr>
          <w:lang w:eastAsia="en-GB"/>
        </w:rPr>
        <w:t>request</w:t>
      </w:r>
      <w:r w:rsidR="00945AE6">
        <w:rPr>
          <w:lang w:eastAsia="en-GB"/>
        </w:rPr>
        <w:t xml:space="preserve"> </w:t>
      </w:r>
      <w:r w:rsidRPr="00D070DF">
        <w:rPr>
          <w:lang w:eastAsia="en-GB"/>
        </w:rPr>
        <w:t>by</w:t>
      </w:r>
      <w:r w:rsidR="00945AE6">
        <w:rPr>
          <w:lang w:eastAsia="en-GB"/>
        </w:rPr>
        <w:t xml:space="preserve"> </w:t>
      </w:r>
      <w:r w:rsidRPr="00D070DF">
        <w:rPr>
          <w:lang w:eastAsia="en-GB"/>
        </w:rPr>
        <w:t>sending</w:t>
      </w:r>
      <w:r w:rsidR="00945AE6">
        <w:rPr>
          <w:lang w:eastAsia="en-GB"/>
        </w:rPr>
        <w:t xml:space="preserve"> </w:t>
      </w:r>
      <w:r w:rsidRPr="00D070DF">
        <w:rPr>
          <w:lang w:eastAsia="en-GB"/>
        </w:rPr>
        <w:t>two</w:t>
      </w:r>
      <w:r w:rsidR="00945AE6">
        <w:rPr>
          <w:lang w:eastAsia="en-GB"/>
        </w:rPr>
        <w:t xml:space="preserve"> </w:t>
      </w:r>
      <w:r w:rsidRPr="00D070DF">
        <w:rPr>
          <w:lang w:eastAsia="en-GB"/>
        </w:rPr>
        <w:t>newline</w:t>
      </w:r>
      <w:r w:rsidR="00945AE6">
        <w:rPr>
          <w:lang w:eastAsia="en-GB"/>
        </w:rPr>
        <w:t xml:space="preserve"> </w:t>
      </w:r>
      <w:r w:rsidRPr="00D070DF">
        <w:rPr>
          <w:lang w:eastAsia="en-GB"/>
        </w:rPr>
        <w:t>characters</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row,</w:t>
      </w:r>
      <w:r w:rsidR="00945AE6">
        <w:rPr>
          <w:lang w:eastAsia="en-GB"/>
        </w:rPr>
        <w:t xml:space="preserve"> </w:t>
      </w:r>
      <w:r w:rsidRPr="00D070DF">
        <w:rPr>
          <w:lang w:eastAsia="en-GB"/>
        </w:rPr>
        <w:t>so</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one</w:t>
      </w:r>
      <w:r w:rsidR="00945AE6">
        <w:rPr>
          <w:lang w:eastAsia="en-GB"/>
        </w:rPr>
        <w:t xml:space="preserve"> </w:t>
      </w:r>
      <w:r w:rsidRPr="00D070DF">
        <w:rPr>
          <w:lang w:eastAsia="en-GB"/>
        </w:rPr>
        <w:t>request</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we</w:t>
      </w:r>
      <w:r w:rsidR="00945AE6">
        <w:rPr>
          <w:lang w:eastAsia="en-GB"/>
        </w:rPr>
        <w:t xml:space="preserve"> </w:t>
      </w:r>
      <w:r w:rsidRPr="00D070DF">
        <w:rPr>
          <w:lang w:eastAsia="en-GB"/>
        </w:rPr>
        <w:t>take</w:t>
      </w:r>
      <w:r w:rsidR="00945AE6">
        <w:rPr>
          <w:lang w:eastAsia="en-GB"/>
        </w:rPr>
        <w:t xml:space="preserve"> </w:t>
      </w:r>
      <w:r w:rsidRPr="00D070DF">
        <w:rPr>
          <w:lang w:eastAsia="en-GB"/>
        </w:rPr>
        <w:t>lines</w:t>
      </w:r>
      <w:r w:rsidR="00945AE6">
        <w:rPr>
          <w:lang w:eastAsia="en-GB"/>
        </w:rPr>
        <w:t xml:space="preserve"> </w:t>
      </w:r>
      <w:r w:rsidRPr="00D070DF">
        <w:rPr>
          <w:lang w:eastAsia="en-GB"/>
        </w:rPr>
        <w:t>until</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a</w:t>
      </w:r>
      <w:r w:rsidR="00945AE6">
        <w:rPr>
          <w:lang w:eastAsia="en-GB"/>
        </w:rPr>
        <w:t xml:space="preserve"> </w:t>
      </w:r>
      <w:r w:rsidRPr="00D070DF">
        <w:rPr>
          <w:lang w:eastAsia="en-GB"/>
        </w:rPr>
        <w:t>line</w:t>
      </w:r>
      <w:r w:rsidR="00945AE6">
        <w:rPr>
          <w:lang w:eastAsia="en-GB"/>
        </w:rPr>
        <w:t xml:space="preserve"> </w:t>
      </w:r>
      <w:r w:rsidRPr="00D070DF">
        <w:rPr>
          <w:lang w:eastAsia="en-GB"/>
        </w:rPr>
        <w:t>that</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empty</w:t>
      </w:r>
      <w:r w:rsidR="00945AE6">
        <w:rPr>
          <w:lang w:eastAsia="en-GB"/>
        </w:rPr>
        <w:t xml:space="preserve"> </w:t>
      </w:r>
      <w:r w:rsidRPr="00D070DF">
        <w:rPr>
          <w:lang w:eastAsia="en-GB"/>
        </w:rPr>
        <w:t>string</w:t>
      </w:r>
      <w:r w:rsidR="00945AE6">
        <w:rPr>
          <w:lang w:eastAsia="en-GB"/>
        </w:rPr>
        <w:t xml:space="preserve"> </w:t>
      </w:r>
      <w:r w:rsidR="00FF277B" w:rsidRPr="00FF277B">
        <w:rPr>
          <w:rStyle w:val="CodeAnnotation"/>
        </w:rPr>
        <w:t>7</w:t>
      </w:r>
      <w:r w:rsidRPr="00D070DF">
        <w:rPr>
          <w:lang w:eastAsia="en-GB"/>
        </w:rPr>
        <w:t>.</w:t>
      </w:r>
      <w:r w:rsidR="00945AE6">
        <w:rPr>
          <w:lang w:eastAsia="en-GB"/>
        </w:rPr>
        <w:t xml:space="preserve"> </w:t>
      </w:r>
      <w:r w:rsidRPr="00D070DF">
        <w:rPr>
          <w:lang w:eastAsia="en-GB"/>
        </w:rPr>
        <w:t>Once</w:t>
      </w:r>
      <w:r w:rsidR="00945AE6">
        <w:rPr>
          <w:lang w:eastAsia="en-GB"/>
        </w:rPr>
        <w:t xml:space="preserve"> </w:t>
      </w:r>
      <w:r w:rsidRPr="00D070DF">
        <w:rPr>
          <w:lang w:eastAsia="en-GB"/>
        </w:rPr>
        <w:t>we’ve</w:t>
      </w:r>
      <w:r w:rsidR="00945AE6">
        <w:rPr>
          <w:lang w:eastAsia="en-GB"/>
        </w:rPr>
        <w:t xml:space="preserve"> </w:t>
      </w:r>
      <w:r w:rsidRPr="00D070DF">
        <w:rPr>
          <w:lang w:eastAsia="en-GB"/>
        </w:rPr>
        <w:t>collected</w:t>
      </w:r>
      <w:r w:rsidR="00945AE6">
        <w:rPr>
          <w:lang w:eastAsia="en-GB"/>
        </w:rPr>
        <w:t xml:space="preserve"> </w:t>
      </w:r>
      <w:r w:rsidRPr="00D070DF">
        <w:rPr>
          <w:lang w:eastAsia="en-GB"/>
        </w:rPr>
        <w:t>the</w:t>
      </w:r>
      <w:r w:rsidR="00945AE6">
        <w:rPr>
          <w:lang w:eastAsia="en-GB"/>
        </w:rPr>
        <w:t xml:space="preserve"> </w:t>
      </w:r>
      <w:r w:rsidRPr="00D070DF">
        <w:rPr>
          <w:lang w:eastAsia="en-GB"/>
        </w:rPr>
        <w:t>lines</w:t>
      </w:r>
      <w:r w:rsidR="00945AE6">
        <w:rPr>
          <w:lang w:eastAsia="en-GB"/>
        </w:rPr>
        <w:t xml:space="preserve"> </w:t>
      </w:r>
      <w:r w:rsidRPr="00D070DF">
        <w:rPr>
          <w:lang w:eastAsia="en-GB"/>
        </w:rPr>
        <w:t>into</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we’re</w:t>
      </w:r>
      <w:r w:rsidR="00945AE6">
        <w:rPr>
          <w:lang w:eastAsia="en-GB"/>
        </w:rPr>
        <w:t xml:space="preserve"> </w:t>
      </w:r>
      <w:r w:rsidRPr="00D070DF">
        <w:rPr>
          <w:lang w:eastAsia="en-GB"/>
        </w:rPr>
        <w:t>printing</w:t>
      </w:r>
      <w:r w:rsidR="00945AE6">
        <w:rPr>
          <w:lang w:eastAsia="en-GB"/>
        </w:rPr>
        <w:t xml:space="preserve"> </w:t>
      </w:r>
      <w:r w:rsidRPr="00D070DF">
        <w:rPr>
          <w:lang w:eastAsia="en-GB"/>
        </w:rPr>
        <w:t>them</w:t>
      </w:r>
      <w:r w:rsidR="00945AE6">
        <w:rPr>
          <w:lang w:eastAsia="en-GB"/>
        </w:rPr>
        <w:t xml:space="preserve"> </w:t>
      </w:r>
      <w:r w:rsidRPr="00D070DF">
        <w:rPr>
          <w:lang w:eastAsia="en-GB"/>
        </w:rPr>
        <w:t>out</w:t>
      </w:r>
      <w:r w:rsidR="00945AE6">
        <w:rPr>
          <w:lang w:eastAsia="en-GB"/>
        </w:rPr>
        <w:t xml:space="preserve"> </w:t>
      </w:r>
      <w:r w:rsidRPr="00D070DF">
        <w:rPr>
          <w:lang w:eastAsia="en-GB"/>
        </w:rPr>
        <w:t>using</w:t>
      </w:r>
      <w:r w:rsidR="00945AE6">
        <w:rPr>
          <w:lang w:eastAsia="en-GB"/>
        </w:rPr>
        <w:t xml:space="preserve"> </w:t>
      </w:r>
      <w:r w:rsidRPr="00D070DF">
        <w:rPr>
          <w:lang w:eastAsia="en-GB"/>
        </w:rPr>
        <w:t>pretty</w:t>
      </w:r>
      <w:r w:rsidR="00945AE6">
        <w:rPr>
          <w:lang w:eastAsia="en-GB"/>
        </w:rPr>
        <w:t xml:space="preserve"> </w:t>
      </w:r>
      <w:r w:rsidRPr="00D070DF">
        <w:rPr>
          <w:lang w:eastAsia="en-GB"/>
        </w:rPr>
        <w:t>debug</w:t>
      </w:r>
      <w:r w:rsidR="00945AE6">
        <w:rPr>
          <w:lang w:eastAsia="en-GB"/>
        </w:rPr>
        <w:t xml:space="preserve"> </w:t>
      </w:r>
      <w:r w:rsidRPr="00D070DF">
        <w:rPr>
          <w:lang w:eastAsia="en-GB"/>
        </w:rPr>
        <w:t>formatting</w:t>
      </w:r>
      <w:r w:rsidR="00945AE6">
        <w:rPr>
          <w:lang w:eastAsia="en-GB"/>
        </w:rPr>
        <w:t xml:space="preserve"> </w:t>
      </w:r>
      <w:r w:rsidR="00FF277B" w:rsidRPr="00FF277B">
        <w:rPr>
          <w:rStyle w:val="CodeAnnotation"/>
        </w:rPr>
        <w:t>8</w:t>
      </w:r>
      <w:r w:rsidR="00945AE6">
        <w:rPr>
          <w:lang w:eastAsia="en-GB"/>
        </w:rPr>
        <w:t xml:space="preserve"> </w:t>
      </w: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take</w:t>
      </w:r>
      <w:r w:rsidR="00945AE6">
        <w:rPr>
          <w:lang w:eastAsia="en-GB"/>
        </w:rPr>
        <w:t xml:space="preserve"> </w:t>
      </w:r>
      <w:r w:rsidRPr="00D070DF">
        <w:rPr>
          <w:lang w:eastAsia="en-GB"/>
        </w:rPr>
        <w:t>a</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instructions</w:t>
      </w:r>
      <w:r w:rsidR="00945AE6">
        <w:rPr>
          <w:lang w:eastAsia="en-GB"/>
        </w:rPr>
        <w:t xml:space="preserve"> </w:t>
      </w:r>
      <w:r w:rsidRPr="00D070DF">
        <w:rPr>
          <w:lang w:eastAsia="en-GB"/>
        </w:rPr>
        <w:t>the</w:t>
      </w:r>
      <w:r w:rsidR="00945AE6">
        <w:rPr>
          <w:lang w:eastAsia="en-GB"/>
        </w:rPr>
        <w:t xml:space="preserve"> </w:t>
      </w:r>
      <w:r w:rsidRPr="00D070DF">
        <w:rPr>
          <w:lang w:eastAsia="en-GB"/>
        </w:rPr>
        <w:t>web</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sending</w:t>
      </w:r>
      <w:r w:rsidR="00945AE6">
        <w:rPr>
          <w:lang w:eastAsia="en-GB"/>
        </w:rPr>
        <w:t xml:space="preserve"> </w:t>
      </w:r>
      <w:r w:rsidRPr="00D070DF">
        <w:rPr>
          <w:lang w:eastAsia="en-GB"/>
        </w:rPr>
        <w:t>to</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p>
    <w:p w14:paraId="6811ADB6" w14:textId="1818C2CC" w:rsidR="00D070DF" w:rsidRPr="00D070DF" w:rsidRDefault="00D070DF" w:rsidP="00945AE6">
      <w:pPr>
        <w:pStyle w:val="Body"/>
        <w:rPr>
          <w:lang w:eastAsia="en-GB"/>
        </w:rPr>
      </w:pPr>
      <w:r w:rsidRPr="00D070DF">
        <w:rPr>
          <w:lang w:eastAsia="en-GB"/>
        </w:rPr>
        <w:lastRenderedPageBreak/>
        <w:t>Let’s</w:t>
      </w:r>
      <w:r w:rsidR="00945AE6">
        <w:rPr>
          <w:lang w:eastAsia="en-GB"/>
        </w:rPr>
        <w:t xml:space="preserve"> </w:t>
      </w:r>
      <w:r w:rsidRPr="00D070DF">
        <w:rPr>
          <w:lang w:eastAsia="en-GB"/>
        </w:rPr>
        <w:t>try</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Start</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and</w:t>
      </w:r>
      <w:r w:rsidR="00945AE6">
        <w:rPr>
          <w:lang w:eastAsia="en-GB"/>
        </w:rPr>
        <w:t xml:space="preserve"> </w:t>
      </w:r>
      <w:r w:rsidRPr="00D070DF">
        <w:rPr>
          <w:lang w:eastAsia="en-GB"/>
        </w:rPr>
        <w:t>make</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web</w:t>
      </w:r>
      <w:r w:rsidR="00945AE6">
        <w:rPr>
          <w:lang w:eastAsia="en-GB"/>
        </w:rPr>
        <w:t xml:space="preserve"> </w:t>
      </w:r>
      <w:r w:rsidRPr="00D070DF">
        <w:rPr>
          <w:lang w:eastAsia="en-GB"/>
        </w:rPr>
        <w:t>browser</w:t>
      </w:r>
      <w:r w:rsidR="00945AE6">
        <w:rPr>
          <w:lang w:eastAsia="en-GB"/>
        </w:rPr>
        <w:t xml:space="preserve"> </w:t>
      </w:r>
      <w:r w:rsidRPr="00D070DF">
        <w:rPr>
          <w:lang w:eastAsia="en-GB"/>
        </w:rPr>
        <w:t>again.</w:t>
      </w:r>
      <w:r w:rsidR="00945AE6">
        <w:rPr>
          <w:lang w:eastAsia="en-GB"/>
        </w:rPr>
        <w:t xml:space="preserve"> </w:t>
      </w:r>
      <w:r w:rsidRPr="00D070DF">
        <w:rPr>
          <w:lang w:eastAsia="en-GB"/>
        </w:rPr>
        <w:t>Note</w:t>
      </w:r>
      <w:r w:rsidR="00945AE6">
        <w:rPr>
          <w:lang w:eastAsia="en-GB"/>
        </w:rPr>
        <w:t xml:space="preserve"> </w:t>
      </w:r>
      <w:r w:rsidRPr="00D070DF">
        <w:rPr>
          <w:lang w:eastAsia="en-GB"/>
        </w:rPr>
        <w:t>that</w:t>
      </w:r>
      <w:r w:rsidR="00945AE6">
        <w:rPr>
          <w:lang w:eastAsia="en-GB"/>
        </w:rPr>
        <w:t xml:space="preserve"> </w:t>
      </w:r>
      <w:r w:rsidRPr="00D070DF">
        <w:rPr>
          <w:lang w:eastAsia="en-GB"/>
        </w:rPr>
        <w:t>we’ll</w:t>
      </w:r>
      <w:r w:rsidR="00945AE6">
        <w:rPr>
          <w:lang w:eastAsia="en-GB"/>
        </w:rPr>
        <w:t xml:space="preserve"> </w:t>
      </w:r>
      <w:r w:rsidRPr="00D070DF">
        <w:rPr>
          <w:lang w:eastAsia="en-GB"/>
        </w:rPr>
        <w:t>still</w:t>
      </w:r>
      <w:r w:rsidR="00945AE6">
        <w:rPr>
          <w:lang w:eastAsia="en-GB"/>
        </w:rPr>
        <w:t xml:space="preserve"> </w:t>
      </w:r>
      <w:r w:rsidRPr="00D070DF">
        <w:rPr>
          <w:lang w:eastAsia="en-GB"/>
        </w:rPr>
        <w:t>get</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page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but</w:t>
      </w:r>
      <w:r w:rsidR="00945AE6">
        <w:rPr>
          <w:lang w:eastAsia="en-GB"/>
        </w:rPr>
        <w:t xml:space="preserve"> </w:t>
      </w:r>
      <w:r w:rsidRPr="00D070DF">
        <w:rPr>
          <w:lang w:eastAsia="en-GB"/>
        </w:rPr>
        <w:t>our</w:t>
      </w:r>
      <w:r w:rsidR="00945AE6">
        <w:rPr>
          <w:lang w:eastAsia="en-GB"/>
        </w:rPr>
        <w:t xml:space="preserve"> </w:t>
      </w:r>
      <w:r w:rsidRPr="00D070DF">
        <w:rPr>
          <w:lang w:eastAsia="en-GB"/>
        </w:rPr>
        <w:t>program’s</w:t>
      </w:r>
      <w:r w:rsidR="00945AE6">
        <w:rPr>
          <w:lang w:eastAsia="en-GB"/>
        </w:rPr>
        <w:t xml:space="preserve"> </w:t>
      </w:r>
      <w:r w:rsidRPr="00D070DF">
        <w:rPr>
          <w:lang w:eastAsia="en-GB"/>
        </w:rPr>
        <w:t>output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terminal</w:t>
      </w:r>
      <w:r w:rsidR="00945AE6">
        <w:rPr>
          <w:lang w:eastAsia="en-GB"/>
        </w:rPr>
        <w:t xml:space="preserve"> </w:t>
      </w:r>
      <w:r w:rsidRPr="00D070DF">
        <w:rPr>
          <w:lang w:eastAsia="en-GB"/>
        </w:rPr>
        <w:t>will</w:t>
      </w:r>
      <w:r w:rsidR="00945AE6">
        <w:rPr>
          <w:lang w:eastAsia="en-GB"/>
        </w:rPr>
        <w:t xml:space="preserve"> </w:t>
      </w:r>
      <w:r w:rsidRPr="00D070DF">
        <w:rPr>
          <w:lang w:eastAsia="en-GB"/>
        </w:rPr>
        <w:t>now</w:t>
      </w:r>
      <w:r w:rsidR="00945AE6">
        <w:rPr>
          <w:lang w:eastAsia="en-GB"/>
        </w:rPr>
        <w:t xml:space="preserve"> </w:t>
      </w:r>
      <w:r w:rsidRPr="00D070DF">
        <w:rPr>
          <w:lang w:eastAsia="en-GB"/>
        </w:rPr>
        <w:t>look</w:t>
      </w:r>
      <w:r w:rsidR="00945AE6">
        <w:rPr>
          <w:lang w:eastAsia="en-GB"/>
        </w:rPr>
        <w:t xml:space="preserve"> </w:t>
      </w:r>
      <w:r w:rsidRPr="00D070DF">
        <w:rPr>
          <w:lang w:eastAsia="en-GB"/>
        </w:rPr>
        <w:t>similar</w:t>
      </w:r>
      <w:r w:rsidR="00945AE6">
        <w:rPr>
          <w:lang w:eastAsia="en-GB"/>
        </w:rPr>
        <w:t xml:space="preserve"> </w:t>
      </w:r>
      <w:r w:rsidRPr="00D070DF">
        <w:rPr>
          <w:lang w:eastAsia="en-GB"/>
        </w:rPr>
        <w:t>to</w:t>
      </w:r>
      <w:r w:rsidR="00945AE6">
        <w:rPr>
          <w:lang w:eastAsia="en-GB"/>
        </w:rPr>
        <w:t xml:space="preserve"> </w:t>
      </w:r>
      <w:r w:rsidRPr="00D070DF">
        <w:rPr>
          <w:lang w:eastAsia="en-GB"/>
        </w:rPr>
        <w:t>this:</w:t>
      </w:r>
    </w:p>
    <w:p w14:paraId="09420FE3" w14:textId="764AE8CA" w:rsidR="00D070DF" w:rsidRPr="00FF277B" w:rsidRDefault="00D070DF" w:rsidP="00A73287">
      <w:pPr>
        <w:pStyle w:val="CodeWide"/>
        <w:rPr>
          <w:rStyle w:val="LiteralBold"/>
          <w:sz w:val="20"/>
          <w:szCs w:val="20"/>
        </w:rPr>
      </w:pPr>
      <w:r w:rsidRPr="00D35EB9">
        <w:t>$</w:t>
      </w:r>
      <w:r w:rsidR="00945AE6" w:rsidRPr="00D35EB9">
        <w:t xml:space="preserve"> </w:t>
      </w:r>
      <w:r w:rsidRPr="00FF277B">
        <w:rPr>
          <w:rStyle w:val="LiteralBold"/>
        </w:rPr>
        <w:t>cargo</w:t>
      </w:r>
      <w:r w:rsidR="00945AE6" w:rsidRPr="00FF277B">
        <w:rPr>
          <w:rStyle w:val="LiteralBold"/>
        </w:rPr>
        <w:t xml:space="preserve"> </w:t>
      </w:r>
      <w:r w:rsidRPr="00FF277B">
        <w:rPr>
          <w:rStyle w:val="LiteralBold"/>
        </w:rPr>
        <w:t>run</w:t>
      </w:r>
    </w:p>
    <w:p w14:paraId="4668391A" w14:textId="36762D68" w:rsidR="00D070DF" w:rsidRPr="00D35EB9" w:rsidRDefault="00945AE6" w:rsidP="00A73287">
      <w:pPr>
        <w:pStyle w:val="CodeWide"/>
      </w:pPr>
      <w:r w:rsidRPr="00D35EB9">
        <w:t xml:space="preserve">   </w:t>
      </w:r>
      <w:r w:rsidR="00D070DF" w:rsidRPr="00D35EB9">
        <w:t>Compiling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276378C8" w14:textId="2526E670" w:rsidR="00D070DF" w:rsidRPr="00D35EB9" w:rsidRDefault="00945AE6" w:rsidP="00A73287">
      <w:pPr>
        <w:pStyle w:val="CodeWide"/>
      </w:pPr>
      <w:r w:rsidRPr="00D35EB9">
        <w:t xml:space="preserve">    </w:t>
      </w:r>
      <w:r w:rsidR="00D070DF" w:rsidRPr="00D35EB9">
        <w:t>Finished</w:t>
      </w:r>
      <w:r w:rsidRPr="00D35EB9">
        <w:t xml:space="preserve"> </w:t>
      </w:r>
      <w:r w:rsidR="00D070DF" w:rsidRPr="00D35EB9">
        <w:t>dev</w:t>
      </w:r>
      <w:r w:rsidRPr="00D35EB9">
        <w:t xml:space="preserve"> </w:t>
      </w:r>
      <w:r w:rsidR="00D070DF" w:rsidRPr="00D35EB9">
        <w:t>[unoptimized</w:t>
      </w:r>
      <w:r w:rsidRPr="00D35EB9">
        <w:t xml:space="preserve"> </w:t>
      </w:r>
      <w:r w:rsidR="00D070DF" w:rsidRPr="00D35EB9">
        <w:t>+</w:t>
      </w:r>
      <w:r w:rsidRPr="00D35EB9">
        <w:t xml:space="preserve"> </w:t>
      </w:r>
      <w:r w:rsidR="00D070DF" w:rsidRPr="00D35EB9">
        <w:t>debuginfo]</w:t>
      </w:r>
      <w:r w:rsidRPr="00D35EB9">
        <w:t xml:space="preserve"> </w:t>
      </w:r>
      <w:r w:rsidR="00D070DF" w:rsidRPr="00D35EB9">
        <w:t>target(s)</w:t>
      </w:r>
      <w:r w:rsidRPr="00D35EB9">
        <w:t xml:space="preserve"> </w:t>
      </w:r>
      <w:r w:rsidR="00D070DF" w:rsidRPr="00D35EB9">
        <w:t>in</w:t>
      </w:r>
      <w:r w:rsidRPr="00D35EB9">
        <w:t xml:space="preserve"> </w:t>
      </w:r>
      <w:r w:rsidR="00D070DF" w:rsidRPr="00D35EB9">
        <w:t>0.42s</w:t>
      </w:r>
    </w:p>
    <w:p w14:paraId="2E1D5E6F" w14:textId="46F6C733" w:rsidR="00D070DF" w:rsidRPr="00D35EB9" w:rsidRDefault="00945AE6" w:rsidP="00A73287">
      <w:pPr>
        <w:pStyle w:val="CodeWide"/>
      </w:pPr>
      <w:r w:rsidRPr="00D35EB9">
        <w:t xml:space="preserve">     </w:t>
      </w:r>
      <w:r w:rsidR="00D070DF" w:rsidRPr="00D35EB9">
        <w:t>Running</w:t>
      </w:r>
      <w:r w:rsidRPr="00D35EB9">
        <w:t xml:space="preserve"> </w:t>
      </w:r>
      <w:r w:rsidR="00D070DF" w:rsidRPr="00D35EB9">
        <w:t>`target/debug/hello`</w:t>
      </w:r>
    </w:p>
    <w:p w14:paraId="37BC90A1" w14:textId="5BB7A64C" w:rsidR="00D070DF" w:rsidRPr="00D35EB9" w:rsidRDefault="00D070DF" w:rsidP="00A73287">
      <w:pPr>
        <w:pStyle w:val="CodeWide"/>
      </w:pPr>
      <w:r w:rsidRPr="00D35EB9">
        <w:t>Request:</w:t>
      </w:r>
      <w:r w:rsidR="00945AE6" w:rsidRPr="00D35EB9">
        <w:t xml:space="preserve"> </w:t>
      </w:r>
      <w:r w:rsidRPr="00D35EB9">
        <w:t>[</w:t>
      </w:r>
    </w:p>
    <w:p w14:paraId="58055531" w14:textId="1D24D500" w:rsidR="00D070DF" w:rsidRPr="00D35EB9" w:rsidRDefault="00945AE6" w:rsidP="00A73287">
      <w:pPr>
        <w:pStyle w:val="CodeWide"/>
      </w:pPr>
      <w:r w:rsidRPr="00D35EB9">
        <w:t xml:space="preserve">    </w:t>
      </w:r>
      <w:r w:rsidR="00D070DF" w:rsidRPr="00D35EB9">
        <w:t>"GET</w:t>
      </w:r>
      <w:r w:rsidRPr="00D35EB9">
        <w:t xml:space="preserve"> </w:t>
      </w:r>
      <w:r w:rsidR="00D070DF" w:rsidRPr="00D35EB9">
        <w:t>/</w:t>
      </w:r>
      <w:r w:rsidRPr="00D35EB9">
        <w:t xml:space="preserve"> </w:t>
      </w:r>
      <w:r w:rsidR="00D070DF" w:rsidRPr="00D35EB9">
        <w:t>HTTP/1.1",</w:t>
      </w:r>
    </w:p>
    <w:p w14:paraId="5FA2176F" w14:textId="25646687" w:rsidR="00D070DF" w:rsidRPr="00D35EB9" w:rsidRDefault="00945AE6" w:rsidP="00A73287">
      <w:pPr>
        <w:pStyle w:val="CodeWide"/>
      </w:pPr>
      <w:r w:rsidRPr="00D35EB9">
        <w:t xml:space="preserve">    </w:t>
      </w:r>
      <w:r w:rsidR="00D070DF" w:rsidRPr="00D35EB9">
        <w:t>"Host:</w:t>
      </w:r>
      <w:r w:rsidRPr="00D35EB9">
        <w:t xml:space="preserve"> </w:t>
      </w:r>
      <w:r w:rsidR="00D070DF" w:rsidRPr="00D35EB9">
        <w:t>127.0.0.1:7878",</w:t>
      </w:r>
    </w:p>
    <w:p w14:paraId="591129B1" w14:textId="34B7C180" w:rsidR="005A5B9A" w:rsidRDefault="00945AE6">
      <w:pPr>
        <w:pStyle w:val="CodeWide"/>
      </w:pPr>
      <w:r w:rsidRPr="00D35EB9">
        <w:t xml:space="preserve">    </w:t>
      </w:r>
      <w:r w:rsidR="00D070DF" w:rsidRPr="00D35EB9">
        <w:t>"User-Agent:</w:t>
      </w:r>
      <w:r w:rsidRPr="00D35EB9">
        <w:t xml:space="preserve"> </w:t>
      </w:r>
      <w:r w:rsidR="00D070DF" w:rsidRPr="00D35EB9">
        <w:t>Mozilla/5.0</w:t>
      </w:r>
      <w:r w:rsidRPr="00D35EB9">
        <w:t xml:space="preserve"> </w:t>
      </w:r>
      <w:r w:rsidR="00D070DF" w:rsidRPr="00D35EB9">
        <w:t>(Macintosh;</w:t>
      </w:r>
      <w:r w:rsidRPr="00D35EB9">
        <w:t xml:space="preserve"> </w:t>
      </w:r>
      <w:r w:rsidR="00D070DF" w:rsidRPr="00D35EB9">
        <w:t>Intel</w:t>
      </w:r>
      <w:r w:rsidRPr="00D35EB9">
        <w:t xml:space="preserve"> </w:t>
      </w:r>
      <w:r w:rsidR="00D070DF" w:rsidRPr="00D35EB9">
        <w:t>Mac</w:t>
      </w:r>
      <w:r w:rsidRPr="00D35EB9">
        <w:t xml:space="preserve"> </w:t>
      </w:r>
      <w:r w:rsidR="00D070DF" w:rsidRPr="00D35EB9">
        <w:t>OS</w:t>
      </w:r>
      <w:r w:rsidRPr="00D35EB9">
        <w:t xml:space="preserve"> </w:t>
      </w:r>
      <w:r w:rsidR="00D070DF" w:rsidRPr="00D35EB9">
        <w:t>X</w:t>
      </w:r>
      <w:r w:rsidRPr="00D35EB9">
        <w:t xml:space="preserve"> </w:t>
      </w:r>
      <w:r w:rsidR="00D070DF" w:rsidRPr="00D35EB9">
        <w:t>10.15;</w:t>
      </w:r>
      <w:r w:rsidRPr="00D35EB9">
        <w:t xml:space="preserve"> </w:t>
      </w:r>
      <w:r w:rsidR="00D070DF" w:rsidRPr="00D35EB9">
        <w:t>rv:99.0)</w:t>
      </w:r>
    </w:p>
    <w:p w14:paraId="6869E6F9" w14:textId="7D9505EC" w:rsidR="00D070DF" w:rsidRPr="00D35EB9" w:rsidRDefault="00D070DF" w:rsidP="00A73287">
      <w:pPr>
        <w:pStyle w:val="CodeWide"/>
      </w:pPr>
      <w:r w:rsidRPr="00D35EB9">
        <w:t>Gecko/20100101</w:t>
      </w:r>
      <w:r w:rsidR="00945AE6" w:rsidRPr="00D35EB9">
        <w:t xml:space="preserve"> </w:t>
      </w:r>
      <w:r w:rsidRPr="00D35EB9">
        <w:t>Firefox/99.0",</w:t>
      </w:r>
    </w:p>
    <w:p w14:paraId="060567DF" w14:textId="08870CEB" w:rsidR="00440BE3" w:rsidRDefault="00945AE6">
      <w:pPr>
        <w:pStyle w:val="CodeWide"/>
      </w:pPr>
      <w:r w:rsidRPr="00D35EB9">
        <w:t xml:space="preserve">    </w:t>
      </w:r>
      <w:r w:rsidR="00D070DF" w:rsidRPr="00D35EB9">
        <w:t>"Accept:</w:t>
      </w:r>
    </w:p>
    <w:p w14:paraId="4AD86AD1" w14:textId="30569E58" w:rsidR="005A5B9A" w:rsidRDefault="00D070DF">
      <w:pPr>
        <w:pStyle w:val="CodeWide"/>
      </w:pPr>
      <w:r w:rsidRPr="00D35EB9">
        <w:t>text/html,application/xhtml+xml,application/xml;q=0.9,image/avif,image/webp,*/*</w:t>
      </w:r>
    </w:p>
    <w:p w14:paraId="41CEBCA4" w14:textId="3CA6174B" w:rsidR="00D070DF" w:rsidRPr="00D35EB9" w:rsidRDefault="00D070DF" w:rsidP="00A73287">
      <w:pPr>
        <w:pStyle w:val="CodeWide"/>
      </w:pPr>
      <w:r w:rsidRPr="00D35EB9">
        <w:t>;q=0.8",</w:t>
      </w:r>
    </w:p>
    <w:p w14:paraId="3327C5C8" w14:textId="21436AE5" w:rsidR="00D070DF" w:rsidRPr="00D35EB9" w:rsidRDefault="00945AE6" w:rsidP="00A73287">
      <w:pPr>
        <w:pStyle w:val="CodeWide"/>
      </w:pPr>
      <w:r w:rsidRPr="00D35EB9">
        <w:t xml:space="preserve">    </w:t>
      </w:r>
      <w:r w:rsidR="00D070DF" w:rsidRPr="00D35EB9">
        <w:t>"Accept-Language:</w:t>
      </w:r>
      <w:r w:rsidRPr="00D35EB9">
        <w:t xml:space="preserve"> </w:t>
      </w:r>
      <w:r w:rsidR="00D070DF" w:rsidRPr="00D35EB9">
        <w:t>en-US,en;q=0.5",</w:t>
      </w:r>
    </w:p>
    <w:p w14:paraId="17DB5A35" w14:textId="0F61C401" w:rsidR="00D070DF" w:rsidRPr="00D35EB9" w:rsidRDefault="00945AE6" w:rsidP="00A73287">
      <w:pPr>
        <w:pStyle w:val="CodeWide"/>
      </w:pPr>
      <w:r w:rsidRPr="00D35EB9">
        <w:t xml:space="preserve">    </w:t>
      </w:r>
      <w:r w:rsidR="00D070DF" w:rsidRPr="00D35EB9">
        <w:t>"Accept-Encoding:</w:t>
      </w:r>
      <w:r w:rsidRPr="00D35EB9">
        <w:t xml:space="preserve"> </w:t>
      </w:r>
      <w:r w:rsidR="00D070DF" w:rsidRPr="00D35EB9">
        <w:t>gzip,</w:t>
      </w:r>
      <w:r w:rsidRPr="00D35EB9">
        <w:t xml:space="preserve"> </w:t>
      </w:r>
      <w:r w:rsidR="00D070DF" w:rsidRPr="00D35EB9">
        <w:t>deflate,</w:t>
      </w:r>
      <w:r w:rsidRPr="00D35EB9">
        <w:t xml:space="preserve"> </w:t>
      </w:r>
      <w:r w:rsidR="00D070DF" w:rsidRPr="00D35EB9">
        <w:t>br",</w:t>
      </w:r>
    </w:p>
    <w:p w14:paraId="552060D8" w14:textId="0D18999F" w:rsidR="00D070DF" w:rsidRPr="00D35EB9" w:rsidRDefault="00945AE6" w:rsidP="00A73287">
      <w:pPr>
        <w:pStyle w:val="CodeWide"/>
      </w:pPr>
      <w:r w:rsidRPr="00D35EB9">
        <w:t xml:space="preserve">    </w:t>
      </w:r>
      <w:r w:rsidR="00D070DF" w:rsidRPr="00D35EB9">
        <w:t>"DNT:</w:t>
      </w:r>
      <w:r w:rsidRPr="00D35EB9">
        <w:t xml:space="preserve"> </w:t>
      </w:r>
      <w:r w:rsidR="00D070DF" w:rsidRPr="00D35EB9">
        <w:t>1",</w:t>
      </w:r>
    </w:p>
    <w:p w14:paraId="56302425" w14:textId="2C07941B" w:rsidR="00D070DF" w:rsidRPr="00D35EB9" w:rsidRDefault="00945AE6" w:rsidP="00A73287">
      <w:pPr>
        <w:pStyle w:val="CodeWide"/>
      </w:pPr>
      <w:r w:rsidRPr="00D35EB9">
        <w:t xml:space="preserve">    </w:t>
      </w:r>
      <w:r w:rsidR="00D070DF" w:rsidRPr="00D35EB9">
        <w:t>"Connection:</w:t>
      </w:r>
      <w:r w:rsidRPr="00D35EB9">
        <w:t xml:space="preserve"> </w:t>
      </w:r>
      <w:r w:rsidR="00D070DF" w:rsidRPr="00D35EB9">
        <w:t>keep-alive",</w:t>
      </w:r>
    </w:p>
    <w:p w14:paraId="0FE78BF1" w14:textId="4C153BF2" w:rsidR="00D070DF" w:rsidRPr="00D35EB9" w:rsidRDefault="00945AE6" w:rsidP="00A73287">
      <w:pPr>
        <w:pStyle w:val="CodeWide"/>
      </w:pPr>
      <w:r w:rsidRPr="00D35EB9">
        <w:t xml:space="preserve">    </w:t>
      </w:r>
      <w:r w:rsidR="00D070DF" w:rsidRPr="00D35EB9">
        <w:t>"Upgrade-Insecure-Requests:</w:t>
      </w:r>
      <w:r w:rsidRPr="00D35EB9">
        <w:t xml:space="preserve"> </w:t>
      </w:r>
      <w:r w:rsidR="00D070DF" w:rsidRPr="00D35EB9">
        <w:t>1",</w:t>
      </w:r>
    </w:p>
    <w:p w14:paraId="40F050A0" w14:textId="1DE11D3D" w:rsidR="00D070DF" w:rsidRPr="00D35EB9" w:rsidRDefault="00945AE6" w:rsidP="00A73287">
      <w:pPr>
        <w:pStyle w:val="CodeWide"/>
      </w:pPr>
      <w:r w:rsidRPr="00D35EB9">
        <w:t xml:space="preserve">    </w:t>
      </w:r>
      <w:r w:rsidR="00D070DF" w:rsidRPr="00D35EB9">
        <w:t>"Sec-Fetch-Dest:</w:t>
      </w:r>
      <w:r w:rsidRPr="00D35EB9">
        <w:t xml:space="preserve"> </w:t>
      </w:r>
      <w:r w:rsidR="00D070DF" w:rsidRPr="00D35EB9">
        <w:t>document",</w:t>
      </w:r>
    </w:p>
    <w:p w14:paraId="5E51ED2E" w14:textId="30DC67B3" w:rsidR="00D070DF" w:rsidRPr="00D35EB9" w:rsidRDefault="00945AE6" w:rsidP="00A73287">
      <w:pPr>
        <w:pStyle w:val="CodeWide"/>
      </w:pPr>
      <w:r w:rsidRPr="00D35EB9">
        <w:t xml:space="preserve">    </w:t>
      </w:r>
      <w:r w:rsidR="00D070DF" w:rsidRPr="00D35EB9">
        <w:t>"Sec-Fetch-Mode:</w:t>
      </w:r>
      <w:r w:rsidRPr="00D35EB9">
        <w:t xml:space="preserve"> </w:t>
      </w:r>
      <w:r w:rsidR="00D070DF" w:rsidRPr="00D35EB9">
        <w:t>navigate",</w:t>
      </w:r>
    </w:p>
    <w:p w14:paraId="0804DC80" w14:textId="2B230C96" w:rsidR="00D070DF" w:rsidRPr="00D35EB9" w:rsidRDefault="00945AE6" w:rsidP="00A73287">
      <w:pPr>
        <w:pStyle w:val="CodeWide"/>
      </w:pPr>
      <w:r w:rsidRPr="00D35EB9">
        <w:t xml:space="preserve">    </w:t>
      </w:r>
      <w:r w:rsidR="00D070DF" w:rsidRPr="00D35EB9">
        <w:t>"Sec-Fetch-Site:</w:t>
      </w:r>
      <w:r w:rsidRPr="00D35EB9">
        <w:t xml:space="preserve"> </w:t>
      </w:r>
      <w:r w:rsidR="00D070DF" w:rsidRPr="00D35EB9">
        <w:t>none",</w:t>
      </w:r>
    </w:p>
    <w:p w14:paraId="3D8BC55C" w14:textId="13F0E28B" w:rsidR="00D070DF" w:rsidRPr="00D35EB9" w:rsidRDefault="00945AE6" w:rsidP="00A73287">
      <w:pPr>
        <w:pStyle w:val="CodeWide"/>
      </w:pPr>
      <w:r w:rsidRPr="00D35EB9">
        <w:t xml:space="preserve">    </w:t>
      </w:r>
      <w:r w:rsidR="00D070DF" w:rsidRPr="00D35EB9">
        <w:t>"Sec-Fetch-User:</w:t>
      </w:r>
      <w:r w:rsidRPr="00D35EB9">
        <w:t xml:space="preserve"> </w:t>
      </w:r>
      <w:r w:rsidR="00D070DF" w:rsidRPr="00D35EB9">
        <w:t>?1",</w:t>
      </w:r>
    </w:p>
    <w:p w14:paraId="361F305E" w14:textId="2541D996" w:rsidR="00D070DF" w:rsidRPr="00D35EB9" w:rsidRDefault="00945AE6" w:rsidP="00A73287">
      <w:pPr>
        <w:pStyle w:val="CodeWide"/>
      </w:pPr>
      <w:r w:rsidRPr="00D35EB9">
        <w:t xml:space="preserve">    </w:t>
      </w:r>
      <w:r w:rsidR="00D070DF" w:rsidRPr="00D35EB9">
        <w:t>"Cache-Control:</w:t>
      </w:r>
      <w:r w:rsidRPr="00D35EB9">
        <w:t xml:space="preserve"> </w:t>
      </w:r>
      <w:r w:rsidR="00D070DF" w:rsidRPr="00D35EB9">
        <w:t>max-age=0",</w:t>
      </w:r>
    </w:p>
    <w:p w14:paraId="658F46BC" w14:textId="77777777" w:rsidR="00D070DF" w:rsidRPr="00D35EB9" w:rsidRDefault="00D070DF" w:rsidP="00A73287">
      <w:pPr>
        <w:pStyle w:val="CodeWide"/>
      </w:pPr>
      <w:r w:rsidRPr="00D35EB9">
        <w:t>]</w:t>
      </w:r>
    </w:p>
    <w:p w14:paraId="44998A2A" w14:textId="7093426D" w:rsidR="00D070DF" w:rsidRPr="00D070DF" w:rsidRDefault="00D070DF" w:rsidP="00945AE6">
      <w:pPr>
        <w:pStyle w:val="Body"/>
        <w:rPr>
          <w:lang w:eastAsia="en-GB"/>
        </w:rPr>
      </w:pPr>
      <w:r w:rsidRPr="00D070DF">
        <w:rPr>
          <w:lang w:eastAsia="en-GB"/>
        </w:rPr>
        <w:t>Depending</w:t>
      </w:r>
      <w:r w:rsidR="00945AE6">
        <w:rPr>
          <w:lang w:eastAsia="en-GB"/>
        </w:rPr>
        <w:t xml:space="preserve"> </w:t>
      </w:r>
      <w:r w:rsidRPr="00D070DF">
        <w:rPr>
          <w:lang w:eastAsia="en-GB"/>
        </w:rPr>
        <w:t>on</w:t>
      </w:r>
      <w:r w:rsidR="00945AE6">
        <w:rPr>
          <w:lang w:eastAsia="en-GB"/>
        </w:rPr>
        <w:t xml:space="preserve"> </w:t>
      </w:r>
      <w:r w:rsidRPr="00D070DF">
        <w:rPr>
          <w:lang w:eastAsia="en-GB"/>
        </w:rPr>
        <w:t>your</w:t>
      </w:r>
      <w:r w:rsidR="00945AE6">
        <w:rPr>
          <w:lang w:eastAsia="en-GB"/>
        </w:rPr>
        <w:t xml:space="preserve"> </w:t>
      </w:r>
      <w:r w:rsidRPr="00D070DF">
        <w:rPr>
          <w:lang w:eastAsia="en-GB"/>
        </w:rPr>
        <w:t>browser,</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get</w:t>
      </w:r>
      <w:r w:rsidR="00945AE6">
        <w:rPr>
          <w:lang w:eastAsia="en-GB"/>
        </w:rPr>
        <w:t xml:space="preserve"> </w:t>
      </w:r>
      <w:r w:rsidRPr="00D070DF">
        <w:rPr>
          <w:lang w:eastAsia="en-GB"/>
        </w:rPr>
        <w:t>slightly</w:t>
      </w:r>
      <w:r w:rsidR="00945AE6">
        <w:rPr>
          <w:lang w:eastAsia="en-GB"/>
        </w:rPr>
        <w:t xml:space="preserve"> </w:t>
      </w:r>
      <w:r w:rsidRPr="00D070DF">
        <w:rPr>
          <w:lang w:eastAsia="en-GB"/>
        </w:rPr>
        <w:t>different</w:t>
      </w:r>
      <w:r w:rsidR="00945AE6">
        <w:rPr>
          <w:lang w:eastAsia="en-GB"/>
        </w:rPr>
        <w:t xml:space="preserve"> </w:t>
      </w:r>
      <w:r w:rsidRPr="00D070DF">
        <w:rPr>
          <w:lang w:eastAsia="en-GB"/>
        </w:rPr>
        <w:t>output.</w:t>
      </w:r>
      <w:r w:rsidR="00945AE6">
        <w:rPr>
          <w:lang w:eastAsia="en-GB"/>
        </w:rPr>
        <w:t xml:space="preserve"> </w:t>
      </w:r>
      <w:r w:rsidRPr="00D070DF">
        <w:rPr>
          <w:lang w:eastAsia="en-GB"/>
        </w:rPr>
        <w:t>Now</w:t>
      </w:r>
      <w:r w:rsidR="00945AE6">
        <w:rPr>
          <w:lang w:eastAsia="en-GB"/>
        </w:rPr>
        <w:t xml:space="preserve"> </w:t>
      </w:r>
      <w:r w:rsidRPr="00D070DF">
        <w:rPr>
          <w:lang w:eastAsia="en-GB"/>
        </w:rPr>
        <w:t>that</w:t>
      </w:r>
      <w:r w:rsidR="00945AE6">
        <w:rPr>
          <w:lang w:eastAsia="en-GB"/>
        </w:rPr>
        <w:t xml:space="preserve"> </w:t>
      </w:r>
      <w:r w:rsidRPr="00D070DF">
        <w:rPr>
          <w:lang w:eastAsia="en-GB"/>
        </w:rPr>
        <w:t>we’re</w:t>
      </w:r>
      <w:r w:rsidR="00945AE6">
        <w:rPr>
          <w:lang w:eastAsia="en-GB"/>
        </w:rPr>
        <w:t xml:space="preserve"> </w:t>
      </w:r>
      <w:r w:rsidRPr="00D070DF">
        <w:rPr>
          <w:lang w:eastAsia="en-GB"/>
        </w:rPr>
        <w:t>printing</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data,</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see</w:t>
      </w:r>
      <w:r w:rsidR="00945AE6">
        <w:rPr>
          <w:lang w:eastAsia="en-GB"/>
        </w:rPr>
        <w:t xml:space="preserve"> </w:t>
      </w:r>
      <w:r w:rsidRPr="00D070DF">
        <w:rPr>
          <w:lang w:eastAsia="en-GB"/>
        </w:rPr>
        <w:t>why</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multiple</w:t>
      </w:r>
      <w:r w:rsidR="00945AE6">
        <w:rPr>
          <w:lang w:eastAsia="en-GB"/>
        </w:rPr>
        <w:t xml:space="preserve"> </w:t>
      </w:r>
      <w:r w:rsidRPr="00D070DF">
        <w:rPr>
          <w:lang w:eastAsia="en-GB"/>
        </w:rPr>
        <w:t>connections</w:t>
      </w:r>
      <w:r w:rsidR="00945AE6">
        <w:rPr>
          <w:lang w:eastAsia="en-GB"/>
        </w:rPr>
        <w:t xml:space="preserve"> </w:t>
      </w:r>
      <w:r w:rsidRPr="00D070DF">
        <w:rPr>
          <w:lang w:eastAsia="en-GB"/>
        </w:rPr>
        <w:t>from</w:t>
      </w:r>
      <w:r w:rsidR="00945AE6">
        <w:rPr>
          <w:lang w:eastAsia="en-GB"/>
        </w:rPr>
        <w:t xml:space="preserve"> </w:t>
      </w:r>
      <w:r w:rsidRPr="00D070DF">
        <w:rPr>
          <w:lang w:eastAsia="en-GB"/>
        </w:rPr>
        <w:t>one</w:t>
      </w:r>
      <w:r w:rsidR="00945AE6">
        <w:rPr>
          <w:lang w:eastAsia="en-GB"/>
        </w:rPr>
        <w:t xml:space="preserve"> </w:t>
      </w:r>
      <w:r w:rsidRPr="00D070DF">
        <w:rPr>
          <w:lang w:eastAsia="en-GB"/>
        </w:rPr>
        <w:t>browser</w:t>
      </w:r>
      <w:r w:rsidR="00945AE6">
        <w:rPr>
          <w:lang w:eastAsia="en-GB"/>
        </w:rPr>
        <w:t xml:space="preserve"> </w:t>
      </w:r>
      <w:r w:rsidRPr="00D070DF">
        <w:rPr>
          <w:lang w:eastAsia="en-GB"/>
        </w:rPr>
        <w:t>request</w:t>
      </w:r>
      <w:r w:rsidR="00945AE6">
        <w:rPr>
          <w:lang w:eastAsia="en-GB"/>
        </w:rPr>
        <w:t xml:space="preserve"> </w:t>
      </w:r>
      <w:r w:rsidRPr="00D070DF">
        <w:rPr>
          <w:lang w:eastAsia="en-GB"/>
        </w:rPr>
        <w:t>by</w:t>
      </w:r>
      <w:r w:rsidR="00945AE6">
        <w:rPr>
          <w:lang w:eastAsia="en-GB"/>
        </w:rPr>
        <w:t xml:space="preserve"> </w:t>
      </w:r>
      <w:r w:rsidRPr="00D070DF">
        <w:rPr>
          <w:lang w:eastAsia="en-GB"/>
        </w:rPr>
        <w:t>looking</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path</w:t>
      </w:r>
      <w:r w:rsidR="00945AE6">
        <w:rPr>
          <w:lang w:eastAsia="en-GB"/>
        </w:rPr>
        <w:t xml:space="preserve"> </w:t>
      </w:r>
      <w:r w:rsidRPr="00D070DF">
        <w:rPr>
          <w:lang w:eastAsia="en-GB"/>
        </w:rPr>
        <w:t>after</w:t>
      </w:r>
      <w:r w:rsidR="00945AE6">
        <w:rPr>
          <w:lang w:eastAsia="en-GB"/>
        </w:rPr>
        <w:t xml:space="preserve"> </w:t>
      </w:r>
      <w:r w:rsidRPr="00D62D8F">
        <w:rPr>
          <w:rStyle w:val="Literal"/>
        </w:rPr>
        <w:t>GET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line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repeated</w:t>
      </w:r>
      <w:r w:rsidR="00945AE6">
        <w:rPr>
          <w:lang w:eastAsia="en-GB"/>
        </w:rPr>
        <w:t xml:space="preserve"> </w:t>
      </w:r>
      <w:r w:rsidRPr="00D070DF">
        <w:rPr>
          <w:lang w:eastAsia="en-GB"/>
        </w:rPr>
        <w:t>connections</w:t>
      </w:r>
      <w:r w:rsidR="00945AE6">
        <w:rPr>
          <w:lang w:eastAsia="en-GB"/>
        </w:rPr>
        <w:t xml:space="preserve"> </w:t>
      </w:r>
      <w:r w:rsidRPr="00D070DF">
        <w:rPr>
          <w:lang w:eastAsia="en-GB"/>
        </w:rPr>
        <w:t>are</w:t>
      </w:r>
      <w:r w:rsidR="00945AE6">
        <w:rPr>
          <w:lang w:eastAsia="en-GB"/>
        </w:rPr>
        <w:t xml:space="preserve"> </w:t>
      </w:r>
      <w:r w:rsidRPr="00D070DF">
        <w:rPr>
          <w:lang w:eastAsia="en-GB"/>
        </w:rPr>
        <w:t>all</w:t>
      </w:r>
      <w:r w:rsidR="00945AE6">
        <w:rPr>
          <w:lang w:eastAsia="en-GB"/>
        </w:rPr>
        <w:t xml:space="preserve"> </w:t>
      </w:r>
      <w:r w:rsidRPr="00D070DF">
        <w:rPr>
          <w:lang w:eastAsia="en-GB"/>
        </w:rPr>
        <w:t>requesting</w:t>
      </w:r>
      <w:r w:rsidR="00945AE6">
        <w:rPr>
          <w:lang w:eastAsia="en-GB"/>
        </w:rPr>
        <w:t xml:space="preserve"> </w:t>
      </w:r>
      <w:r w:rsidRPr="00D35EB9">
        <w:rPr>
          <w:rStyle w:val="Italic"/>
        </w:rPr>
        <w:t>/</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fetch</w:t>
      </w:r>
      <w:r w:rsidR="00945AE6">
        <w:rPr>
          <w:lang w:eastAsia="en-GB"/>
        </w:rPr>
        <w:t xml:space="preserve"> </w:t>
      </w:r>
      <w:r w:rsidRPr="00D35EB9">
        <w:rPr>
          <w:rStyle w:val="Italic"/>
        </w:rPr>
        <w:t>/</w:t>
      </w:r>
      <w:r w:rsidR="00945AE6">
        <w:rPr>
          <w:lang w:eastAsia="en-GB"/>
        </w:rPr>
        <w:t xml:space="preserve"> </w:t>
      </w:r>
      <w:r w:rsidRPr="00D070DF">
        <w:rPr>
          <w:lang w:eastAsia="en-GB"/>
        </w:rPr>
        <w:t>repeatedly</w:t>
      </w:r>
      <w:r w:rsidR="00945AE6">
        <w:rPr>
          <w:lang w:eastAsia="en-GB"/>
        </w:rPr>
        <w:t xml:space="preserve"> </w:t>
      </w:r>
      <w:r w:rsidRPr="00D070DF">
        <w:rPr>
          <w:lang w:eastAsia="en-GB"/>
        </w:rPr>
        <w:t>because</w:t>
      </w:r>
      <w:r w:rsidR="00945AE6">
        <w:rPr>
          <w:lang w:eastAsia="en-GB"/>
        </w:rPr>
        <w:t xml:space="preserve"> </w:t>
      </w:r>
      <w:r w:rsidRPr="00D070DF">
        <w:rPr>
          <w:lang w:eastAsia="en-GB"/>
        </w:rPr>
        <w:t>it’s</w:t>
      </w:r>
      <w:r w:rsidR="00945AE6">
        <w:rPr>
          <w:lang w:eastAsia="en-GB"/>
        </w:rPr>
        <w:t xml:space="preserve"> </w:t>
      </w:r>
      <w:r w:rsidRPr="00D070DF">
        <w:rPr>
          <w:lang w:eastAsia="en-GB"/>
        </w:rPr>
        <w:t>not</w:t>
      </w:r>
      <w:r w:rsidR="00945AE6">
        <w:rPr>
          <w:lang w:eastAsia="en-GB"/>
        </w:rPr>
        <w:t xml:space="preserve"> </w:t>
      </w:r>
      <w:r w:rsidRPr="00D070DF">
        <w:rPr>
          <w:lang w:eastAsia="en-GB"/>
        </w:rPr>
        <w:t>getting</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r w:rsidR="00945AE6">
        <w:rPr>
          <w:lang w:eastAsia="en-GB"/>
        </w:rPr>
        <w:t xml:space="preserve"> </w:t>
      </w:r>
      <w:r w:rsidRPr="00D070DF">
        <w:rPr>
          <w:lang w:eastAsia="en-GB"/>
        </w:rPr>
        <w:t>from</w:t>
      </w:r>
      <w:r w:rsidR="00945AE6">
        <w:rPr>
          <w:lang w:eastAsia="en-GB"/>
        </w:rPr>
        <w:t xml:space="preserve"> </w:t>
      </w:r>
      <w:r w:rsidRPr="00D070DF">
        <w:rPr>
          <w:lang w:eastAsia="en-GB"/>
        </w:rPr>
        <w:t>our</w:t>
      </w:r>
      <w:r w:rsidR="00945AE6">
        <w:rPr>
          <w:lang w:eastAsia="en-GB"/>
        </w:rPr>
        <w:t xml:space="preserve"> </w:t>
      </w:r>
      <w:r w:rsidRPr="00D070DF">
        <w:rPr>
          <w:lang w:eastAsia="en-GB"/>
        </w:rPr>
        <w:t>program.</w:t>
      </w:r>
      <w:r w:rsidR="00B56096">
        <w:rPr>
          <w:lang w:eastAsia="en-GB"/>
        </w:rPr>
        <w:fldChar w:fldCharType="begin"/>
      </w:r>
      <w:r w:rsidR="00B56096">
        <w:instrText xml:space="preserve"> XE "stream</w:instrText>
      </w:r>
      <w:r w:rsidR="00B56096" w:rsidRPr="00BE574B">
        <w:instrText xml:space="preserve"> </w:instrText>
      </w:r>
      <w:r w:rsidR="00B56096">
        <w:instrText>end</w:instrText>
      </w:r>
      <w:r w:rsidR="00B56096" w:rsidRPr="00BE574B">
        <w:instrText>Range</w:instrText>
      </w:r>
      <w:r w:rsidR="00B56096">
        <w:instrText xml:space="preserve">" </w:instrText>
      </w:r>
      <w:r w:rsidR="00B56096">
        <w:rPr>
          <w:lang w:eastAsia="en-GB"/>
        </w:rPr>
        <w:fldChar w:fldCharType="end"/>
      </w:r>
    </w:p>
    <w:p w14:paraId="51564E5D" w14:textId="04E2B5D6"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break</w:t>
      </w:r>
      <w:r w:rsidR="00945AE6">
        <w:rPr>
          <w:lang w:eastAsia="en-GB"/>
        </w:rPr>
        <w:t xml:space="preserve"> </w:t>
      </w:r>
      <w:r w:rsidRPr="00D070DF">
        <w:rPr>
          <w:lang w:eastAsia="en-GB"/>
        </w:rPr>
        <w:t>down</w:t>
      </w:r>
      <w:r w:rsidR="00945AE6">
        <w:rPr>
          <w:lang w:eastAsia="en-GB"/>
        </w:rPr>
        <w:t xml:space="preserve"> </w:t>
      </w:r>
      <w:r w:rsidRPr="00D070DF">
        <w:rPr>
          <w:lang w:eastAsia="en-GB"/>
        </w:rPr>
        <w:t>this</w:t>
      </w:r>
      <w:r w:rsidR="00945AE6">
        <w:rPr>
          <w:lang w:eastAsia="en-GB"/>
        </w:rPr>
        <w:t xml:space="preserve"> </w:t>
      </w:r>
      <w:r w:rsidRPr="00D070DF">
        <w:rPr>
          <w:lang w:eastAsia="en-GB"/>
        </w:rPr>
        <w:t>request</w:t>
      </w:r>
      <w:r w:rsidR="00945AE6">
        <w:rPr>
          <w:lang w:eastAsia="en-GB"/>
        </w:rPr>
        <w:t xml:space="preserve"> </w:t>
      </w:r>
      <w:r w:rsidRPr="00D070DF">
        <w:rPr>
          <w:lang w:eastAsia="en-GB"/>
        </w:rPr>
        <w:t>data</w:t>
      </w:r>
      <w:r w:rsidR="00945AE6">
        <w:rPr>
          <w:lang w:eastAsia="en-GB"/>
        </w:rPr>
        <w:t xml:space="preserve"> </w:t>
      </w:r>
      <w:r w:rsidRPr="00D070DF">
        <w:rPr>
          <w:lang w:eastAsia="en-GB"/>
        </w:rPr>
        <w:t>to</w:t>
      </w:r>
      <w:r w:rsidR="00945AE6">
        <w:rPr>
          <w:lang w:eastAsia="en-GB"/>
        </w:rPr>
        <w:t xml:space="preserve"> </w:t>
      </w:r>
      <w:r w:rsidRPr="00D070DF">
        <w:rPr>
          <w:lang w:eastAsia="en-GB"/>
        </w:rPr>
        <w:t>understand</w:t>
      </w:r>
      <w:r w:rsidR="00945AE6">
        <w:rPr>
          <w:lang w:eastAsia="en-GB"/>
        </w:rPr>
        <w:t xml:space="preserve"> </w:t>
      </w:r>
      <w:r w:rsidRPr="00D070DF">
        <w:rPr>
          <w:lang w:eastAsia="en-GB"/>
        </w:rPr>
        <w:t>what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asking</w:t>
      </w:r>
      <w:r w:rsidR="00945AE6">
        <w:rPr>
          <w:lang w:eastAsia="en-GB"/>
        </w:rPr>
        <w:t xml:space="preserve"> </w:t>
      </w:r>
      <w:r w:rsidRPr="00D070DF">
        <w:rPr>
          <w:lang w:eastAsia="en-GB"/>
        </w:rPr>
        <w:t>of</w:t>
      </w:r>
      <w:r w:rsidR="00945AE6">
        <w:rPr>
          <w:lang w:eastAsia="en-GB"/>
        </w:rPr>
        <w:t xml:space="preserve"> </w:t>
      </w:r>
      <w:r w:rsidRPr="00D070DF">
        <w:rPr>
          <w:lang w:eastAsia="en-GB"/>
        </w:rPr>
        <w:t>our</w:t>
      </w:r>
      <w:r w:rsidR="00945AE6">
        <w:rPr>
          <w:lang w:eastAsia="en-GB"/>
        </w:rPr>
        <w:t xml:space="preserve"> </w:t>
      </w:r>
      <w:r w:rsidRPr="00D070DF">
        <w:rPr>
          <w:lang w:eastAsia="en-GB"/>
        </w:rPr>
        <w:t>program.</w:t>
      </w:r>
    </w:p>
    <w:bookmarkStart w:id="10" w:name="a-closer-look-at-an-http-request"/>
    <w:bookmarkStart w:id="11" w:name="_Toc107314535"/>
    <w:bookmarkEnd w:id="10"/>
    <w:p w14:paraId="77092F35" w14:textId="4BF28C33" w:rsidR="00D070DF" w:rsidRPr="00D070DF" w:rsidRDefault="00D32E58" w:rsidP="006D307B">
      <w:pPr>
        <w:pStyle w:val="HeadB"/>
        <w:rPr>
          <w:lang w:eastAsia="en-GB"/>
        </w:rPr>
      </w:pPr>
      <w:r>
        <w:rPr>
          <w:lang w:eastAsia="en-GB"/>
        </w:rPr>
        <w:fldChar w:fldCharType="begin"/>
      </w:r>
      <w:r>
        <w:instrText xml:space="preserve"> XE "HTTP (Hypertext Transfer Protocol) </w:instrText>
      </w:r>
      <w:r w:rsidRPr="00BE574B">
        <w:instrText>startRange</w:instrText>
      </w:r>
      <w:r>
        <w:instrText xml:space="preserve">" </w:instrText>
      </w:r>
      <w:r>
        <w:rPr>
          <w:lang w:eastAsia="en-GB"/>
        </w:rPr>
        <w:fldChar w:fldCharType="end"/>
      </w:r>
      <w:r w:rsidR="00D070DF" w:rsidRPr="00D070DF">
        <w:rPr>
          <w:lang w:eastAsia="en-GB"/>
        </w:rPr>
        <w:t>A</w:t>
      </w:r>
      <w:r w:rsidR="00945AE6">
        <w:rPr>
          <w:lang w:eastAsia="en-GB"/>
        </w:rPr>
        <w:t xml:space="preserve"> </w:t>
      </w:r>
      <w:r w:rsidR="00D070DF" w:rsidRPr="00D070DF">
        <w:rPr>
          <w:lang w:eastAsia="en-GB"/>
        </w:rPr>
        <w:t>Closer</w:t>
      </w:r>
      <w:r w:rsidR="00945AE6">
        <w:rPr>
          <w:lang w:eastAsia="en-GB"/>
        </w:rPr>
        <w:t xml:space="preserve"> </w:t>
      </w:r>
      <w:r w:rsidR="00D070DF" w:rsidRPr="00D070DF">
        <w:rPr>
          <w:lang w:eastAsia="en-GB"/>
        </w:rPr>
        <w:t>Look</w:t>
      </w:r>
      <w:r w:rsidR="00945AE6">
        <w:rPr>
          <w:lang w:eastAsia="en-GB"/>
        </w:rPr>
        <w:t xml:space="preserve"> </w:t>
      </w:r>
      <w:r w:rsidR="00D070DF" w:rsidRPr="00D070DF">
        <w:rPr>
          <w:lang w:eastAsia="en-GB"/>
        </w:rPr>
        <w:t>at</w:t>
      </w:r>
      <w:r w:rsidR="00945AE6">
        <w:rPr>
          <w:lang w:eastAsia="en-GB"/>
        </w:rPr>
        <w:t xml:space="preserve"> </w:t>
      </w:r>
      <w:r w:rsidR="00D070DF" w:rsidRPr="00D070DF">
        <w:rPr>
          <w:lang w:eastAsia="en-GB"/>
        </w:rPr>
        <w:t>an</w:t>
      </w:r>
      <w:r w:rsidR="00945AE6">
        <w:rPr>
          <w:lang w:eastAsia="en-GB"/>
        </w:rPr>
        <w:t xml:space="preserve"> </w:t>
      </w:r>
      <w:r w:rsidR="00D070DF" w:rsidRPr="00D070DF">
        <w:rPr>
          <w:lang w:eastAsia="en-GB"/>
        </w:rPr>
        <w:t>HTTP</w:t>
      </w:r>
      <w:r w:rsidR="00945AE6">
        <w:rPr>
          <w:lang w:eastAsia="en-GB"/>
        </w:rPr>
        <w:t xml:space="preserve"> </w:t>
      </w:r>
      <w:r w:rsidR="00D070DF" w:rsidRPr="00D070DF">
        <w:rPr>
          <w:lang w:eastAsia="en-GB"/>
        </w:rPr>
        <w:t>Request</w:t>
      </w:r>
      <w:bookmarkEnd w:id="11"/>
    </w:p>
    <w:p w14:paraId="3664F3E6" w14:textId="1AC2132E" w:rsidR="00D070DF" w:rsidRPr="00D070DF" w:rsidRDefault="00D070DF" w:rsidP="00945AE6">
      <w:pPr>
        <w:pStyle w:val="Body"/>
        <w:rPr>
          <w:lang w:eastAsia="en-GB"/>
        </w:rPr>
      </w:pPr>
      <w:r w:rsidRPr="00D070DF">
        <w:rPr>
          <w:lang w:eastAsia="en-GB"/>
        </w:rPr>
        <w:t>HTTP</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text-based</w:t>
      </w:r>
      <w:r w:rsidR="00945AE6">
        <w:rPr>
          <w:lang w:eastAsia="en-GB"/>
        </w:rPr>
        <w:t xml:space="preserve"> </w:t>
      </w:r>
      <w:r w:rsidRPr="00D070DF">
        <w:rPr>
          <w:lang w:eastAsia="en-GB"/>
        </w:rPr>
        <w:t>protocol,</w:t>
      </w:r>
      <w:r w:rsidR="00945AE6">
        <w:rPr>
          <w:lang w:eastAsia="en-GB"/>
        </w:rPr>
        <w:t xml:space="preserve"> </w:t>
      </w:r>
      <w:r w:rsidRPr="00D070DF">
        <w:rPr>
          <w:lang w:eastAsia="en-GB"/>
        </w:rPr>
        <w:t>and</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takes</w:t>
      </w:r>
      <w:r w:rsidR="00945AE6">
        <w:rPr>
          <w:lang w:eastAsia="en-GB"/>
        </w:rPr>
        <w:t xml:space="preserve"> </w:t>
      </w:r>
      <w:r w:rsidRPr="00D070DF">
        <w:rPr>
          <w:lang w:eastAsia="en-GB"/>
        </w:rPr>
        <w:t>this</w:t>
      </w:r>
      <w:r w:rsidR="00945AE6">
        <w:rPr>
          <w:lang w:eastAsia="en-GB"/>
        </w:rPr>
        <w:t xml:space="preserve"> </w:t>
      </w:r>
      <w:r w:rsidRPr="00D070DF">
        <w:rPr>
          <w:lang w:eastAsia="en-GB"/>
        </w:rPr>
        <w:t>format:</w:t>
      </w:r>
    </w:p>
    <w:p w14:paraId="59ED8AE8" w14:textId="2D7516E3" w:rsidR="00D070DF" w:rsidRPr="00D35EB9" w:rsidRDefault="00D070DF" w:rsidP="00D62D8F">
      <w:pPr>
        <w:pStyle w:val="Code"/>
      </w:pPr>
      <w:r w:rsidRPr="00D35EB9">
        <w:t>Method</w:t>
      </w:r>
      <w:r w:rsidR="00945AE6" w:rsidRPr="00D35EB9">
        <w:t xml:space="preserve"> </w:t>
      </w:r>
      <w:r w:rsidRPr="00D35EB9">
        <w:t>Request-URI</w:t>
      </w:r>
      <w:r w:rsidR="00945AE6" w:rsidRPr="00D35EB9">
        <w:t xml:space="preserve"> </w:t>
      </w:r>
      <w:r w:rsidRPr="00D35EB9">
        <w:t>HTTP-Version</w:t>
      </w:r>
      <w:r w:rsidR="00945AE6" w:rsidRPr="00D35EB9">
        <w:t xml:space="preserve"> </w:t>
      </w:r>
      <w:r w:rsidRPr="00D35EB9">
        <w:t>CRLF</w:t>
      </w:r>
    </w:p>
    <w:p w14:paraId="08F6C3A5" w14:textId="7AFD7C7D" w:rsidR="00D070DF" w:rsidRPr="00D35EB9" w:rsidRDefault="00D070DF" w:rsidP="00D62D8F">
      <w:pPr>
        <w:pStyle w:val="Code"/>
      </w:pPr>
      <w:r w:rsidRPr="00D35EB9">
        <w:t>headers</w:t>
      </w:r>
      <w:r w:rsidR="00945AE6" w:rsidRPr="00D35EB9">
        <w:t xml:space="preserve"> </w:t>
      </w:r>
      <w:r w:rsidRPr="00D35EB9">
        <w:t>CRLF</w:t>
      </w:r>
    </w:p>
    <w:p w14:paraId="7DBC50DA" w14:textId="77777777" w:rsidR="00D070DF" w:rsidRPr="00D35EB9" w:rsidRDefault="00D070DF" w:rsidP="00D62D8F">
      <w:pPr>
        <w:pStyle w:val="Code"/>
      </w:pPr>
      <w:r w:rsidRPr="00D35EB9">
        <w:t>message-body</w:t>
      </w:r>
    </w:p>
    <w:p w14:paraId="3C76B913" w14:textId="31AACC22" w:rsidR="00D070DF" w:rsidRPr="00D070DF" w:rsidRDefault="00F21CD5" w:rsidP="00945AE6">
      <w:pPr>
        <w:pStyle w:val="Body"/>
        <w:rPr>
          <w:lang w:eastAsia="en-GB"/>
        </w:rPr>
      </w:pPr>
      <w:r>
        <w:rPr>
          <w:lang w:eastAsia="en-GB"/>
        </w:rPr>
        <w:fldChar w:fldCharType="begin"/>
      </w:r>
      <w:r>
        <w:instrText xml:space="preserve"> XE "request line</w:instrText>
      </w:r>
      <w:r w:rsidRPr="00BE574B">
        <w:instrText xml:space="preserve"> 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first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the</w:t>
      </w:r>
      <w:r w:rsidR="00945AE6">
        <w:rPr>
          <w:lang w:eastAsia="en-GB"/>
        </w:rPr>
        <w:t xml:space="preserve"> </w:t>
      </w:r>
      <w:r w:rsidR="00D070DF" w:rsidRPr="00D35EB9">
        <w:rPr>
          <w:rStyle w:val="Italic"/>
        </w:rPr>
        <w:t>request</w:t>
      </w:r>
      <w:r w:rsidR="00945AE6" w:rsidRPr="00D35EB9">
        <w:rPr>
          <w:rStyle w:val="Italic"/>
        </w:rPr>
        <w:t xml:space="preserve"> </w:t>
      </w:r>
      <w:r w:rsidR="00D070DF" w:rsidRPr="00D35EB9">
        <w:rPr>
          <w:rStyle w:val="Italic"/>
        </w:rPr>
        <w:t>line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holds</w:t>
      </w:r>
      <w:r w:rsidR="00945AE6">
        <w:rPr>
          <w:lang w:eastAsia="en-GB"/>
        </w:rPr>
        <w:t xml:space="preserve"> </w:t>
      </w:r>
      <w:r w:rsidR="00D070DF" w:rsidRPr="00D070DF">
        <w:rPr>
          <w:lang w:eastAsia="en-GB"/>
        </w:rPr>
        <w:t>information</w:t>
      </w:r>
      <w:r w:rsidR="00945AE6">
        <w:rPr>
          <w:lang w:eastAsia="en-GB"/>
        </w:rPr>
        <w:t xml:space="preserve"> </w:t>
      </w:r>
      <w:r w:rsidR="00D070DF" w:rsidRPr="00D070DF">
        <w:rPr>
          <w:lang w:eastAsia="en-GB"/>
        </w:rPr>
        <w:t>about</w:t>
      </w:r>
      <w:r w:rsidR="00945AE6">
        <w:rPr>
          <w:lang w:eastAsia="en-GB"/>
        </w:rPr>
        <w:t xml:space="preserve"> </w:t>
      </w:r>
      <w:r w:rsidR="00D070DF" w:rsidRPr="00D070DF">
        <w:rPr>
          <w:lang w:eastAsia="en-GB"/>
        </w:rPr>
        <w:t>what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client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requesting.</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first</w:t>
      </w:r>
      <w:r w:rsidR="00945AE6">
        <w:rPr>
          <w:lang w:eastAsia="en-GB"/>
        </w:rPr>
        <w:t xml:space="preserve"> </w:t>
      </w:r>
      <w:r w:rsidR="00D070DF" w:rsidRPr="00D070DF">
        <w:rPr>
          <w:lang w:eastAsia="en-GB"/>
        </w:rPr>
        <w:t>part</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indicates</w:t>
      </w:r>
      <w:r w:rsidR="00945AE6">
        <w:rPr>
          <w:lang w:eastAsia="en-GB"/>
        </w:rPr>
        <w:t xml:space="preserve"> </w:t>
      </w:r>
      <w:r w:rsidR="00D070DF" w:rsidRPr="00D070DF">
        <w:rPr>
          <w:lang w:eastAsia="en-GB"/>
        </w:rPr>
        <w:t>the</w:t>
      </w:r>
      <w:r w:rsidR="00945AE6">
        <w:rPr>
          <w:lang w:eastAsia="en-GB"/>
        </w:rPr>
        <w:t xml:space="preserve"> </w:t>
      </w:r>
      <w:r w:rsidR="00D070DF" w:rsidRPr="00D35EB9">
        <w:rPr>
          <w:rStyle w:val="Italic"/>
        </w:rPr>
        <w:t>method</w:t>
      </w:r>
      <w:r w:rsidR="00945AE6">
        <w:rPr>
          <w:lang w:eastAsia="en-GB"/>
        </w:rPr>
        <w:t xml:space="preserve"> </w:t>
      </w:r>
      <w:r w:rsidR="00D070DF" w:rsidRPr="00D070DF">
        <w:rPr>
          <w:lang w:eastAsia="en-GB"/>
        </w:rPr>
        <w:t>being</w:t>
      </w:r>
      <w:r w:rsidR="00945AE6">
        <w:rPr>
          <w:lang w:eastAsia="en-GB"/>
        </w:rPr>
        <w:t xml:space="preserve"> </w:t>
      </w:r>
      <w:r w:rsidR="00D070DF" w:rsidRPr="00D070DF">
        <w:rPr>
          <w:lang w:eastAsia="en-GB"/>
        </w:rPr>
        <w:t>used,</w:t>
      </w:r>
      <w:r w:rsidR="00945AE6">
        <w:rPr>
          <w:lang w:eastAsia="en-GB"/>
        </w:rPr>
        <w:t xml:space="preserve"> </w:t>
      </w:r>
      <w:r w:rsidR="00D070DF" w:rsidRPr="00D070DF">
        <w:rPr>
          <w:lang w:eastAsia="en-GB"/>
        </w:rPr>
        <w:t>such</w:t>
      </w:r>
      <w:r w:rsidR="00945AE6">
        <w:rPr>
          <w:lang w:eastAsia="en-GB"/>
        </w:rPr>
        <w:t xml:space="preserve"> </w:t>
      </w:r>
      <w:r w:rsidR="00D070DF" w:rsidRPr="00D070DF">
        <w:rPr>
          <w:lang w:eastAsia="en-GB"/>
        </w:rPr>
        <w:t>as</w:t>
      </w:r>
      <w:r w:rsidR="00945AE6">
        <w:rPr>
          <w:lang w:eastAsia="en-GB"/>
        </w:rPr>
        <w:t xml:space="preserve"> </w:t>
      </w:r>
      <w:r w:rsidR="00D070DF" w:rsidRPr="00D62D8F">
        <w:rPr>
          <w:rStyle w:val="Literal"/>
        </w:rPr>
        <w:t>GET</w:t>
      </w:r>
      <w:r w:rsidR="00945AE6">
        <w:rPr>
          <w:lang w:eastAsia="en-GB"/>
        </w:rPr>
        <w:t xml:space="preserve"> </w:t>
      </w:r>
      <w:r w:rsidR="00D070DF" w:rsidRPr="00D070DF">
        <w:rPr>
          <w:lang w:eastAsia="en-GB"/>
        </w:rPr>
        <w:t>or</w:t>
      </w:r>
      <w:r w:rsidR="00945AE6">
        <w:rPr>
          <w:lang w:eastAsia="en-GB"/>
        </w:rPr>
        <w:t xml:space="preserve"> </w:t>
      </w:r>
      <w:r w:rsidR="00D070DF" w:rsidRPr="00D62D8F">
        <w:rPr>
          <w:rStyle w:val="Literal"/>
        </w:rPr>
        <w:t>POST</w:t>
      </w:r>
      <w:r w:rsidR="00D070DF" w:rsidRPr="00D070DF">
        <w:rPr>
          <w:lang w:eastAsia="en-GB"/>
        </w:rPr>
        <w:t>,</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describes</w:t>
      </w:r>
      <w:r w:rsidR="00945AE6">
        <w:rPr>
          <w:lang w:eastAsia="en-GB"/>
        </w:rPr>
        <w:t xml:space="preserve"> </w:t>
      </w:r>
      <w:r w:rsidR="00D070DF" w:rsidRPr="00D070DF">
        <w:rPr>
          <w:lang w:eastAsia="en-GB"/>
        </w:rPr>
        <w:t>how</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client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making</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Our</w:t>
      </w:r>
      <w:r w:rsidR="00945AE6">
        <w:rPr>
          <w:lang w:eastAsia="en-GB"/>
        </w:rPr>
        <w:t xml:space="preserve"> </w:t>
      </w:r>
      <w:r w:rsidR="00D070DF" w:rsidRPr="00D070DF">
        <w:rPr>
          <w:lang w:eastAsia="en-GB"/>
        </w:rPr>
        <w:t>client</w:t>
      </w:r>
      <w:r w:rsidR="00945AE6">
        <w:rPr>
          <w:lang w:eastAsia="en-GB"/>
        </w:rPr>
        <w:t xml:space="preserve"> </w:t>
      </w:r>
      <w:r w:rsidR="00D070DF" w:rsidRPr="00D070DF">
        <w:rPr>
          <w:lang w:eastAsia="en-GB"/>
        </w:rPr>
        <w:t>used</w:t>
      </w:r>
      <w:r w:rsidR="00945AE6">
        <w:rPr>
          <w:lang w:eastAsia="en-GB"/>
        </w:rPr>
        <w:t xml:space="preserve"> </w:t>
      </w:r>
      <w:r w:rsidR="00D070DF" w:rsidRPr="00D070DF">
        <w:rPr>
          <w:lang w:eastAsia="en-GB"/>
        </w:rPr>
        <w:t>a</w:t>
      </w:r>
      <w:r w:rsidR="00945AE6">
        <w:rPr>
          <w:lang w:eastAsia="en-GB"/>
        </w:rPr>
        <w:t xml:space="preserve"> </w:t>
      </w:r>
      <w:r w:rsidR="00D070DF" w:rsidRPr="00D62D8F">
        <w:rPr>
          <w:rStyle w:val="Literal"/>
        </w:rPr>
        <w:t>GET</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means</w:t>
      </w:r>
      <w:r w:rsidR="00945AE6">
        <w:rPr>
          <w:lang w:eastAsia="en-GB"/>
        </w:rPr>
        <w:t xml:space="preserve"> </w:t>
      </w:r>
      <w:r w:rsidR="00D070DF" w:rsidRPr="00D070DF">
        <w:rPr>
          <w:lang w:eastAsia="en-GB"/>
        </w:rPr>
        <w:t>it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asking</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information.</w:t>
      </w:r>
    </w:p>
    <w:p w14:paraId="31A6EDBD" w14:textId="0BF158D5" w:rsidR="00D070DF" w:rsidRPr="00D070DF" w:rsidRDefault="00B92122" w:rsidP="00945AE6">
      <w:pPr>
        <w:pStyle w:val="Body"/>
        <w:rPr>
          <w:lang w:eastAsia="en-GB"/>
        </w:rPr>
      </w:pPr>
      <w:r>
        <w:rPr>
          <w:lang w:eastAsia="en-GB"/>
        </w:rPr>
        <w:fldChar w:fldCharType="begin"/>
      </w:r>
      <w:r>
        <w:instrText xml:space="preserve"> XE "Uniform Resource Identifier (URI) </w:instrText>
      </w:r>
      <w:r w:rsidRPr="00BE574B">
        <w:instrText>startRange</w:instrText>
      </w:r>
      <w:r>
        <w:instrText xml:space="preserve">" </w:instrText>
      </w:r>
      <w:r>
        <w:rPr>
          <w:lang w:eastAsia="en-GB"/>
        </w:rPr>
        <w:fldChar w:fldCharType="end"/>
      </w:r>
      <w:r>
        <w:rPr>
          <w:lang w:eastAsia="en-GB"/>
        </w:rPr>
        <w:fldChar w:fldCharType="begin"/>
      </w:r>
      <w:r>
        <w:instrText xml:space="preserve"> XE "URI (Uniform </w:instrText>
      </w:r>
      <w:r>
        <w:lastRenderedPageBreak/>
        <w:instrText xml:space="preserve">Resource Identifier) </w:instrText>
      </w:r>
      <w:r w:rsidRPr="00BE574B">
        <w:instrText>startRange</w:instrText>
      </w:r>
      <w:r>
        <w:instrText xml:space="preserve">" </w:instrText>
      </w:r>
      <w:r>
        <w:rPr>
          <w:lang w:eastAsia="en-GB"/>
        </w:rPr>
        <w:fldChar w:fldCharType="end"/>
      </w:r>
      <w:r>
        <w:rPr>
          <w:lang w:eastAsia="en-GB"/>
        </w:rPr>
        <w:fldChar w:fldCharType="begin"/>
      </w:r>
      <w:r>
        <w:instrText xml:space="preserve"> XE "Uniform Resource Locator (URL) </w:instrText>
      </w:r>
      <w:r w:rsidRPr="00BE574B">
        <w:instrText>startRange</w:instrText>
      </w:r>
      <w:r>
        <w:instrText xml:space="preserve">" </w:instrText>
      </w:r>
      <w:r>
        <w:rPr>
          <w:lang w:eastAsia="en-GB"/>
        </w:rPr>
        <w:fldChar w:fldCharType="end"/>
      </w:r>
      <w:r>
        <w:rPr>
          <w:lang w:eastAsia="en-GB"/>
        </w:rPr>
        <w:fldChar w:fldCharType="begin"/>
      </w:r>
      <w:r>
        <w:instrText xml:space="preserve"> XE "URL (Uniform Resource Locator) </w:instrText>
      </w:r>
      <w:r w:rsidRPr="00BE574B">
        <w:instrText>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next</w:t>
      </w:r>
      <w:r w:rsidR="00945AE6">
        <w:rPr>
          <w:lang w:eastAsia="en-GB"/>
        </w:rPr>
        <w:t xml:space="preserve"> </w:t>
      </w:r>
      <w:r w:rsidR="00D070DF" w:rsidRPr="00D070DF">
        <w:rPr>
          <w:lang w:eastAsia="en-GB"/>
        </w:rPr>
        <w:t>part</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is</w:t>
      </w:r>
      <w:r w:rsidR="00945AE6">
        <w:rPr>
          <w:lang w:eastAsia="en-GB"/>
        </w:rPr>
        <w:t xml:space="preserve"> </w:t>
      </w:r>
      <w:r w:rsidR="00D070DF" w:rsidRPr="00D35EB9">
        <w:rPr>
          <w:rStyle w:val="Italic"/>
        </w:rPr>
        <w:t>/</w:t>
      </w:r>
      <w:r w:rsidR="00D070DF" w:rsidRPr="00D070DF">
        <w:rPr>
          <w:lang w:eastAsia="en-GB"/>
        </w:rPr>
        <w:t>,</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indicates</w:t>
      </w:r>
      <w:r w:rsidR="00945AE6">
        <w:rPr>
          <w:lang w:eastAsia="en-GB"/>
        </w:rPr>
        <w:t xml:space="preserve"> </w:t>
      </w:r>
      <w:r w:rsidR="00D070DF" w:rsidRPr="00D070DF">
        <w:rPr>
          <w:lang w:eastAsia="en-GB"/>
        </w:rPr>
        <w:t>the</w:t>
      </w:r>
      <w:r w:rsidR="00945AE6">
        <w:rPr>
          <w:lang w:eastAsia="en-GB"/>
        </w:rPr>
        <w:t xml:space="preserve"> </w:t>
      </w:r>
      <w:r w:rsidR="003F5C33">
        <w:rPr>
          <w:rStyle w:val="Italic"/>
        </w:rPr>
        <w:t>u</w:t>
      </w:r>
      <w:r w:rsidR="00D070DF" w:rsidRPr="00D35EB9">
        <w:rPr>
          <w:rStyle w:val="Italic"/>
        </w:rPr>
        <w:t>niform</w:t>
      </w:r>
      <w:r w:rsidR="00945AE6" w:rsidRPr="00D35EB9">
        <w:rPr>
          <w:rStyle w:val="Italic"/>
        </w:rPr>
        <w:t xml:space="preserve"> </w:t>
      </w:r>
      <w:r w:rsidR="003F5C33">
        <w:rPr>
          <w:rStyle w:val="Italic"/>
        </w:rPr>
        <w:t>r</w:t>
      </w:r>
      <w:r w:rsidR="00D070DF" w:rsidRPr="00D35EB9">
        <w:rPr>
          <w:rStyle w:val="Italic"/>
        </w:rPr>
        <w:t>esource</w:t>
      </w:r>
      <w:r w:rsidR="00945AE6" w:rsidRPr="00D35EB9">
        <w:rPr>
          <w:rStyle w:val="Italic"/>
        </w:rPr>
        <w:t xml:space="preserve"> </w:t>
      </w:r>
      <w:r w:rsidR="003F5C33">
        <w:rPr>
          <w:rStyle w:val="Italic"/>
        </w:rPr>
        <w:t>i</w:t>
      </w:r>
      <w:r w:rsidR="00D070DF" w:rsidRPr="00D35EB9">
        <w:rPr>
          <w:rStyle w:val="Italic"/>
        </w:rPr>
        <w:t>dentifier</w:t>
      </w:r>
      <w:r w:rsidR="00945AE6">
        <w:rPr>
          <w:lang w:eastAsia="en-GB"/>
        </w:rPr>
        <w:t xml:space="preserve"> </w:t>
      </w:r>
      <w:r w:rsidR="00D070DF" w:rsidRPr="00D35EB9">
        <w:rPr>
          <w:rStyle w:val="Italic"/>
        </w:rPr>
        <w:t>(URI)</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client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requesting:</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URI</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almost,</w:t>
      </w:r>
      <w:r w:rsidR="00945AE6">
        <w:rPr>
          <w:lang w:eastAsia="en-GB"/>
        </w:rPr>
        <w:t xml:space="preserve"> </w:t>
      </w:r>
      <w:r w:rsidR="00D070DF" w:rsidRPr="00D070DF">
        <w:rPr>
          <w:lang w:eastAsia="en-GB"/>
        </w:rPr>
        <w:t>but</w:t>
      </w:r>
      <w:r w:rsidR="00945AE6">
        <w:rPr>
          <w:lang w:eastAsia="en-GB"/>
        </w:rPr>
        <w:t xml:space="preserve"> </w:t>
      </w:r>
      <w:r w:rsidR="00D070DF" w:rsidRPr="00D070DF">
        <w:rPr>
          <w:lang w:eastAsia="en-GB"/>
        </w:rPr>
        <w:t>not</w:t>
      </w:r>
      <w:r w:rsidR="00945AE6">
        <w:rPr>
          <w:lang w:eastAsia="en-GB"/>
        </w:rPr>
        <w:t xml:space="preserve"> </w:t>
      </w:r>
      <w:r w:rsidR="00D070DF" w:rsidRPr="00D070DF">
        <w:rPr>
          <w:lang w:eastAsia="en-GB"/>
        </w:rPr>
        <w:t>quite,</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same</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a</w:t>
      </w:r>
      <w:r w:rsidR="00945AE6">
        <w:rPr>
          <w:lang w:eastAsia="en-GB"/>
        </w:rPr>
        <w:t xml:space="preserve"> </w:t>
      </w:r>
      <w:r w:rsidR="003F5C33">
        <w:rPr>
          <w:rStyle w:val="Italic"/>
        </w:rPr>
        <w:t>u</w:t>
      </w:r>
      <w:r w:rsidR="00D070DF" w:rsidRPr="00D35EB9">
        <w:rPr>
          <w:rStyle w:val="Italic"/>
        </w:rPr>
        <w:t>niform</w:t>
      </w:r>
      <w:r w:rsidR="00945AE6" w:rsidRPr="00D35EB9">
        <w:rPr>
          <w:rStyle w:val="Italic"/>
        </w:rPr>
        <w:t xml:space="preserve"> </w:t>
      </w:r>
      <w:r w:rsidR="003F5C33">
        <w:rPr>
          <w:rStyle w:val="Italic"/>
        </w:rPr>
        <w:t>r</w:t>
      </w:r>
      <w:r w:rsidR="00D070DF" w:rsidRPr="00D35EB9">
        <w:rPr>
          <w:rStyle w:val="Italic"/>
        </w:rPr>
        <w:t>esource</w:t>
      </w:r>
      <w:r w:rsidR="00945AE6" w:rsidRPr="00D35EB9">
        <w:rPr>
          <w:rStyle w:val="Italic"/>
        </w:rPr>
        <w:t xml:space="preserve"> </w:t>
      </w:r>
      <w:r w:rsidR="003F5C33">
        <w:rPr>
          <w:rStyle w:val="Italic"/>
        </w:rPr>
        <w:t>l</w:t>
      </w:r>
      <w:r w:rsidR="00D070DF" w:rsidRPr="00D35EB9">
        <w:rPr>
          <w:rStyle w:val="Italic"/>
        </w:rPr>
        <w:t>ocator</w:t>
      </w:r>
      <w:r w:rsidR="00945AE6">
        <w:rPr>
          <w:lang w:eastAsia="en-GB"/>
        </w:rPr>
        <w:t xml:space="preserve"> </w:t>
      </w:r>
      <w:r w:rsidR="00D070DF" w:rsidRPr="00D35EB9">
        <w:rPr>
          <w:rStyle w:val="Italic"/>
        </w:rPr>
        <w:t>(URL)</w:t>
      </w:r>
      <w:r w:rsidR="00D070DF" w:rsidRPr="00D070DF">
        <w:rPr>
          <w:lang w:eastAsia="en-GB"/>
        </w:rPr>
        <w: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difference</w:t>
      </w:r>
      <w:r w:rsidR="00945AE6">
        <w:rPr>
          <w:lang w:eastAsia="en-GB"/>
        </w:rPr>
        <w:t xml:space="preserve"> </w:t>
      </w:r>
      <w:r w:rsidR="00D070DF" w:rsidRPr="00D070DF">
        <w:rPr>
          <w:lang w:eastAsia="en-GB"/>
        </w:rPr>
        <w:t>between</w:t>
      </w:r>
      <w:r w:rsidR="00945AE6">
        <w:rPr>
          <w:lang w:eastAsia="en-GB"/>
        </w:rPr>
        <w:t xml:space="preserve"> </w:t>
      </w:r>
      <w:r w:rsidR="00D070DF" w:rsidRPr="00D070DF">
        <w:rPr>
          <w:lang w:eastAsia="en-GB"/>
        </w:rPr>
        <w:t>URIs</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URLs</w:t>
      </w:r>
      <w:r w:rsidR="00945AE6">
        <w:rPr>
          <w:lang w:eastAsia="en-GB"/>
        </w:rPr>
        <w:t xml:space="preserve"> </w:t>
      </w:r>
      <w:r w:rsidR="00D070DF" w:rsidRPr="00D070DF">
        <w:rPr>
          <w:lang w:eastAsia="en-GB"/>
        </w:rPr>
        <w:t>isn’t</w:t>
      </w:r>
      <w:r w:rsidR="00945AE6">
        <w:rPr>
          <w:lang w:eastAsia="en-GB"/>
        </w:rPr>
        <w:t xml:space="preserve"> </w:t>
      </w:r>
      <w:r w:rsidR="00D070DF" w:rsidRPr="00D070DF">
        <w:rPr>
          <w:lang w:eastAsia="en-GB"/>
        </w:rPr>
        <w:t>important</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our</w:t>
      </w:r>
      <w:r w:rsidR="00945AE6">
        <w:rPr>
          <w:lang w:eastAsia="en-GB"/>
        </w:rPr>
        <w:t xml:space="preserve"> </w:t>
      </w:r>
      <w:r w:rsidR="00D070DF" w:rsidRPr="00D070DF">
        <w:rPr>
          <w:lang w:eastAsia="en-GB"/>
        </w:rPr>
        <w:t>purposes</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chapter,</w:t>
      </w:r>
      <w:r w:rsidR="00945AE6">
        <w:rPr>
          <w:lang w:eastAsia="en-GB"/>
        </w:rPr>
        <w:t xml:space="preserve"> </w:t>
      </w:r>
      <w:r w:rsidR="00D070DF" w:rsidRPr="00D070DF">
        <w:rPr>
          <w:lang w:eastAsia="en-GB"/>
        </w:rPr>
        <w:t>but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HTTP</w:t>
      </w:r>
      <w:r w:rsidR="00945AE6">
        <w:rPr>
          <w:lang w:eastAsia="en-GB"/>
        </w:rPr>
        <w:t xml:space="preserve"> </w:t>
      </w:r>
      <w:r w:rsidR="00D070DF" w:rsidRPr="00D070DF">
        <w:rPr>
          <w:lang w:eastAsia="en-GB"/>
        </w:rPr>
        <w:t>spec</w:t>
      </w:r>
      <w:r w:rsidR="00945AE6">
        <w:rPr>
          <w:lang w:eastAsia="en-GB"/>
        </w:rPr>
        <w:t xml:space="preserve"> </w:t>
      </w:r>
      <w:r w:rsidR="00D070DF" w:rsidRPr="00D070DF">
        <w:rPr>
          <w:lang w:eastAsia="en-GB"/>
        </w:rPr>
        <w:t>uses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term</w:t>
      </w:r>
      <w:r w:rsidR="00945AE6">
        <w:rPr>
          <w:lang w:eastAsia="en-GB"/>
        </w:rPr>
        <w:t xml:space="preserve"> </w:t>
      </w:r>
      <w:r w:rsidR="00D070DF" w:rsidRPr="00A73287">
        <w:rPr>
          <w:rStyle w:val="Italic"/>
        </w:rPr>
        <w:t>URI</w:t>
      </w:r>
      <w:r w:rsidR="00D070DF" w:rsidRPr="00D070DF">
        <w:rPr>
          <w:lang w:eastAsia="en-GB"/>
        </w:rPr>
        <w:t>,</w:t>
      </w:r>
      <w:r w:rsidR="00945AE6">
        <w:rPr>
          <w:lang w:eastAsia="en-GB"/>
        </w:rPr>
        <w:t xml:space="preserve"> </w:t>
      </w:r>
      <w:r w:rsidR="00D070DF" w:rsidRPr="00D070DF">
        <w:rPr>
          <w:lang w:eastAsia="en-GB"/>
        </w:rPr>
        <w:t>so</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just</w:t>
      </w:r>
      <w:r w:rsidR="00945AE6">
        <w:rPr>
          <w:lang w:eastAsia="en-GB"/>
        </w:rPr>
        <w:t xml:space="preserve"> </w:t>
      </w:r>
      <w:r w:rsidR="00D070DF" w:rsidRPr="00D070DF">
        <w:rPr>
          <w:lang w:eastAsia="en-GB"/>
        </w:rPr>
        <w:t>mentally</w:t>
      </w:r>
      <w:r w:rsidR="00945AE6">
        <w:rPr>
          <w:lang w:eastAsia="en-GB"/>
        </w:rPr>
        <w:t xml:space="preserve"> </w:t>
      </w:r>
      <w:r w:rsidR="00D070DF" w:rsidRPr="00D070DF">
        <w:rPr>
          <w:lang w:eastAsia="en-GB"/>
        </w:rPr>
        <w:t>substitute</w:t>
      </w:r>
      <w:r w:rsidR="00945AE6">
        <w:rPr>
          <w:lang w:eastAsia="en-GB"/>
        </w:rPr>
        <w:t xml:space="preserve"> </w:t>
      </w:r>
      <w:r w:rsidR="00D070DF" w:rsidRPr="00A73287">
        <w:rPr>
          <w:rStyle w:val="Italic"/>
        </w:rPr>
        <w:t>URL</w:t>
      </w:r>
      <w:r w:rsidR="00945AE6">
        <w:rPr>
          <w:lang w:eastAsia="en-GB"/>
        </w:rPr>
        <w:t xml:space="preserve"> </w:t>
      </w:r>
      <w:r w:rsidR="00D070DF" w:rsidRPr="00D070DF">
        <w:rPr>
          <w:lang w:eastAsia="en-GB"/>
        </w:rPr>
        <w:t>for</w:t>
      </w:r>
      <w:r w:rsidR="00945AE6">
        <w:rPr>
          <w:lang w:eastAsia="en-GB"/>
        </w:rPr>
        <w:t xml:space="preserve"> </w:t>
      </w:r>
      <w:r w:rsidR="00D070DF" w:rsidRPr="00A73287">
        <w:rPr>
          <w:rStyle w:val="Italic"/>
        </w:rPr>
        <w:t>URI</w:t>
      </w:r>
      <w:r w:rsidR="00945AE6">
        <w:rPr>
          <w:lang w:eastAsia="en-GB"/>
        </w:rPr>
        <w:t xml:space="preserve"> </w:t>
      </w:r>
      <w:r w:rsidR="00D070DF" w:rsidRPr="00D070DF">
        <w:rPr>
          <w:lang w:eastAsia="en-GB"/>
        </w:rPr>
        <w:t>here.</w:t>
      </w:r>
      <w:r>
        <w:rPr>
          <w:lang w:eastAsia="en-GB"/>
        </w:rPr>
        <w:fldChar w:fldCharType="begin"/>
      </w:r>
      <w:r>
        <w:instrText xml:space="preserve"> XE "Uniform Resource Identifier (URI) end</w:instrText>
      </w:r>
      <w:r w:rsidRPr="00BE574B">
        <w:instrText>Range</w:instrText>
      </w:r>
      <w:r>
        <w:instrText xml:space="preserve">" </w:instrText>
      </w:r>
      <w:r>
        <w:rPr>
          <w:lang w:eastAsia="en-GB"/>
        </w:rPr>
        <w:fldChar w:fldCharType="end"/>
      </w:r>
      <w:r>
        <w:rPr>
          <w:lang w:eastAsia="en-GB"/>
        </w:rPr>
        <w:fldChar w:fldCharType="begin"/>
      </w:r>
      <w:r>
        <w:instrText xml:space="preserve"> XE "URI (Uniform Resource Identifier) end</w:instrText>
      </w:r>
      <w:r w:rsidRPr="00BE574B">
        <w:instrText>Range</w:instrText>
      </w:r>
      <w:r>
        <w:instrText xml:space="preserve">" </w:instrText>
      </w:r>
      <w:r>
        <w:rPr>
          <w:lang w:eastAsia="en-GB"/>
        </w:rPr>
        <w:fldChar w:fldCharType="end"/>
      </w:r>
      <w:r>
        <w:rPr>
          <w:lang w:eastAsia="en-GB"/>
        </w:rPr>
        <w:fldChar w:fldCharType="begin"/>
      </w:r>
      <w:r>
        <w:instrText xml:space="preserve"> XE "Uniform Resource Locator (URL) end</w:instrText>
      </w:r>
      <w:r w:rsidRPr="00BE574B">
        <w:instrText>Range</w:instrText>
      </w:r>
      <w:r>
        <w:instrText xml:space="preserve">" </w:instrText>
      </w:r>
      <w:r>
        <w:rPr>
          <w:lang w:eastAsia="en-GB"/>
        </w:rPr>
        <w:fldChar w:fldCharType="end"/>
      </w:r>
      <w:r>
        <w:rPr>
          <w:lang w:eastAsia="en-GB"/>
        </w:rPr>
        <w:fldChar w:fldCharType="begin"/>
      </w:r>
      <w:r>
        <w:instrText xml:space="preserve"> XE "URL (Uniform Resource Locator) end</w:instrText>
      </w:r>
      <w:r w:rsidRPr="00BE574B">
        <w:instrText>Range</w:instrText>
      </w:r>
      <w:r>
        <w:instrText xml:space="preserve">" </w:instrText>
      </w:r>
      <w:r>
        <w:rPr>
          <w:lang w:eastAsia="en-GB"/>
        </w:rPr>
        <w:fldChar w:fldCharType="end"/>
      </w:r>
    </w:p>
    <w:p w14:paraId="6BFB2B59" w14:textId="71ADD7E5" w:rsidR="00D070DF" w:rsidRPr="00D070DF" w:rsidRDefault="003D7B3A" w:rsidP="00945AE6">
      <w:pPr>
        <w:pStyle w:val="Body"/>
        <w:rPr>
          <w:lang w:eastAsia="en-GB"/>
        </w:rPr>
      </w:pPr>
      <w:r>
        <w:rPr>
          <w:lang w:eastAsia="en-GB"/>
        </w:rPr>
        <w:fldChar w:fldCharType="begin"/>
      </w:r>
      <w:r>
        <w:instrText xml:space="preserve"> XE "carriage return</w:instrText>
      </w:r>
      <w:r w:rsidRPr="00BE574B">
        <w:instrText xml:space="preserve"> startRange</w:instrText>
      </w:r>
      <w:r>
        <w:instrText xml:space="preserve">" </w:instrText>
      </w:r>
      <w:r>
        <w:rPr>
          <w:lang w:eastAsia="en-GB"/>
        </w:rPr>
        <w:fldChar w:fldCharType="end"/>
      </w:r>
      <w:r>
        <w:rPr>
          <w:lang w:eastAsia="en-GB"/>
        </w:rPr>
        <w:fldChar w:fldCharType="begin"/>
      </w:r>
      <w:r>
        <w:instrText xml:space="preserve"> XE "line feed </w:instrText>
      </w:r>
      <w:r w:rsidRPr="00BE574B">
        <w:instrText>startRange</w:instrText>
      </w:r>
      <w:r>
        <w:instrText xml:space="preserve">" </w:instrText>
      </w:r>
      <w:r>
        <w:rPr>
          <w:lang w:eastAsia="en-GB"/>
        </w:rPr>
        <w:fldChar w:fldCharType="end"/>
      </w:r>
      <w:r>
        <w:rPr>
          <w:lang w:eastAsia="en-GB"/>
        </w:rPr>
        <w:fldChar w:fldCharType="begin"/>
      </w:r>
      <w:r>
        <w:instrText xml:space="preserve"> XE "CRLF sequence</w:instrText>
      </w:r>
      <w:r w:rsidRPr="00BE574B">
        <w:instrText xml:space="preserve"> 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last</w:t>
      </w:r>
      <w:r w:rsidR="00945AE6">
        <w:rPr>
          <w:lang w:eastAsia="en-GB"/>
        </w:rPr>
        <w:t xml:space="preserve"> </w:t>
      </w:r>
      <w:r w:rsidR="00D070DF" w:rsidRPr="00D070DF">
        <w:rPr>
          <w:lang w:eastAsia="en-GB"/>
        </w:rPr>
        <w:t>part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HTTP</w:t>
      </w:r>
      <w:r w:rsidR="00945AE6">
        <w:rPr>
          <w:lang w:eastAsia="en-GB"/>
        </w:rPr>
        <w:t xml:space="preserve"> </w:t>
      </w:r>
      <w:r w:rsidR="00D070DF" w:rsidRPr="00D070DF">
        <w:rPr>
          <w:lang w:eastAsia="en-GB"/>
        </w:rPr>
        <w:t>version</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client</w:t>
      </w:r>
      <w:r w:rsidR="00945AE6">
        <w:rPr>
          <w:lang w:eastAsia="en-GB"/>
        </w:rPr>
        <w:t xml:space="preserve"> </w:t>
      </w:r>
      <w:r w:rsidR="00D070DF" w:rsidRPr="00D070DF">
        <w:rPr>
          <w:lang w:eastAsia="en-GB"/>
        </w:rPr>
        <w:t>uses,</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then</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ends</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a</w:t>
      </w:r>
      <w:r w:rsidR="00945AE6">
        <w:rPr>
          <w:lang w:eastAsia="en-GB"/>
        </w:rPr>
        <w:t xml:space="preserve"> </w:t>
      </w:r>
      <w:r w:rsidR="00D070DF" w:rsidRPr="00DC563A">
        <w:t>CRLF</w:t>
      </w:r>
      <w:r w:rsidR="00945AE6" w:rsidRPr="00DC563A">
        <w:t xml:space="preserve"> </w:t>
      </w:r>
      <w:r w:rsidR="00D070DF" w:rsidRPr="00DC563A">
        <w:t>sequence.</w:t>
      </w:r>
      <w:r w:rsidR="00945AE6" w:rsidRPr="00DC563A">
        <w:t xml:space="preserve"> </w:t>
      </w:r>
      <w:r w:rsidR="00D070DF" w:rsidRPr="00DC563A">
        <w:t>(CRLF</w:t>
      </w:r>
      <w:r w:rsidR="00945AE6">
        <w:rPr>
          <w:lang w:eastAsia="en-GB"/>
        </w:rPr>
        <w:t xml:space="preserve"> </w:t>
      </w:r>
      <w:r w:rsidR="00D070DF" w:rsidRPr="00D070DF">
        <w:rPr>
          <w:lang w:eastAsia="en-GB"/>
        </w:rPr>
        <w:t>stands</w:t>
      </w:r>
      <w:r w:rsidR="00945AE6">
        <w:rPr>
          <w:lang w:eastAsia="en-GB"/>
        </w:rPr>
        <w:t xml:space="preserve"> </w:t>
      </w:r>
      <w:r w:rsidR="00D070DF" w:rsidRPr="00D070DF">
        <w:rPr>
          <w:lang w:eastAsia="en-GB"/>
        </w:rPr>
        <w:t>for</w:t>
      </w:r>
      <w:r w:rsidR="00945AE6">
        <w:rPr>
          <w:lang w:eastAsia="en-GB"/>
        </w:rPr>
        <w:t xml:space="preserve"> </w:t>
      </w:r>
      <w:r w:rsidR="00D070DF" w:rsidRPr="00D35EB9">
        <w:rPr>
          <w:rStyle w:val="Italic"/>
        </w:rPr>
        <w:t>carriage</w:t>
      </w:r>
      <w:r w:rsidR="00945AE6" w:rsidRPr="00D35EB9">
        <w:rPr>
          <w:rStyle w:val="Italic"/>
        </w:rPr>
        <w:t xml:space="preserve"> </w:t>
      </w:r>
      <w:r w:rsidR="00D070DF" w:rsidRPr="00D35EB9">
        <w:rPr>
          <w:rStyle w:val="Italic"/>
        </w:rPr>
        <w:t>return</w:t>
      </w:r>
      <w:r w:rsidR="00945AE6">
        <w:rPr>
          <w:lang w:eastAsia="en-GB"/>
        </w:rPr>
        <w:t xml:space="preserve"> </w:t>
      </w:r>
      <w:r w:rsidR="00D070DF" w:rsidRPr="00D070DF">
        <w:rPr>
          <w:lang w:eastAsia="en-GB"/>
        </w:rPr>
        <w:t>and</w:t>
      </w:r>
      <w:r w:rsidR="00945AE6">
        <w:rPr>
          <w:lang w:eastAsia="en-GB"/>
        </w:rPr>
        <w:t xml:space="preserve"> </w:t>
      </w:r>
      <w:r w:rsidR="00D070DF" w:rsidRPr="00D35EB9">
        <w:rPr>
          <w:rStyle w:val="Italic"/>
        </w:rPr>
        <w:t>line</w:t>
      </w:r>
      <w:r w:rsidR="00945AE6" w:rsidRPr="00D35EB9">
        <w:rPr>
          <w:rStyle w:val="Italic"/>
        </w:rPr>
        <w:t xml:space="preserve"> </w:t>
      </w:r>
      <w:r w:rsidR="00D070DF" w:rsidRPr="00D35EB9">
        <w:rPr>
          <w:rStyle w:val="Italic"/>
        </w:rPr>
        <w:t>feed</w:t>
      </w:r>
      <w:r w:rsidR="00D070DF" w:rsidRPr="00D070DF">
        <w:rPr>
          <w:lang w:eastAsia="en-GB"/>
        </w:rPr>
        <w:t>,</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are</w:t>
      </w:r>
      <w:r w:rsidR="00945AE6">
        <w:rPr>
          <w:lang w:eastAsia="en-GB"/>
        </w:rPr>
        <w:t xml:space="preserve"> </w:t>
      </w:r>
      <w:r w:rsidR="00D070DF" w:rsidRPr="00D070DF">
        <w:rPr>
          <w:lang w:eastAsia="en-GB"/>
        </w:rPr>
        <w:t>terms</w:t>
      </w:r>
      <w:r w:rsidR="00945AE6">
        <w:rPr>
          <w:lang w:eastAsia="en-GB"/>
        </w:rPr>
        <w:t xml:space="preserve"> </w:t>
      </w:r>
      <w:r w:rsidR="00D070DF" w:rsidRPr="00D070DF">
        <w:rPr>
          <w:lang w:eastAsia="en-GB"/>
        </w:rPr>
        <w:t>from</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typewriter</w:t>
      </w:r>
      <w:r w:rsidR="00945AE6">
        <w:rPr>
          <w:lang w:eastAsia="en-GB"/>
        </w:rPr>
        <w:t xml:space="preserve"> </w:t>
      </w:r>
      <w:r w:rsidR="00D070DF" w:rsidRPr="00D070DF">
        <w:rPr>
          <w:lang w:eastAsia="en-GB"/>
        </w:rPr>
        <w:t>days!)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CRLF</w:t>
      </w:r>
      <w:r w:rsidR="00945AE6">
        <w:rPr>
          <w:lang w:eastAsia="en-GB"/>
        </w:rPr>
        <w:t xml:space="preserve"> </w:t>
      </w:r>
      <w:r w:rsidR="00D070DF" w:rsidRPr="00D070DF">
        <w:rPr>
          <w:lang w:eastAsia="en-GB"/>
        </w:rPr>
        <w:t>sequence</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also</w:t>
      </w:r>
      <w:r w:rsidR="00945AE6">
        <w:rPr>
          <w:lang w:eastAsia="en-GB"/>
        </w:rPr>
        <w:t xml:space="preserve"> </w:t>
      </w:r>
      <w:r w:rsidR="00D070DF" w:rsidRPr="00D070DF">
        <w:rPr>
          <w:lang w:eastAsia="en-GB"/>
        </w:rPr>
        <w:t>be</w:t>
      </w:r>
      <w:r w:rsidR="00945AE6">
        <w:rPr>
          <w:lang w:eastAsia="en-GB"/>
        </w:rPr>
        <w:t xml:space="preserve"> </w:t>
      </w:r>
      <w:r w:rsidR="00D070DF" w:rsidRPr="00D070DF">
        <w:rPr>
          <w:lang w:eastAsia="en-GB"/>
        </w:rPr>
        <w:t>written</w:t>
      </w:r>
      <w:r w:rsidR="00945AE6">
        <w:rPr>
          <w:lang w:eastAsia="en-GB"/>
        </w:rPr>
        <w:t xml:space="preserve"> </w:t>
      </w:r>
      <w:r w:rsidR="00D070DF" w:rsidRPr="00D070DF">
        <w:rPr>
          <w:lang w:eastAsia="en-GB"/>
        </w:rPr>
        <w:t>as</w:t>
      </w:r>
      <w:r w:rsidR="00945AE6">
        <w:rPr>
          <w:lang w:eastAsia="en-GB"/>
        </w:rPr>
        <w:t xml:space="preserve"> </w:t>
      </w:r>
      <w:r w:rsidR="00D070DF" w:rsidRPr="00D62D8F">
        <w:rPr>
          <w:rStyle w:val="Literal"/>
        </w:rPr>
        <w:t>\r\n</w:t>
      </w:r>
      <w:r w:rsidR="00D070DF" w:rsidRPr="00D070DF">
        <w:rPr>
          <w:lang w:eastAsia="en-GB"/>
        </w:rPr>
        <w:t>,</w:t>
      </w:r>
      <w:r w:rsidR="00945AE6">
        <w:rPr>
          <w:lang w:eastAsia="en-GB"/>
        </w:rPr>
        <w:t xml:space="preserve"> </w:t>
      </w:r>
      <w:r w:rsidR="00D070DF" w:rsidRPr="00D070DF">
        <w:rPr>
          <w:lang w:eastAsia="en-GB"/>
        </w:rPr>
        <w:t>where</w:t>
      </w:r>
      <w:r w:rsidR="00945AE6">
        <w:rPr>
          <w:lang w:eastAsia="en-GB"/>
        </w:rPr>
        <w:t xml:space="preserve"> </w:t>
      </w:r>
      <w:r w:rsidR="00D070DF" w:rsidRPr="00D62D8F">
        <w:rPr>
          <w:rStyle w:val="Literal"/>
        </w:rPr>
        <w:t>\r</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carriage</w:t>
      </w:r>
      <w:r w:rsidR="00945AE6">
        <w:rPr>
          <w:lang w:eastAsia="en-GB"/>
        </w:rPr>
        <w:t xml:space="preserve"> </w:t>
      </w:r>
      <w:r w:rsidR="00D070DF" w:rsidRPr="00D070DF">
        <w:rPr>
          <w:lang w:eastAsia="en-GB"/>
        </w:rPr>
        <w:t>return</w:t>
      </w:r>
      <w:r w:rsidR="00945AE6">
        <w:rPr>
          <w:lang w:eastAsia="en-GB"/>
        </w:rPr>
        <w:t xml:space="preserve"> </w:t>
      </w:r>
      <w:r w:rsidR="00D070DF" w:rsidRPr="00D070DF">
        <w:rPr>
          <w:lang w:eastAsia="en-GB"/>
        </w:rPr>
        <w:t>and</w:t>
      </w:r>
      <w:r w:rsidR="00945AE6">
        <w:rPr>
          <w:lang w:eastAsia="en-GB"/>
        </w:rPr>
        <w:t xml:space="preserve"> </w:t>
      </w:r>
      <w:r w:rsidR="00D070DF" w:rsidRPr="00D62D8F">
        <w:rPr>
          <w:rStyle w:val="Literal"/>
        </w:rPr>
        <w:t>\n</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feed.</w:t>
      </w:r>
      <w:r w:rsidR="00945AE6">
        <w:rPr>
          <w:lang w:eastAsia="en-GB"/>
        </w:rPr>
        <w:t xml:space="preserve"> </w:t>
      </w:r>
      <w:r w:rsidR="00D070DF" w:rsidRPr="00D070DF">
        <w:rPr>
          <w:lang w:eastAsia="en-GB"/>
        </w:rPr>
        <w:t>The</w:t>
      </w:r>
      <w:r w:rsidR="00945AE6">
        <w:rPr>
          <w:lang w:eastAsia="en-GB"/>
        </w:rPr>
        <w:t xml:space="preserve"> </w:t>
      </w:r>
      <w:r w:rsidR="00D070DF" w:rsidRPr="00DC563A">
        <w:rPr>
          <w:rStyle w:val="Italic"/>
        </w:rPr>
        <w:t>CRLF</w:t>
      </w:r>
      <w:r w:rsidR="00945AE6" w:rsidRPr="00DC563A">
        <w:rPr>
          <w:rStyle w:val="Italic"/>
        </w:rPr>
        <w:t xml:space="preserve"> </w:t>
      </w:r>
      <w:r w:rsidR="00D070DF" w:rsidRPr="00DC563A">
        <w:rPr>
          <w:rStyle w:val="Italic"/>
        </w:rPr>
        <w:t>sequence</w:t>
      </w:r>
      <w:r w:rsidR="00945AE6">
        <w:rPr>
          <w:lang w:eastAsia="en-GB"/>
        </w:rPr>
        <w:t xml:space="preserve"> </w:t>
      </w:r>
      <w:r w:rsidR="00D070DF" w:rsidRPr="00D070DF">
        <w:rPr>
          <w:lang w:eastAsia="en-GB"/>
        </w:rPr>
        <w:t>separates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from</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rest</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data.</w:t>
      </w:r>
      <w:r w:rsidR="00945AE6">
        <w:rPr>
          <w:lang w:eastAsia="en-GB"/>
        </w:rPr>
        <w:t xml:space="preserve"> </w:t>
      </w:r>
      <w:r w:rsidR="00D070DF" w:rsidRPr="00D070DF">
        <w:rPr>
          <w:lang w:eastAsia="en-GB"/>
        </w:rPr>
        <w:t>Note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when</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CRLF</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printed,</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see</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new</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start</w:t>
      </w:r>
      <w:r w:rsidR="00945AE6">
        <w:rPr>
          <w:lang w:eastAsia="en-GB"/>
        </w:rPr>
        <w:t xml:space="preserve"> </w:t>
      </w:r>
      <w:r w:rsidR="00D070DF" w:rsidRPr="00D070DF">
        <w:rPr>
          <w:lang w:eastAsia="en-GB"/>
        </w:rPr>
        <w:t>rather</w:t>
      </w:r>
      <w:r w:rsidR="00945AE6">
        <w:rPr>
          <w:lang w:eastAsia="en-GB"/>
        </w:rPr>
        <w:t xml:space="preserve"> </w:t>
      </w:r>
      <w:r w:rsidR="00D070DF" w:rsidRPr="00D070DF">
        <w:rPr>
          <w:lang w:eastAsia="en-GB"/>
        </w:rPr>
        <w:t>than</w:t>
      </w:r>
      <w:r w:rsidR="00945AE6">
        <w:rPr>
          <w:lang w:eastAsia="en-GB"/>
        </w:rPr>
        <w:t xml:space="preserve"> </w:t>
      </w:r>
      <w:r w:rsidR="00D070DF" w:rsidRPr="00D62D8F">
        <w:rPr>
          <w:rStyle w:val="Literal"/>
        </w:rPr>
        <w:t>\r\n</w:t>
      </w:r>
      <w:r w:rsidR="00D070DF" w:rsidRPr="00D070DF">
        <w:rPr>
          <w:lang w:eastAsia="en-GB"/>
        </w:rPr>
        <w:t>.</w:t>
      </w:r>
      <w:r>
        <w:rPr>
          <w:lang w:eastAsia="en-GB"/>
        </w:rPr>
        <w:fldChar w:fldCharType="begin"/>
      </w:r>
      <w:r>
        <w:instrText xml:space="preserve"> XE "carriage return</w:instrText>
      </w:r>
      <w:r w:rsidRPr="00BE574B">
        <w:instrText xml:space="preserve"> </w:instrText>
      </w:r>
      <w:r>
        <w:instrText>end</w:instrText>
      </w:r>
      <w:r w:rsidRPr="00BE574B">
        <w:instrText>Range</w:instrText>
      </w:r>
      <w:r>
        <w:instrText xml:space="preserve">" </w:instrText>
      </w:r>
      <w:r>
        <w:rPr>
          <w:lang w:eastAsia="en-GB"/>
        </w:rPr>
        <w:fldChar w:fldCharType="end"/>
      </w:r>
      <w:r>
        <w:rPr>
          <w:lang w:eastAsia="en-GB"/>
        </w:rPr>
        <w:fldChar w:fldCharType="begin"/>
      </w:r>
      <w:r>
        <w:instrText xml:space="preserve"> XE "line feed end</w:instrText>
      </w:r>
      <w:r w:rsidRPr="00BE574B">
        <w:instrText>Range</w:instrText>
      </w:r>
      <w:r>
        <w:instrText xml:space="preserve">" </w:instrText>
      </w:r>
      <w:r>
        <w:rPr>
          <w:lang w:eastAsia="en-GB"/>
        </w:rPr>
        <w:fldChar w:fldCharType="end"/>
      </w:r>
      <w:r>
        <w:rPr>
          <w:lang w:eastAsia="en-GB"/>
        </w:rPr>
        <w:fldChar w:fldCharType="begin"/>
      </w:r>
      <w:r>
        <w:instrText xml:space="preserve"> XE "CRLF sequence</w:instrText>
      </w:r>
      <w:r w:rsidRPr="00BE574B">
        <w:instrText xml:space="preserve"> </w:instrText>
      </w:r>
      <w:r>
        <w:instrText>end</w:instrText>
      </w:r>
      <w:r w:rsidRPr="00BE574B">
        <w:instrText>Range</w:instrText>
      </w:r>
      <w:r>
        <w:instrText xml:space="preserve">" </w:instrText>
      </w:r>
      <w:r>
        <w:rPr>
          <w:lang w:eastAsia="en-GB"/>
        </w:rPr>
        <w:fldChar w:fldCharType="end"/>
      </w:r>
    </w:p>
    <w:p w14:paraId="1DBADE4F" w14:textId="534771AC" w:rsidR="00D070DF" w:rsidRPr="00D070DF" w:rsidRDefault="00D070DF" w:rsidP="00945AE6">
      <w:pPr>
        <w:pStyle w:val="Body"/>
        <w:rPr>
          <w:lang w:eastAsia="en-GB"/>
        </w:rPr>
      </w:pPr>
      <w:r w:rsidRPr="00D070DF">
        <w:rPr>
          <w:lang w:eastAsia="en-GB"/>
        </w:rPr>
        <w:t>Looking</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line</w:t>
      </w:r>
      <w:r w:rsidR="00945AE6">
        <w:rPr>
          <w:lang w:eastAsia="en-GB"/>
        </w:rPr>
        <w:t xml:space="preserve"> </w:t>
      </w:r>
      <w:r w:rsidRPr="00D070DF">
        <w:rPr>
          <w:lang w:eastAsia="en-GB"/>
        </w:rPr>
        <w:t>data</w:t>
      </w:r>
      <w:r w:rsidR="00945AE6">
        <w:rPr>
          <w:lang w:eastAsia="en-GB"/>
        </w:rPr>
        <w:t xml:space="preserve"> </w:t>
      </w:r>
      <w:r w:rsidRPr="00D070DF">
        <w:rPr>
          <w:lang w:eastAsia="en-GB"/>
        </w:rPr>
        <w:t>we</w:t>
      </w:r>
      <w:r w:rsidR="00945AE6">
        <w:rPr>
          <w:lang w:eastAsia="en-GB"/>
        </w:rPr>
        <w:t xml:space="preserve"> </w:t>
      </w:r>
      <w:r w:rsidRPr="00D070DF">
        <w:rPr>
          <w:lang w:eastAsia="en-GB"/>
        </w:rPr>
        <w:t>received</w:t>
      </w:r>
      <w:r w:rsidR="00945AE6">
        <w:rPr>
          <w:lang w:eastAsia="en-GB"/>
        </w:rPr>
        <w:t xml:space="preserve"> </w:t>
      </w:r>
      <w:r w:rsidRPr="00D070DF">
        <w:rPr>
          <w:lang w:eastAsia="en-GB"/>
        </w:rPr>
        <w:t>from</w:t>
      </w:r>
      <w:r w:rsidR="00945AE6">
        <w:rPr>
          <w:lang w:eastAsia="en-GB"/>
        </w:rPr>
        <w:t xml:space="preserve"> </w:t>
      </w:r>
      <w:r w:rsidRPr="00D070DF">
        <w:rPr>
          <w:lang w:eastAsia="en-GB"/>
        </w:rPr>
        <w:t>running</w:t>
      </w:r>
      <w:r w:rsidR="00945AE6">
        <w:rPr>
          <w:lang w:eastAsia="en-GB"/>
        </w:rPr>
        <w:t xml:space="preserve"> </w:t>
      </w:r>
      <w:r w:rsidRPr="00D070DF">
        <w:rPr>
          <w:lang w:eastAsia="en-GB"/>
        </w:rPr>
        <w:t>our</w:t>
      </w:r>
      <w:r w:rsidR="00945AE6">
        <w:rPr>
          <w:lang w:eastAsia="en-GB"/>
        </w:rPr>
        <w:t xml:space="preserve"> </w:t>
      </w:r>
      <w:r w:rsidRPr="00D070DF">
        <w:rPr>
          <w:lang w:eastAsia="en-GB"/>
        </w:rPr>
        <w:t>program</w:t>
      </w:r>
      <w:r w:rsidR="00945AE6">
        <w:rPr>
          <w:lang w:eastAsia="en-GB"/>
        </w:rPr>
        <w:t xml:space="preserve"> </w:t>
      </w:r>
      <w:r w:rsidRPr="00D070DF">
        <w:rPr>
          <w:lang w:eastAsia="en-GB"/>
        </w:rPr>
        <w:t>so</w:t>
      </w:r>
      <w:r w:rsidR="00945AE6">
        <w:rPr>
          <w:lang w:eastAsia="en-GB"/>
        </w:rPr>
        <w:t xml:space="preserve"> </w:t>
      </w:r>
      <w:r w:rsidRPr="00D070DF">
        <w:rPr>
          <w:lang w:eastAsia="en-GB"/>
        </w:rPr>
        <w:t>far,</w:t>
      </w:r>
      <w:r w:rsidR="00945AE6">
        <w:rPr>
          <w:lang w:eastAsia="en-GB"/>
        </w:rPr>
        <w:t xml:space="preserve"> </w:t>
      </w:r>
      <w:r w:rsidRPr="00D070DF">
        <w:rPr>
          <w:lang w:eastAsia="en-GB"/>
        </w:rPr>
        <w:t>we</w:t>
      </w:r>
      <w:r w:rsidR="00945AE6">
        <w:rPr>
          <w:lang w:eastAsia="en-GB"/>
        </w:rPr>
        <w:t xml:space="preserve"> </w:t>
      </w:r>
      <w:r w:rsidRPr="00D070DF">
        <w:rPr>
          <w:lang w:eastAsia="en-GB"/>
        </w:rPr>
        <w:t>see</w:t>
      </w:r>
      <w:r w:rsidR="00945AE6">
        <w:rPr>
          <w:lang w:eastAsia="en-GB"/>
        </w:rPr>
        <w:t xml:space="preserve"> </w:t>
      </w:r>
      <w:r w:rsidRPr="00D070DF">
        <w:rPr>
          <w:lang w:eastAsia="en-GB"/>
        </w:rPr>
        <w:t>that</w:t>
      </w:r>
      <w:r w:rsidR="00945AE6">
        <w:rPr>
          <w:lang w:eastAsia="en-GB"/>
        </w:rPr>
        <w:t xml:space="preserve"> </w:t>
      </w:r>
      <w:r w:rsidRPr="00D62D8F">
        <w:rPr>
          <w:rStyle w:val="Literal"/>
        </w:rPr>
        <w:t>GET</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method,</w:t>
      </w:r>
      <w:r w:rsidR="00945AE6">
        <w:rPr>
          <w:lang w:eastAsia="en-GB"/>
        </w:rPr>
        <w:t xml:space="preserve"> </w:t>
      </w:r>
      <w:r w:rsidRPr="00D35EB9">
        <w:rPr>
          <w:rStyle w:val="Italic"/>
        </w:rPr>
        <w:t>/</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URI,</w:t>
      </w:r>
      <w:r w:rsidR="00945AE6">
        <w:rPr>
          <w:lang w:eastAsia="en-GB"/>
        </w:rPr>
        <w:t xml:space="preserve"> </w:t>
      </w:r>
      <w:r w:rsidRPr="00D070DF">
        <w:rPr>
          <w:lang w:eastAsia="en-GB"/>
        </w:rPr>
        <w:t>and</w:t>
      </w:r>
      <w:r w:rsidR="00945AE6">
        <w:rPr>
          <w:lang w:eastAsia="en-GB"/>
        </w:rPr>
        <w:t xml:space="preserve"> </w:t>
      </w:r>
      <w:r w:rsidRPr="00D62D8F">
        <w:rPr>
          <w:rStyle w:val="Literal"/>
        </w:rPr>
        <w:t>HTTP/1.1</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version.</w:t>
      </w:r>
    </w:p>
    <w:p w14:paraId="24EF429C" w14:textId="06A370AE" w:rsidR="00D070DF" w:rsidRPr="00D070DF" w:rsidRDefault="00D070DF" w:rsidP="00945AE6">
      <w:pPr>
        <w:pStyle w:val="Body"/>
        <w:rPr>
          <w:lang w:eastAsia="en-GB"/>
        </w:rPr>
      </w:pPr>
      <w:r w:rsidRPr="00D070DF">
        <w:rPr>
          <w:lang w:eastAsia="en-GB"/>
        </w:rPr>
        <w:t>After</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line,</w:t>
      </w:r>
      <w:r w:rsidR="00945AE6">
        <w:rPr>
          <w:lang w:eastAsia="en-GB"/>
        </w:rPr>
        <w:t xml:space="preserve"> </w:t>
      </w:r>
      <w:r w:rsidRPr="00D070DF">
        <w:rPr>
          <w:lang w:eastAsia="en-GB"/>
        </w:rPr>
        <w:t>the</w:t>
      </w:r>
      <w:r w:rsidR="00945AE6">
        <w:rPr>
          <w:lang w:eastAsia="en-GB"/>
        </w:rPr>
        <w:t xml:space="preserve"> </w:t>
      </w:r>
      <w:r w:rsidRPr="00D070DF">
        <w:rPr>
          <w:lang w:eastAsia="en-GB"/>
        </w:rPr>
        <w:t>remaining</w:t>
      </w:r>
      <w:r w:rsidR="00945AE6">
        <w:rPr>
          <w:lang w:eastAsia="en-GB"/>
        </w:rPr>
        <w:t xml:space="preserve"> </w:t>
      </w:r>
      <w:r w:rsidRPr="00D070DF">
        <w:rPr>
          <w:lang w:eastAsia="en-GB"/>
        </w:rPr>
        <w:t>lines</w:t>
      </w:r>
      <w:r w:rsidR="00945AE6">
        <w:rPr>
          <w:lang w:eastAsia="en-GB"/>
        </w:rPr>
        <w:t xml:space="preserve"> </w:t>
      </w:r>
      <w:r w:rsidRPr="00D070DF">
        <w:rPr>
          <w:lang w:eastAsia="en-GB"/>
        </w:rPr>
        <w:t>starting</w:t>
      </w:r>
      <w:r w:rsidR="00945AE6">
        <w:rPr>
          <w:lang w:eastAsia="en-GB"/>
        </w:rPr>
        <w:t xml:space="preserve"> </w:t>
      </w:r>
      <w:r w:rsidRPr="00D070DF">
        <w:rPr>
          <w:lang w:eastAsia="en-GB"/>
        </w:rPr>
        <w:t>from</w:t>
      </w:r>
      <w:r w:rsidR="00945AE6">
        <w:rPr>
          <w:lang w:eastAsia="en-GB"/>
        </w:rPr>
        <w:t xml:space="preserve"> </w:t>
      </w:r>
      <w:r w:rsidRPr="00D62D8F">
        <w:rPr>
          <w:rStyle w:val="Literal"/>
        </w:rPr>
        <w:t>Host:</w:t>
      </w:r>
      <w:r w:rsidR="00945AE6">
        <w:rPr>
          <w:lang w:eastAsia="en-GB"/>
        </w:rPr>
        <w:t xml:space="preserve"> </w:t>
      </w:r>
      <w:r w:rsidRPr="00D070DF">
        <w:rPr>
          <w:lang w:eastAsia="en-GB"/>
        </w:rPr>
        <w:t>onward</w:t>
      </w:r>
      <w:r w:rsidR="00945AE6">
        <w:rPr>
          <w:lang w:eastAsia="en-GB"/>
        </w:rPr>
        <w:t xml:space="preserve"> </w:t>
      </w:r>
      <w:r w:rsidRPr="00D070DF">
        <w:rPr>
          <w:lang w:eastAsia="en-GB"/>
        </w:rPr>
        <w:t>are</w:t>
      </w:r>
      <w:r w:rsidR="00945AE6">
        <w:rPr>
          <w:lang w:eastAsia="en-GB"/>
        </w:rPr>
        <w:t xml:space="preserve"> </w:t>
      </w:r>
      <w:r w:rsidRPr="00D070DF">
        <w:rPr>
          <w:lang w:eastAsia="en-GB"/>
        </w:rPr>
        <w:t>headers.</w:t>
      </w:r>
      <w:r w:rsidR="00945AE6">
        <w:rPr>
          <w:lang w:eastAsia="en-GB"/>
        </w:rPr>
        <w:t xml:space="preserve"> </w:t>
      </w:r>
      <w:r w:rsidRPr="00D62D8F">
        <w:rPr>
          <w:rStyle w:val="Literal"/>
        </w:rPr>
        <w:t>GET</w:t>
      </w:r>
      <w:r w:rsidR="00945AE6">
        <w:rPr>
          <w:lang w:eastAsia="en-GB"/>
        </w:rPr>
        <w:t xml:space="preserve"> </w:t>
      </w:r>
      <w:r w:rsidRPr="00D070DF">
        <w:rPr>
          <w:lang w:eastAsia="en-GB"/>
        </w:rPr>
        <w:t>requests</w:t>
      </w:r>
      <w:r w:rsidR="00945AE6">
        <w:rPr>
          <w:lang w:eastAsia="en-GB"/>
        </w:rPr>
        <w:t xml:space="preserve"> </w:t>
      </w:r>
      <w:r w:rsidRPr="00D070DF">
        <w:rPr>
          <w:lang w:eastAsia="en-GB"/>
        </w:rPr>
        <w:t>have</w:t>
      </w:r>
      <w:r w:rsidR="00945AE6">
        <w:rPr>
          <w:lang w:eastAsia="en-GB"/>
        </w:rPr>
        <w:t xml:space="preserve"> </w:t>
      </w:r>
      <w:r w:rsidRPr="00D070DF">
        <w:rPr>
          <w:lang w:eastAsia="en-GB"/>
        </w:rPr>
        <w:t>no</w:t>
      </w:r>
      <w:r w:rsidR="00945AE6">
        <w:rPr>
          <w:lang w:eastAsia="en-GB"/>
        </w:rPr>
        <w:t xml:space="preserve"> </w:t>
      </w:r>
      <w:r w:rsidRPr="00D070DF">
        <w:rPr>
          <w:lang w:eastAsia="en-GB"/>
        </w:rPr>
        <w:t>body.</w:t>
      </w:r>
    </w:p>
    <w:p w14:paraId="09DB2035" w14:textId="55A40540" w:rsidR="00D070DF" w:rsidRPr="00D070DF" w:rsidRDefault="00D070DF" w:rsidP="00945AE6">
      <w:pPr>
        <w:pStyle w:val="Body"/>
        <w:rPr>
          <w:lang w:eastAsia="en-GB"/>
        </w:rPr>
      </w:pPr>
      <w:r w:rsidRPr="00D070DF">
        <w:rPr>
          <w:lang w:eastAsia="en-GB"/>
        </w:rPr>
        <w:t>Try</w:t>
      </w:r>
      <w:r w:rsidR="00945AE6">
        <w:rPr>
          <w:lang w:eastAsia="en-GB"/>
        </w:rPr>
        <w:t xml:space="preserve"> </w:t>
      </w:r>
      <w:r w:rsidRPr="00D070DF">
        <w:rPr>
          <w:lang w:eastAsia="en-GB"/>
        </w:rPr>
        <w:t>making</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from</w:t>
      </w:r>
      <w:r w:rsidR="00945AE6">
        <w:rPr>
          <w:lang w:eastAsia="en-GB"/>
        </w:rPr>
        <w:t xml:space="preserve"> </w:t>
      </w:r>
      <w:r w:rsidRPr="00D070DF">
        <w:rPr>
          <w:lang w:eastAsia="en-GB"/>
        </w:rPr>
        <w:t>a</w:t>
      </w:r>
      <w:r w:rsidR="00945AE6">
        <w:rPr>
          <w:lang w:eastAsia="en-GB"/>
        </w:rPr>
        <w:t xml:space="preserve"> </w:t>
      </w:r>
      <w:r w:rsidRPr="00D070DF">
        <w:rPr>
          <w:lang w:eastAsia="en-GB"/>
        </w:rPr>
        <w:t>different</w:t>
      </w:r>
      <w:r w:rsidR="00945AE6">
        <w:rPr>
          <w:lang w:eastAsia="en-GB"/>
        </w:rPr>
        <w:t xml:space="preserve"> </w:t>
      </w:r>
      <w:r w:rsidRPr="00D070DF">
        <w:rPr>
          <w:lang w:eastAsia="en-GB"/>
        </w:rPr>
        <w:t>browser</w:t>
      </w:r>
      <w:r w:rsidR="00945AE6">
        <w:rPr>
          <w:lang w:eastAsia="en-GB"/>
        </w:rPr>
        <w:t xml:space="preserve"> </w:t>
      </w:r>
      <w:r w:rsidRPr="00D070DF">
        <w:rPr>
          <w:lang w:eastAsia="en-GB"/>
        </w:rPr>
        <w:t>or</w:t>
      </w:r>
      <w:r w:rsidR="00945AE6">
        <w:rPr>
          <w:lang w:eastAsia="en-GB"/>
        </w:rPr>
        <w:t xml:space="preserve"> </w:t>
      </w:r>
      <w:r w:rsidRPr="00D070DF">
        <w:rPr>
          <w:lang w:eastAsia="en-GB"/>
        </w:rPr>
        <w:t>asking</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different</w:t>
      </w:r>
      <w:r w:rsidR="00945AE6">
        <w:rPr>
          <w:lang w:eastAsia="en-GB"/>
        </w:rPr>
        <w:t xml:space="preserve"> </w:t>
      </w:r>
      <w:r w:rsidRPr="00D070DF">
        <w:rPr>
          <w:lang w:eastAsia="en-GB"/>
        </w:rPr>
        <w:t>address,</w:t>
      </w:r>
      <w:r w:rsidR="00945AE6">
        <w:rPr>
          <w:lang w:eastAsia="en-GB"/>
        </w:rPr>
        <w:t xml:space="preserve"> </w:t>
      </w:r>
      <w:r w:rsidRPr="00D070DF">
        <w:rPr>
          <w:lang w:eastAsia="en-GB"/>
        </w:rPr>
        <w:t>such</w:t>
      </w:r>
      <w:r w:rsidR="00945AE6">
        <w:rPr>
          <w:lang w:eastAsia="en-GB"/>
        </w:rPr>
        <w:t xml:space="preserve"> </w:t>
      </w:r>
      <w:r w:rsidRPr="00D070DF">
        <w:rPr>
          <w:lang w:eastAsia="en-GB"/>
        </w:rPr>
        <w:t>as</w:t>
      </w:r>
      <w:r w:rsidR="00945AE6">
        <w:rPr>
          <w:lang w:eastAsia="en-GB"/>
        </w:rPr>
        <w:t xml:space="preserve"> </w:t>
      </w:r>
      <w:r w:rsidRPr="00D35EB9">
        <w:rPr>
          <w:rStyle w:val="Italic"/>
        </w:rPr>
        <w:t>127.0.0.1:7878/test</w:t>
      </w:r>
      <w:r w:rsidRPr="00D070DF">
        <w:rPr>
          <w:lang w:eastAsia="en-GB"/>
        </w:rPr>
        <w:t>,</w:t>
      </w:r>
      <w:r w:rsidR="00945AE6">
        <w:rPr>
          <w:lang w:eastAsia="en-GB"/>
        </w:rPr>
        <w:t xml:space="preserve"> </w:t>
      </w: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how</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data</w:t>
      </w:r>
      <w:r w:rsidR="00945AE6">
        <w:rPr>
          <w:lang w:eastAsia="en-GB"/>
        </w:rPr>
        <w:t xml:space="preserve"> </w:t>
      </w:r>
      <w:r w:rsidRPr="00D070DF">
        <w:rPr>
          <w:lang w:eastAsia="en-GB"/>
        </w:rPr>
        <w:t>changes.</w:t>
      </w:r>
      <w:r w:rsidR="00F21CD5">
        <w:rPr>
          <w:lang w:eastAsia="en-GB"/>
        </w:rPr>
        <w:fldChar w:fldCharType="begin"/>
      </w:r>
      <w:r w:rsidR="00F21CD5">
        <w:instrText xml:space="preserve"> XE "request line</w:instrText>
      </w:r>
      <w:r w:rsidR="00F21CD5" w:rsidRPr="00BE574B">
        <w:instrText xml:space="preserve"> </w:instrText>
      </w:r>
      <w:r w:rsidR="00F21CD5">
        <w:instrText>end</w:instrText>
      </w:r>
      <w:r w:rsidR="00F21CD5" w:rsidRPr="00BE574B">
        <w:instrText>Range</w:instrText>
      </w:r>
      <w:r w:rsidR="00F21CD5">
        <w:instrText xml:space="preserve">" </w:instrText>
      </w:r>
      <w:r w:rsidR="00F21CD5">
        <w:rPr>
          <w:lang w:eastAsia="en-GB"/>
        </w:rPr>
        <w:fldChar w:fldCharType="end"/>
      </w:r>
    </w:p>
    <w:p w14:paraId="366F5A4F" w14:textId="6AFAB11E"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what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asking</w:t>
      </w:r>
      <w:r w:rsidR="00945AE6">
        <w:rPr>
          <w:lang w:eastAsia="en-GB"/>
        </w:rPr>
        <w:t xml:space="preserve"> </w:t>
      </w:r>
      <w:r w:rsidRPr="00D070DF">
        <w:rPr>
          <w:lang w:eastAsia="en-GB"/>
        </w:rPr>
        <w:t>for,</w:t>
      </w:r>
      <w:r w:rsidR="00945AE6">
        <w:rPr>
          <w:lang w:eastAsia="en-GB"/>
        </w:rPr>
        <w:t xml:space="preserve"> </w:t>
      </w:r>
      <w:r w:rsidRPr="00D070DF">
        <w:rPr>
          <w:lang w:eastAsia="en-GB"/>
        </w:rPr>
        <w:t>let’s</w:t>
      </w:r>
      <w:r w:rsidR="00945AE6">
        <w:rPr>
          <w:lang w:eastAsia="en-GB"/>
        </w:rPr>
        <w:t xml:space="preserve"> </w:t>
      </w:r>
      <w:r w:rsidRPr="00D070DF">
        <w:rPr>
          <w:lang w:eastAsia="en-GB"/>
        </w:rPr>
        <w:t>send</w:t>
      </w:r>
      <w:r w:rsidR="00945AE6">
        <w:rPr>
          <w:lang w:eastAsia="en-GB"/>
        </w:rPr>
        <w:t xml:space="preserve"> </w:t>
      </w:r>
      <w:r w:rsidRPr="00D070DF">
        <w:rPr>
          <w:lang w:eastAsia="en-GB"/>
        </w:rPr>
        <w:t>back</w:t>
      </w:r>
      <w:r w:rsidR="00945AE6">
        <w:rPr>
          <w:lang w:eastAsia="en-GB"/>
        </w:rPr>
        <w:t xml:space="preserve"> </w:t>
      </w:r>
      <w:r w:rsidRPr="00D070DF">
        <w:rPr>
          <w:lang w:eastAsia="en-GB"/>
        </w:rPr>
        <w:t>some</w:t>
      </w:r>
      <w:r w:rsidR="00945AE6">
        <w:rPr>
          <w:lang w:eastAsia="en-GB"/>
        </w:rPr>
        <w:t xml:space="preserve"> </w:t>
      </w:r>
      <w:r w:rsidRPr="00D070DF">
        <w:rPr>
          <w:lang w:eastAsia="en-GB"/>
        </w:rPr>
        <w:t>data!</w:t>
      </w:r>
    </w:p>
    <w:p w14:paraId="68E8665B" w14:textId="4ABF2297" w:rsidR="00D070DF" w:rsidRPr="00D070DF" w:rsidRDefault="00D070DF" w:rsidP="006D307B">
      <w:pPr>
        <w:pStyle w:val="HeadB"/>
        <w:rPr>
          <w:lang w:eastAsia="en-GB"/>
        </w:rPr>
      </w:pPr>
      <w:bookmarkStart w:id="12" w:name="writing-a-response"/>
      <w:bookmarkStart w:id="13" w:name="_Toc107314536"/>
      <w:bookmarkEnd w:id="12"/>
      <w:r w:rsidRPr="00D070DF">
        <w:rPr>
          <w:lang w:eastAsia="en-GB"/>
        </w:rPr>
        <w:t>Writing</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bookmarkEnd w:id="13"/>
    </w:p>
    <w:p w14:paraId="36ABB336" w14:textId="184D41DD" w:rsidR="00D070DF" w:rsidRPr="00D070DF" w:rsidRDefault="00D070DF" w:rsidP="00945AE6">
      <w:pPr>
        <w:pStyle w:val="Body"/>
        <w:rPr>
          <w:lang w:eastAsia="en-GB"/>
        </w:rPr>
      </w:pPr>
      <w:r w:rsidRPr="00D070DF">
        <w:rPr>
          <w:lang w:eastAsia="en-GB"/>
        </w:rPr>
        <w:t>We’re</w:t>
      </w:r>
      <w:r w:rsidR="00945AE6">
        <w:rPr>
          <w:lang w:eastAsia="en-GB"/>
        </w:rPr>
        <w:t xml:space="preserve"> </w:t>
      </w:r>
      <w:r w:rsidRPr="00D070DF">
        <w:rPr>
          <w:lang w:eastAsia="en-GB"/>
        </w:rPr>
        <w:t>going</w:t>
      </w:r>
      <w:r w:rsidR="00945AE6">
        <w:rPr>
          <w:lang w:eastAsia="en-GB"/>
        </w:rPr>
        <w:t xml:space="preserve"> </w:t>
      </w:r>
      <w:r w:rsidRPr="00D070DF">
        <w:rPr>
          <w:lang w:eastAsia="en-GB"/>
        </w:rPr>
        <w:t>to</w:t>
      </w:r>
      <w:r w:rsidR="00945AE6">
        <w:rPr>
          <w:lang w:eastAsia="en-GB"/>
        </w:rPr>
        <w:t xml:space="preserve"> </w:t>
      </w:r>
      <w:r w:rsidRPr="00D070DF">
        <w:rPr>
          <w:lang w:eastAsia="en-GB"/>
        </w:rPr>
        <w:t>implement</w:t>
      </w:r>
      <w:r w:rsidR="00945AE6">
        <w:rPr>
          <w:lang w:eastAsia="en-GB"/>
        </w:rPr>
        <w:t xml:space="preserve"> </w:t>
      </w:r>
      <w:r w:rsidRPr="00D070DF">
        <w:rPr>
          <w:lang w:eastAsia="en-GB"/>
        </w:rPr>
        <w:t>sending</w:t>
      </w:r>
      <w:r w:rsidR="00945AE6">
        <w:rPr>
          <w:lang w:eastAsia="en-GB"/>
        </w:rPr>
        <w:t xml:space="preserve"> </w:t>
      </w:r>
      <w:r w:rsidRPr="00D070DF">
        <w:rPr>
          <w:lang w:eastAsia="en-GB"/>
        </w:rPr>
        <w:t>data</w:t>
      </w:r>
      <w:r w:rsidR="00945AE6">
        <w:rPr>
          <w:lang w:eastAsia="en-GB"/>
        </w:rPr>
        <w:t xml:space="preserve"> </w:t>
      </w:r>
      <w:r w:rsidRPr="00D070DF">
        <w:rPr>
          <w:lang w:eastAsia="en-GB"/>
        </w:rPr>
        <w:t>in</w:t>
      </w:r>
      <w:r w:rsidR="00945AE6">
        <w:rPr>
          <w:lang w:eastAsia="en-GB"/>
        </w:rPr>
        <w:t xml:space="preserve"> </w:t>
      </w:r>
      <w:r w:rsidRPr="00D070DF">
        <w:rPr>
          <w:lang w:eastAsia="en-GB"/>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client</w:t>
      </w:r>
      <w:r w:rsidR="00945AE6">
        <w:rPr>
          <w:lang w:eastAsia="en-GB"/>
        </w:rPr>
        <w:t xml:space="preserve"> </w:t>
      </w:r>
      <w:r w:rsidRPr="00D070DF">
        <w:rPr>
          <w:lang w:eastAsia="en-GB"/>
        </w:rPr>
        <w:t>request.</w:t>
      </w:r>
      <w:r w:rsidR="00945AE6">
        <w:rPr>
          <w:lang w:eastAsia="en-GB"/>
        </w:rPr>
        <w:t xml:space="preserve"> </w:t>
      </w:r>
      <w:r w:rsidRPr="00D070DF">
        <w:rPr>
          <w:lang w:eastAsia="en-GB"/>
        </w:rPr>
        <w:t>Responses</w:t>
      </w:r>
      <w:r w:rsidR="00945AE6">
        <w:rPr>
          <w:lang w:eastAsia="en-GB"/>
        </w:rPr>
        <w:t xml:space="preserve"> </w:t>
      </w:r>
      <w:r w:rsidRPr="00D070DF">
        <w:rPr>
          <w:lang w:eastAsia="en-GB"/>
        </w:rPr>
        <w:t>have</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format:</w:t>
      </w:r>
    </w:p>
    <w:p w14:paraId="7406E5A5" w14:textId="405C0437" w:rsidR="00D070DF" w:rsidRPr="00D35EB9" w:rsidRDefault="00D070DF" w:rsidP="00D62D8F">
      <w:pPr>
        <w:pStyle w:val="Code"/>
      </w:pPr>
      <w:r w:rsidRPr="00D35EB9">
        <w:t>HTTP-Version</w:t>
      </w:r>
      <w:r w:rsidR="00945AE6" w:rsidRPr="00D35EB9">
        <w:t xml:space="preserve"> </w:t>
      </w:r>
      <w:r w:rsidRPr="00D35EB9">
        <w:t>Status-Code</w:t>
      </w:r>
      <w:r w:rsidR="00945AE6" w:rsidRPr="00D35EB9">
        <w:t xml:space="preserve"> </w:t>
      </w:r>
      <w:r w:rsidRPr="00D35EB9">
        <w:t>Reason-Phrase</w:t>
      </w:r>
      <w:r w:rsidR="00945AE6" w:rsidRPr="00D35EB9">
        <w:t xml:space="preserve"> </w:t>
      </w:r>
      <w:r w:rsidRPr="00D35EB9">
        <w:t>CRLF</w:t>
      </w:r>
    </w:p>
    <w:p w14:paraId="47A4F2A3" w14:textId="04F5EA23" w:rsidR="00D070DF" w:rsidRPr="00D35EB9" w:rsidRDefault="00D070DF" w:rsidP="00D62D8F">
      <w:pPr>
        <w:pStyle w:val="Code"/>
      </w:pPr>
      <w:r w:rsidRPr="00D35EB9">
        <w:t>headers</w:t>
      </w:r>
      <w:r w:rsidR="00945AE6" w:rsidRPr="00D35EB9">
        <w:t xml:space="preserve"> </w:t>
      </w:r>
      <w:r w:rsidRPr="00D35EB9">
        <w:t>CRLF</w:t>
      </w:r>
    </w:p>
    <w:p w14:paraId="1DFD2F42" w14:textId="77777777" w:rsidR="00D070DF" w:rsidRPr="00D35EB9" w:rsidRDefault="00D070DF" w:rsidP="00D62D8F">
      <w:pPr>
        <w:pStyle w:val="Code"/>
      </w:pPr>
      <w:r w:rsidRPr="00D35EB9">
        <w:t>message-body</w:t>
      </w:r>
    </w:p>
    <w:p w14:paraId="150ABADD" w14:textId="4266D1B4" w:rsidR="00D070DF" w:rsidRPr="00D070DF" w:rsidRDefault="00D174F4" w:rsidP="00945AE6">
      <w:pPr>
        <w:pStyle w:val="Body"/>
        <w:rPr>
          <w:lang w:eastAsia="en-GB"/>
        </w:rPr>
      </w:pPr>
      <w:r>
        <w:rPr>
          <w:lang w:eastAsia="en-GB"/>
        </w:rPr>
        <w:fldChar w:fldCharType="begin"/>
      </w:r>
      <w:r>
        <w:instrText xml:space="preserve"> XE "status line </w:instrText>
      </w:r>
      <w:r w:rsidRPr="00BE574B">
        <w:instrText>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first</w:t>
      </w:r>
      <w:r w:rsidR="00945AE6">
        <w:rPr>
          <w:lang w:eastAsia="en-GB"/>
        </w:rPr>
        <w:t xml:space="preserve"> </w:t>
      </w:r>
      <w:r w:rsidR="00D070DF" w:rsidRPr="00D070DF">
        <w:rPr>
          <w:lang w:eastAsia="en-GB"/>
        </w:rPr>
        <w:t>line</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a</w:t>
      </w:r>
      <w:r w:rsidR="00945AE6">
        <w:rPr>
          <w:lang w:eastAsia="en-GB"/>
        </w:rPr>
        <w:t xml:space="preserve"> </w:t>
      </w:r>
      <w:r w:rsidR="00D070DF" w:rsidRPr="00D35EB9">
        <w:rPr>
          <w:rStyle w:val="Italic"/>
        </w:rPr>
        <w:t>status</w:t>
      </w:r>
      <w:r w:rsidR="00945AE6" w:rsidRPr="00D35EB9">
        <w:rPr>
          <w:rStyle w:val="Italic"/>
        </w:rPr>
        <w:t xml:space="preserve"> </w:t>
      </w:r>
      <w:r w:rsidR="00D070DF" w:rsidRPr="00D35EB9">
        <w:rPr>
          <w:rStyle w:val="Italic"/>
        </w:rPr>
        <w:t>line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contains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HTTP</w:t>
      </w:r>
      <w:r w:rsidR="00945AE6">
        <w:rPr>
          <w:lang w:eastAsia="en-GB"/>
        </w:rPr>
        <w:t xml:space="preserve"> </w:t>
      </w:r>
      <w:r w:rsidR="00D070DF" w:rsidRPr="00D070DF">
        <w:rPr>
          <w:lang w:eastAsia="en-GB"/>
        </w:rPr>
        <w:t>version</w:t>
      </w:r>
      <w:r w:rsidR="00945AE6">
        <w:rPr>
          <w:lang w:eastAsia="en-GB"/>
        </w:rPr>
        <w:t xml:space="preserve"> </w:t>
      </w:r>
      <w:r w:rsidR="00D070DF" w:rsidRPr="00D070DF">
        <w:rPr>
          <w:lang w:eastAsia="en-GB"/>
        </w:rPr>
        <w:t>used</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response,</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numeric</w:t>
      </w:r>
      <w:r w:rsidR="00945AE6">
        <w:rPr>
          <w:lang w:eastAsia="en-GB"/>
        </w:rPr>
        <w:t xml:space="preserve"> </w:t>
      </w:r>
      <w:r w:rsidR="00D070DF" w:rsidRPr="00D070DF">
        <w:rPr>
          <w:lang w:eastAsia="en-GB"/>
        </w:rPr>
        <w:t>status</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summarizes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result</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request,</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reason</w:t>
      </w:r>
      <w:r w:rsidR="00945AE6">
        <w:rPr>
          <w:lang w:eastAsia="en-GB"/>
        </w:rPr>
        <w:t xml:space="preserve"> </w:t>
      </w:r>
      <w:r w:rsidR="00D070DF" w:rsidRPr="00D070DF">
        <w:rPr>
          <w:lang w:eastAsia="en-GB"/>
        </w:rPr>
        <w:t>phrase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provides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text</w:t>
      </w:r>
      <w:r w:rsidR="00945AE6">
        <w:rPr>
          <w:lang w:eastAsia="en-GB"/>
        </w:rPr>
        <w:t xml:space="preserve"> </w:t>
      </w:r>
      <w:r w:rsidR="00D070DF" w:rsidRPr="00D070DF">
        <w:rPr>
          <w:lang w:eastAsia="en-GB"/>
        </w:rPr>
        <w:t>description</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status</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After</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CRLF</w:t>
      </w:r>
      <w:r w:rsidR="00945AE6">
        <w:rPr>
          <w:lang w:eastAsia="en-GB"/>
        </w:rPr>
        <w:t xml:space="preserve"> </w:t>
      </w:r>
      <w:r w:rsidR="00D070DF" w:rsidRPr="00D070DF">
        <w:rPr>
          <w:lang w:eastAsia="en-GB"/>
        </w:rPr>
        <w:t>sequence</w:t>
      </w:r>
      <w:r w:rsidR="00945AE6">
        <w:rPr>
          <w:lang w:eastAsia="en-GB"/>
        </w:rPr>
        <w:t xml:space="preserve"> </w:t>
      </w:r>
      <w:r w:rsidR="00D070DF" w:rsidRPr="00D070DF">
        <w:rPr>
          <w:lang w:eastAsia="en-GB"/>
        </w:rPr>
        <w:t>are</w:t>
      </w:r>
      <w:r w:rsidR="00945AE6">
        <w:rPr>
          <w:lang w:eastAsia="en-GB"/>
        </w:rPr>
        <w:t xml:space="preserve"> </w:t>
      </w:r>
      <w:r w:rsidR="00D070DF" w:rsidRPr="00D070DF">
        <w:rPr>
          <w:lang w:eastAsia="en-GB"/>
        </w:rPr>
        <w:t>any</w:t>
      </w:r>
      <w:r w:rsidR="00945AE6">
        <w:rPr>
          <w:lang w:eastAsia="en-GB"/>
        </w:rPr>
        <w:t xml:space="preserve"> </w:t>
      </w:r>
      <w:r w:rsidR="00D070DF" w:rsidRPr="00D070DF">
        <w:rPr>
          <w:lang w:eastAsia="en-GB"/>
        </w:rPr>
        <w:t>headers,</w:t>
      </w:r>
      <w:r w:rsidR="00945AE6">
        <w:rPr>
          <w:lang w:eastAsia="en-GB"/>
        </w:rPr>
        <w:t xml:space="preserve"> </w:t>
      </w:r>
      <w:r w:rsidR="00D070DF" w:rsidRPr="00D070DF">
        <w:rPr>
          <w:lang w:eastAsia="en-GB"/>
        </w:rPr>
        <w:t>another</w:t>
      </w:r>
      <w:r w:rsidR="00945AE6">
        <w:rPr>
          <w:lang w:eastAsia="en-GB"/>
        </w:rPr>
        <w:t xml:space="preserve"> </w:t>
      </w:r>
      <w:r w:rsidR="00D070DF" w:rsidRPr="00D070DF">
        <w:rPr>
          <w:lang w:eastAsia="en-GB"/>
        </w:rPr>
        <w:t>CRLF</w:t>
      </w:r>
      <w:r w:rsidR="00945AE6">
        <w:rPr>
          <w:lang w:eastAsia="en-GB"/>
        </w:rPr>
        <w:t xml:space="preserve"> </w:t>
      </w:r>
      <w:r w:rsidR="00D070DF" w:rsidRPr="00D070DF">
        <w:rPr>
          <w:lang w:eastAsia="en-GB"/>
        </w:rPr>
        <w:t>sequence,</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body</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response.</w:t>
      </w:r>
    </w:p>
    <w:p w14:paraId="57AF797D" w14:textId="34077C89" w:rsidR="00D070DF" w:rsidRPr="00D070DF" w:rsidRDefault="00D070DF" w:rsidP="00945AE6">
      <w:pPr>
        <w:pStyle w:val="Body"/>
        <w:rPr>
          <w:lang w:eastAsia="en-GB"/>
        </w:rPr>
      </w:pP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an</w:t>
      </w:r>
      <w:r w:rsidR="00945AE6">
        <w:rPr>
          <w:lang w:eastAsia="en-GB"/>
        </w:rPr>
        <w:t xml:space="preserve"> </w:t>
      </w:r>
      <w:r w:rsidRPr="00D070DF">
        <w:rPr>
          <w:lang w:eastAsia="en-GB"/>
        </w:rPr>
        <w:t>example</w:t>
      </w:r>
      <w:r w:rsidR="00945AE6">
        <w:rPr>
          <w:lang w:eastAsia="en-GB"/>
        </w:rPr>
        <w:t xml:space="preserve"> </w:t>
      </w:r>
      <w:r w:rsidRPr="00D070DF">
        <w:rPr>
          <w:lang w:eastAsia="en-GB"/>
        </w:rPr>
        <w:t>response</w:t>
      </w:r>
      <w:r w:rsidR="00945AE6">
        <w:rPr>
          <w:lang w:eastAsia="en-GB"/>
        </w:rPr>
        <w:t xml:space="preserve"> </w:t>
      </w:r>
      <w:r w:rsidRPr="00D070DF">
        <w:rPr>
          <w:lang w:eastAsia="en-GB"/>
        </w:rPr>
        <w:t>that</w:t>
      </w:r>
      <w:r w:rsidR="00945AE6">
        <w:rPr>
          <w:lang w:eastAsia="en-GB"/>
        </w:rPr>
        <w:t xml:space="preserve"> </w:t>
      </w:r>
      <w:r w:rsidRPr="00D070DF">
        <w:rPr>
          <w:lang w:eastAsia="en-GB"/>
        </w:rPr>
        <w:t>uses</w:t>
      </w:r>
      <w:r w:rsidR="00945AE6">
        <w:rPr>
          <w:lang w:eastAsia="en-GB"/>
        </w:rPr>
        <w:t xml:space="preserve"> </w:t>
      </w:r>
      <w:r w:rsidRPr="00D070DF">
        <w:rPr>
          <w:lang w:eastAsia="en-GB"/>
        </w:rPr>
        <w:t>HTTP</w:t>
      </w:r>
      <w:r w:rsidR="00945AE6">
        <w:rPr>
          <w:lang w:eastAsia="en-GB"/>
        </w:rPr>
        <w:t xml:space="preserve"> </w:t>
      </w:r>
      <w:r w:rsidRPr="00D070DF">
        <w:rPr>
          <w:lang w:eastAsia="en-GB"/>
        </w:rPr>
        <w:t>version</w:t>
      </w:r>
      <w:r w:rsidR="00945AE6">
        <w:rPr>
          <w:lang w:eastAsia="en-GB"/>
        </w:rPr>
        <w:t xml:space="preserve"> </w:t>
      </w:r>
      <w:r w:rsidRPr="00D070DF">
        <w:rPr>
          <w:lang w:eastAsia="en-GB"/>
        </w:rPr>
        <w:t>1.1,</w:t>
      </w:r>
      <w:r w:rsidR="00945AE6">
        <w:rPr>
          <w:lang w:eastAsia="en-GB"/>
        </w:rPr>
        <w:t xml:space="preserve"> </w:t>
      </w:r>
      <w:r w:rsidR="003F5C33">
        <w:rPr>
          <w:lang w:eastAsia="en-GB"/>
        </w:rPr>
        <w:t xml:space="preserve">and </w:t>
      </w:r>
      <w:r w:rsidRPr="00D070DF">
        <w:rPr>
          <w:lang w:eastAsia="en-GB"/>
        </w:rPr>
        <w:t>has</w:t>
      </w:r>
      <w:r w:rsidR="00945AE6">
        <w:rPr>
          <w:lang w:eastAsia="en-GB"/>
        </w:rPr>
        <w:t xml:space="preserve"> </w:t>
      </w:r>
      <w:r w:rsidRPr="00D070DF">
        <w:rPr>
          <w:lang w:eastAsia="en-GB"/>
        </w:rPr>
        <w:t>a</w:t>
      </w:r>
      <w:r w:rsidR="00945AE6">
        <w:rPr>
          <w:lang w:eastAsia="en-GB"/>
        </w:rPr>
        <w:t xml:space="preserve"> </w:t>
      </w:r>
      <w:r w:rsidRPr="00D070DF">
        <w:rPr>
          <w:lang w:eastAsia="en-GB"/>
        </w:rPr>
        <w:t>status</w:t>
      </w:r>
      <w:r w:rsidR="00945AE6">
        <w:rPr>
          <w:lang w:eastAsia="en-GB"/>
        </w:rPr>
        <w:t xml:space="preserve"> </w:t>
      </w:r>
      <w:r w:rsidRPr="00D070DF">
        <w:rPr>
          <w:lang w:eastAsia="en-GB"/>
        </w:rPr>
        <w:t>code</w:t>
      </w:r>
      <w:r w:rsidR="00945AE6">
        <w:rPr>
          <w:lang w:eastAsia="en-GB"/>
        </w:rPr>
        <w:t xml:space="preserve"> </w:t>
      </w:r>
      <w:r w:rsidRPr="00D070DF">
        <w:rPr>
          <w:lang w:eastAsia="en-GB"/>
        </w:rPr>
        <w:t>of</w:t>
      </w:r>
      <w:r w:rsidR="00945AE6">
        <w:rPr>
          <w:lang w:eastAsia="en-GB"/>
        </w:rPr>
        <w:t xml:space="preserve"> </w:t>
      </w:r>
      <w:r w:rsidRPr="00D070DF">
        <w:rPr>
          <w:lang w:eastAsia="en-GB"/>
        </w:rPr>
        <w:t>200,</w:t>
      </w:r>
      <w:r w:rsidR="00945AE6">
        <w:rPr>
          <w:lang w:eastAsia="en-GB"/>
        </w:rPr>
        <w:t xml:space="preserve"> </w:t>
      </w:r>
      <w:r w:rsidRPr="00D070DF">
        <w:rPr>
          <w:lang w:eastAsia="en-GB"/>
        </w:rPr>
        <w:t>an</w:t>
      </w:r>
      <w:r w:rsidR="00945AE6">
        <w:rPr>
          <w:lang w:eastAsia="en-GB"/>
        </w:rPr>
        <w:t xml:space="preserve"> </w:t>
      </w:r>
      <w:r w:rsidRPr="00D070DF">
        <w:rPr>
          <w:lang w:eastAsia="en-GB"/>
        </w:rPr>
        <w:t>OK</w:t>
      </w:r>
      <w:r w:rsidR="00945AE6">
        <w:rPr>
          <w:lang w:eastAsia="en-GB"/>
        </w:rPr>
        <w:t xml:space="preserve"> </w:t>
      </w:r>
      <w:r w:rsidRPr="00D070DF">
        <w:rPr>
          <w:lang w:eastAsia="en-GB"/>
        </w:rPr>
        <w:t>reason</w:t>
      </w:r>
      <w:r w:rsidR="00945AE6">
        <w:rPr>
          <w:lang w:eastAsia="en-GB"/>
        </w:rPr>
        <w:t xml:space="preserve"> </w:t>
      </w:r>
      <w:r w:rsidRPr="00D070DF">
        <w:rPr>
          <w:lang w:eastAsia="en-GB"/>
        </w:rPr>
        <w:t>phrase,</w:t>
      </w:r>
      <w:r w:rsidR="00945AE6">
        <w:rPr>
          <w:lang w:eastAsia="en-GB"/>
        </w:rPr>
        <w:t xml:space="preserve"> </w:t>
      </w:r>
      <w:r w:rsidRPr="00D070DF">
        <w:rPr>
          <w:lang w:eastAsia="en-GB"/>
        </w:rPr>
        <w:t>no</w:t>
      </w:r>
      <w:r w:rsidR="00945AE6">
        <w:rPr>
          <w:lang w:eastAsia="en-GB"/>
        </w:rPr>
        <w:t xml:space="preserve"> </w:t>
      </w:r>
      <w:r w:rsidRPr="00D070DF">
        <w:rPr>
          <w:lang w:eastAsia="en-GB"/>
        </w:rPr>
        <w:t>headers,</w:t>
      </w:r>
      <w:r w:rsidR="00945AE6">
        <w:rPr>
          <w:lang w:eastAsia="en-GB"/>
        </w:rPr>
        <w:t xml:space="preserve"> </w:t>
      </w:r>
      <w:r w:rsidRPr="00D070DF">
        <w:rPr>
          <w:lang w:eastAsia="en-GB"/>
        </w:rPr>
        <w:t>and</w:t>
      </w:r>
      <w:r w:rsidR="00945AE6">
        <w:rPr>
          <w:lang w:eastAsia="en-GB"/>
        </w:rPr>
        <w:t xml:space="preserve"> </w:t>
      </w:r>
      <w:r w:rsidRPr="00D070DF">
        <w:rPr>
          <w:lang w:eastAsia="en-GB"/>
        </w:rPr>
        <w:t>no</w:t>
      </w:r>
      <w:r w:rsidR="00945AE6">
        <w:rPr>
          <w:lang w:eastAsia="en-GB"/>
        </w:rPr>
        <w:t xml:space="preserve"> </w:t>
      </w:r>
      <w:r w:rsidRPr="00D070DF">
        <w:rPr>
          <w:lang w:eastAsia="en-GB"/>
        </w:rPr>
        <w:t>body:</w:t>
      </w:r>
    </w:p>
    <w:p w14:paraId="01D49C03" w14:textId="68D36F0D" w:rsidR="00D070DF" w:rsidRPr="00D35EB9" w:rsidRDefault="00D070DF" w:rsidP="00D62D8F">
      <w:pPr>
        <w:pStyle w:val="Code"/>
      </w:pPr>
      <w:r w:rsidRPr="00D35EB9">
        <w:t>HTTP/1.1</w:t>
      </w:r>
      <w:r w:rsidR="00945AE6" w:rsidRPr="00D35EB9">
        <w:t xml:space="preserve"> </w:t>
      </w:r>
      <w:r w:rsidRPr="00D35EB9">
        <w:t>200</w:t>
      </w:r>
      <w:r w:rsidR="00945AE6" w:rsidRPr="00D35EB9">
        <w:t xml:space="preserve"> </w:t>
      </w:r>
      <w:r w:rsidRPr="00D35EB9">
        <w:t>OK\r\n\r\n</w:t>
      </w:r>
    </w:p>
    <w:p w14:paraId="5471CC45" w14:textId="4297BBD0" w:rsidR="00D070DF" w:rsidRPr="00D070DF" w:rsidRDefault="00D070DF" w:rsidP="00945AE6">
      <w:pPr>
        <w:pStyle w:val="Body"/>
        <w:rPr>
          <w:lang w:eastAsia="en-GB"/>
        </w:rPr>
      </w:pPr>
      <w:r w:rsidRPr="00D070DF">
        <w:rPr>
          <w:lang w:eastAsia="en-GB"/>
        </w:rPr>
        <w:lastRenderedPageBreak/>
        <w:t>The</w:t>
      </w:r>
      <w:r w:rsidR="00945AE6">
        <w:rPr>
          <w:lang w:eastAsia="en-GB"/>
        </w:rPr>
        <w:t xml:space="preserve"> </w:t>
      </w:r>
      <w:r w:rsidRPr="00D070DF">
        <w:rPr>
          <w:lang w:eastAsia="en-GB"/>
        </w:rPr>
        <w:t>status</w:t>
      </w:r>
      <w:r w:rsidR="00945AE6">
        <w:rPr>
          <w:lang w:eastAsia="en-GB"/>
        </w:rPr>
        <w:t xml:space="preserve"> </w:t>
      </w:r>
      <w:r w:rsidRPr="00D070DF">
        <w:rPr>
          <w:lang w:eastAsia="en-GB"/>
        </w:rPr>
        <w:t>code</w:t>
      </w:r>
      <w:r w:rsidR="00945AE6">
        <w:rPr>
          <w:lang w:eastAsia="en-GB"/>
        </w:rPr>
        <w:t xml:space="preserve"> </w:t>
      </w:r>
      <w:r w:rsidRPr="00D070DF">
        <w:rPr>
          <w:lang w:eastAsia="en-GB"/>
        </w:rPr>
        <w:t>200</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standard</w:t>
      </w:r>
      <w:r w:rsidR="00945AE6">
        <w:rPr>
          <w:lang w:eastAsia="en-GB"/>
        </w:rPr>
        <w:t xml:space="preserve"> </w:t>
      </w:r>
      <w:r w:rsidRPr="00D070DF">
        <w:rPr>
          <w:lang w:eastAsia="en-GB"/>
        </w:rPr>
        <w:t>success</w:t>
      </w:r>
      <w:r w:rsidR="00945AE6">
        <w:rPr>
          <w:lang w:eastAsia="en-GB"/>
        </w:rPr>
        <w:t xml:space="preserve"> </w:t>
      </w:r>
      <w:r w:rsidRPr="00D070DF">
        <w:rPr>
          <w:lang w:eastAsia="en-GB"/>
        </w:rPr>
        <w:t>response.</w:t>
      </w:r>
      <w:r w:rsidR="00945AE6">
        <w:rPr>
          <w:lang w:eastAsia="en-GB"/>
        </w:rPr>
        <w:t xml:space="preserve"> </w:t>
      </w:r>
      <w:r w:rsidRPr="00D070DF">
        <w:rPr>
          <w:lang w:eastAsia="en-GB"/>
        </w:rPr>
        <w:t>The</w:t>
      </w:r>
      <w:r w:rsidR="00945AE6">
        <w:rPr>
          <w:lang w:eastAsia="en-GB"/>
        </w:rPr>
        <w:t xml:space="preserve"> </w:t>
      </w:r>
      <w:r w:rsidRPr="00D070DF">
        <w:rPr>
          <w:lang w:eastAsia="en-GB"/>
        </w:rPr>
        <w:t>text</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tiny</w:t>
      </w:r>
      <w:r w:rsidR="00945AE6">
        <w:rPr>
          <w:lang w:eastAsia="en-GB"/>
        </w:rPr>
        <w:t xml:space="preserve"> </w:t>
      </w:r>
      <w:r w:rsidRPr="00D070DF">
        <w:rPr>
          <w:lang w:eastAsia="en-GB"/>
        </w:rPr>
        <w:t>successful</w:t>
      </w:r>
      <w:r w:rsidR="00945AE6">
        <w:rPr>
          <w:lang w:eastAsia="en-GB"/>
        </w:rPr>
        <w:t xml:space="preserve"> </w:t>
      </w:r>
      <w:r w:rsidRPr="00D070DF">
        <w:rPr>
          <w:lang w:eastAsia="en-GB"/>
        </w:rPr>
        <w:t>HTTP</w:t>
      </w:r>
      <w:r w:rsidR="00945AE6">
        <w:rPr>
          <w:lang w:eastAsia="en-GB"/>
        </w:rPr>
        <w:t xml:space="preserve"> </w:t>
      </w:r>
      <w:r w:rsidRPr="00D070DF">
        <w:rPr>
          <w:lang w:eastAsia="en-GB"/>
        </w:rPr>
        <w:t>response.</w:t>
      </w:r>
      <w:r w:rsidR="00D174F4">
        <w:rPr>
          <w:lang w:eastAsia="en-GB"/>
        </w:rPr>
        <w:fldChar w:fldCharType="begin"/>
      </w:r>
      <w:r w:rsidR="00D174F4">
        <w:instrText xml:space="preserve"> XE "status line end</w:instrText>
      </w:r>
      <w:r w:rsidR="00D174F4" w:rsidRPr="00BE574B">
        <w:instrText>Range</w:instrText>
      </w:r>
      <w:r w:rsidR="00D174F4">
        <w:instrText xml:space="preserve">" </w:instrText>
      </w:r>
      <w:r w:rsidR="00D174F4">
        <w:rPr>
          <w:lang w:eastAsia="en-GB"/>
        </w:rPr>
        <w:fldChar w:fldCharType="end"/>
      </w:r>
      <w:r w:rsidR="00945AE6">
        <w:rPr>
          <w:lang w:eastAsia="en-GB"/>
        </w:rPr>
        <w:t xml:space="preserve"> </w:t>
      </w:r>
      <w:r w:rsidRPr="00D070DF">
        <w:rPr>
          <w:lang w:eastAsia="en-GB"/>
        </w:rPr>
        <w:t>Let’s</w:t>
      </w:r>
      <w:r w:rsidR="00945AE6">
        <w:rPr>
          <w:lang w:eastAsia="en-GB"/>
        </w:rPr>
        <w:t xml:space="preserve"> </w:t>
      </w:r>
      <w:r w:rsidRPr="00D070DF">
        <w:rPr>
          <w:lang w:eastAsia="en-GB"/>
        </w:rPr>
        <w:t>write</w:t>
      </w:r>
      <w:r w:rsidR="00945AE6">
        <w:rPr>
          <w:lang w:eastAsia="en-GB"/>
        </w:rPr>
        <w:t xml:space="preserve"> </w:t>
      </w:r>
      <w:r w:rsidRPr="00D070DF">
        <w:rPr>
          <w:lang w:eastAsia="en-GB"/>
        </w:rPr>
        <w:t>this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as</w:t>
      </w:r>
      <w:r w:rsidR="00945AE6">
        <w:rPr>
          <w:lang w:eastAsia="en-GB"/>
        </w:rPr>
        <w:t xml:space="preserve"> </w:t>
      </w:r>
      <w:r w:rsidRPr="00D070DF">
        <w:rPr>
          <w:lang w:eastAsia="en-GB"/>
        </w:rPr>
        <w:t>our</w:t>
      </w:r>
      <w:r w:rsidR="00945AE6">
        <w:rPr>
          <w:lang w:eastAsia="en-GB"/>
        </w:rPr>
        <w:t xml:space="preserve"> </w:t>
      </w:r>
      <w:r w:rsidRPr="00D070DF">
        <w:rPr>
          <w:lang w:eastAsia="en-GB"/>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successful</w:t>
      </w:r>
      <w:r w:rsidR="00945AE6">
        <w:rPr>
          <w:lang w:eastAsia="en-GB"/>
        </w:rPr>
        <w:t xml:space="preserve"> </w:t>
      </w:r>
      <w:r w:rsidRPr="00D070DF">
        <w:rPr>
          <w:lang w:eastAsia="en-GB"/>
        </w:rPr>
        <w:t>request!</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62D8F">
        <w:rPr>
          <w:rStyle w:val="Literal"/>
        </w:rPr>
        <w:t>handle_connection</w:t>
      </w:r>
      <w:r w:rsidR="00945AE6">
        <w:rPr>
          <w:lang w:eastAsia="en-GB"/>
        </w:rPr>
        <w:t xml:space="preserve"> </w:t>
      </w:r>
      <w:r w:rsidRPr="00D070DF">
        <w:rPr>
          <w:lang w:eastAsia="en-GB"/>
        </w:rPr>
        <w:t>function,</w:t>
      </w:r>
      <w:r w:rsidR="00945AE6">
        <w:rPr>
          <w:lang w:eastAsia="en-GB"/>
        </w:rPr>
        <w:t xml:space="preserve"> </w:t>
      </w:r>
      <w:r w:rsidRPr="00D070DF">
        <w:rPr>
          <w:lang w:eastAsia="en-GB"/>
        </w:rPr>
        <w:t>remove</w:t>
      </w:r>
      <w:r w:rsidR="00945AE6">
        <w:rPr>
          <w:lang w:eastAsia="en-GB"/>
        </w:rPr>
        <w:t xml:space="preserve"> </w:t>
      </w:r>
      <w:r w:rsidRPr="00D070DF">
        <w:rPr>
          <w:lang w:eastAsia="en-GB"/>
        </w:rPr>
        <w:t>the</w:t>
      </w:r>
      <w:r w:rsidR="00945AE6">
        <w:rPr>
          <w:lang w:eastAsia="en-GB"/>
        </w:rPr>
        <w:t xml:space="preserve"> </w:t>
      </w:r>
      <w:r w:rsidRPr="00D62D8F">
        <w:rPr>
          <w:rStyle w:val="Literal"/>
        </w:rPr>
        <w:t>println!</w:t>
      </w:r>
      <w:r w:rsidR="00945AE6">
        <w:rPr>
          <w:lang w:eastAsia="en-GB"/>
        </w:rPr>
        <w:t xml:space="preserve"> </w:t>
      </w:r>
      <w:r w:rsidRPr="00D070DF">
        <w:rPr>
          <w:lang w:eastAsia="en-GB"/>
        </w:rPr>
        <w:t>that</w:t>
      </w:r>
      <w:r w:rsidR="00945AE6">
        <w:rPr>
          <w:lang w:eastAsia="en-GB"/>
        </w:rPr>
        <w:t xml:space="preserve"> </w:t>
      </w:r>
      <w:r w:rsidRPr="00D070DF">
        <w:rPr>
          <w:lang w:eastAsia="en-GB"/>
        </w:rPr>
        <w:t>was</w:t>
      </w:r>
      <w:r w:rsidR="00945AE6">
        <w:rPr>
          <w:lang w:eastAsia="en-GB"/>
        </w:rPr>
        <w:t xml:space="preserve"> </w:t>
      </w:r>
      <w:r w:rsidRPr="00D070DF">
        <w:rPr>
          <w:lang w:eastAsia="en-GB"/>
        </w:rPr>
        <w:t>printing</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data</w:t>
      </w:r>
      <w:r w:rsidR="00945AE6">
        <w:rPr>
          <w:lang w:eastAsia="en-GB"/>
        </w:rPr>
        <w:t xml:space="preserve"> </w:t>
      </w:r>
      <w:r w:rsidRPr="00D070DF">
        <w:rPr>
          <w:lang w:eastAsia="en-GB"/>
        </w:rPr>
        <w:t>and</w:t>
      </w:r>
      <w:r w:rsidR="00945AE6">
        <w:rPr>
          <w:lang w:eastAsia="en-GB"/>
        </w:rPr>
        <w:t xml:space="preserve"> </w:t>
      </w:r>
      <w:r w:rsidRPr="00D070DF">
        <w:rPr>
          <w:lang w:eastAsia="en-GB"/>
        </w:rPr>
        <w:t>replace</w:t>
      </w:r>
      <w:r w:rsidR="00945AE6">
        <w:rPr>
          <w:lang w:eastAsia="en-GB"/>
        </w:rPr>
        <w:t xml:space="preserve"> </w:t>
      </w:r>
      <w:r w:rsidRPr="00D070DF">
        <w:rPr>
          <w:lang w:eastAsia="en-GB"/>
        </w:rPr>
        <w:t>it</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20-3.</w:t>
      </w:r>
    </w:p>
    <w:p w14:paraId="2CB66137" w14:textId="44E98A6B" w:rsidR="00D070DF" w:rsidRPr="00D070DF" w:rsidRDefault="00D070DF" w:rsidP="00B0420F">
      <w:pPr>
        <w:pStyle w:val="CodeLabel"/>
        <w:rPr>
          <w:lang w:eastAsia="en-GB"/>
        </w:rPr>
      </w:pPr>
      <w:r w:rsidRPr="00D070DF">
        <w:rPr>
          <w:lang w:eastAsia="en-GB"/>
        </w:rPr>
        <w:t>src/main.rs</w:t>
      </w:r>
    </w:p>
    <w:p w14:paraId="6BBC45E8" w14:textId="6307AB3F"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handle_connection(mut</w:t>
      </w:r>
      <w:r w:rsidR="00945AE6" w:rsidRPr="00A73287">
        <w:rPr>
          <w:rStyle w:val="LiteralGray"/>
        </w:rPr>
        <w:t xml:space="preserve"> </w:t>
      </w:r>
      <w:r w:rsidRPr="00A73287">
        <w:rPr>
          <w:rStyle w:val="LiteralGray"/>
        </w:rPr>
        <w:t>stream:</w:t>
      </w:r>
      <w:r w:rsidR="00945AE6" w:rsidRPr="00A73287">
        <w:rPr>
          <w:rStyle w:val="LiteralGray"/>
        </w:rPr>
        <w:t xml:space="preserve"> </w:t>
      </w:r>
      <w:r w:rsidRPr="00A73287">
        <w:rPr>
          <w:rStyle w:val="LiteralGray"/>
        </w:rPr>
        <w:t>TcpStream)</w:t>
      </w:r>
      <w:r w:rsidR="00945AE6" w:rsidRPr="00A73287">
        <w:rPr>
          <w:rStyle w:val="LiteralGray"/>
        </w:rPr>
        <w:t xml:space="preserve"> </w:t>
      </w:r>
      <w:r w:rsidRPr="00A73287">
        <w:rPr>
          <w:rStyle w:val="LiteralGray"/>
        </w:rPr>
        <w:t>{</w:t>
      </w:r>
    </w:p>
    <w:p w14:paraId="30D2C7B3" w14:textId="6E93B82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buf_reader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BufReader::new(&amp;mut</w:t>
      </w:r>
      <w:r w:rsidRPr="00A73287">
        <w:rPr>
          <w:rStyle w:val="LiteralGray"/>
        </w:rPr>
        <w:t xml:space="preserve"> </w:t>
      </w:r>
      <w:r w:rsidR="00D070DF" w:rsidRPr="00A73287">
        <w:rPr>
          <w:rStyle w:val="LiteralGray"/>
        </w:rPr>
        <w:t>stream);</w:t>
      </w:r>
    </w:p>
    <w:p w14:paraId="2143DF98" w14:textId="328E658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http_request:</w:t>
      </w:r>
      <w:r w:rsidRPr="00A73287">
        <w:rPr>
          <w:rStyle w:val="LiteralGray"/>
        </w:rPr>
        <w:t xml:space="preserve"> </w:t>
      </w:r>
      <w:r w:rsidR="00D070DF" w:rsidRPr="00A73287">
        <w:rPr>
          <w:rStyle w:val="LiteralGray"/>
        </w:rPr>
        <w:t>Vec&lt;_&gt;</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buf_reader</w:t>
      </w:r>
    </w:p>
    <w:p w14:paraId="43E57B39" w14:textId="10EF5F3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.lines()</w:t>
      </w:r>
    </w:p>
    <w:p w14:paraId="55B50B9A" w14:textId="3AAE3AF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.map(|result|</w:t>
      </w:r>
      <w:r w:rsidRPr="00A73287">
        <w:rPr>
          <w:rStyle w:val="LiteralGray"/>
        </w:rPr>
        <w:t xml:space="preserve"> </w:t>
      </w:r>
      <w:r w:rsidR="00D070DF" w:rsidRPr="00A73287">
        <w:rPr>
          <w:rStyle w:val="LiteralGray"/>
        </w:rPr>
        <w:t>result.unwrap())</w:t>
      </w:r>
    </w:p>
    <w:p w14:paraId="1D8B013E" w14:textId="1DAD942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.take_while(|line|</w:t>
      </w:r>
      <w:r w:rsidRPr="00A73287">
        <w:rPr>
          <w:rStyle w:val="LiteralGray"/>
        </w:rPr>
        <w:t xml:space="preserve"> </w:t>
      </w:r>
      <w:r w:rsidR="00D070DF" w:rsidRPr="00A73287">
        <w:rPr>
          <w:rStyle w:val="LiteralGray"/>
        </w:rPr>
        <w:t>!line.is_empty())</w:t>
      </w:r>
    </w:p>
    <w:p w14:paraId="78BB6962" w14:textId="002F5F24"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.collect();</w:t>
      </w:r>
    </w:p>
    <w:p w14:paraId="48C6C7D7" w14:textId="77777777" w:rsidR="00D070DF" w:rsidRPr="00D35EB9" w:rsidRDefault="00D070DF" w:rsidP="00D62D8F">
      <w:pPr>
        <w:pStyle w:val="Code"/>
      </w:pPr>
    </w:p>
    <w:p w14:paraId="0CED6B09" w14:textId="0A0AC855"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response</w:t>
      </w:r>
      <w:r w:rsidRPr="00D35EB9">
        <w:t xml:space="preserve"> </w:t>
      </w:r>
      <w:r w:rsidR="00D070DF" w:rsidRPr="00D35EB9">
        <w:t>=</w:t>
      </w:r>
      <w:r w:rsidRPr="00D35EB9">
        <w:t xml:space="preserve"> </w:t>
      </w:r>
      <w:r w:rsidR="00D070DF" w:rsidRPr="00D35EB9">
        <w:t>"HTTP/1.1</w:t>
      </w:r>
      <w:r w:rsidRPr="00D35EB9">
        <w:t xml:space="preserve"> </w:t>
      </w:r>
      <w:r w:rsidR="00D070DF" w:rsidRPr="00D35EB9">
        <w:t>200</w:t>
      </w:r>
      <w:r w:rsidRPr="00D35EB9">
        <w:t xml:space="preserve"> </w:t>
      </w:r>
      <w:r w:rsidR="00D070DF" w:rsidRPr="00D35EB9">
        <w:t>OK\r\n\r\n";</w:t>
      </w:r>
    </w:p>
    <w:p w14:paraId="0B2FE947" w14:textId="77777777" w:rsidR="00D070DF" w:rsidRPr="00D35EB9" w:rsidRDefault="00D070DF" w:rsidP="00D62D8F">
      <w:pPr>
        <w:pStyle w:val="Code"/>
      </w:pPr>
    </w:p>
    <w:p w14:paraId="4814F453" w14:textId="30F8A9DE"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stream.write_all(response.</w:t>
      </w:r>
      <w:r w:rsidR="00FF277B" w:rsidRPr="00FF277B">
        <w:rPr>
          <w:rStyle w:val="CodeAnnotation"/>
        </w:rPr>
        <w:t>3</w:t>
      </w:r>
      <w:r w:rsidR="00FF277B" w:rsidRPr="00FF277B">
        <w:t xml:space="preserve"> </w:t>
      </w:r>
      <w:r w:rsidR="00D070DF" w:rsidRPr="00D35EB9">
        <w:t>as_bytes()).unwrap();</w:t>
      </w:r>
    </w:p>
    <w:p w14:paraId="66EE0272" w14:textId="77777777" w:rsidR="00D070DF" w:rsidRPr="00A73287" w:rsidRDefault="00D070DF" w:rsidP="00D62D8F">
      <w:pPr>
        <w:pStyle w:val="Code"/>
        <w:rPr>
          <w:rStyle w:val="LiteralGray"/>
        </w:rPr>
      </w:pPr>
      <w:r w:rsidRPr="00A73287">
        <w:rPr>
          <w:rStyle w:val="LiteralGray"/>
        </w:rPr>
        <w:t>}</w:t>
      </w:r>
    </w:p>
    <w:p w14:paraId="53E0B7A3" w14:textId="41FD2DFC" w:rsidR="00D070DF" w:rsidRPr="00D070DF" w:rsidRDefault="00D070DF" w:rsidP="008C2171">
      <w:pPr>
        <w:pStyle w:val="CodeListingCaption"/>
        <w:rPr>
          <w:lang w:eastAsia="en-GB"/>
        </w:rPr>
      </w:pPr>
      <w:r w:rsidRPr="00D070DF">
        <w:rPr>
          <w:lang w:eastAsia="en-GB"/>
        </w:rPr>
        <w:t>Writing</w:t>
      </w:r>
      <w:r w:rsidR="00945AE6">
        <w:rPr>
          <w:lang w:eastAsia="en-GB"/>
        </w:rPr>
        <w:t xml:space="preserve"> </w:t>
      </w:r>
      <w:r w:rsidRPr="00D070DF">
        <w:rPr>
          <w:lang w:eastAsia="en-GB"/>
        </w:rPr>
        <w:t>a</w:t>
      </w:r>
      <w:r w:rsidR="00945AE6">
        <w:rPr>
          <w:lang w:eastAsia="en-GB"/>
        </w:rPr>
        <w:t xml:space="preserve"> </w:t>
      </w:r>
      <w:r w:rsidRPr="00D070DF">
        <w:rPr>
          <w:lang w:eastAsia="en-GB"/>
        </w:rPr>
        <w:t>tiny</w:t>
      </w:r>
      <w:r w:rsidR="00945AE6">
        <w:rPr>
          <w:lang w:eastAsia="en-GB"/>
        </w:rPr>
        <w:t xml:space="preserve"> </w:t>
      </w:r>
      <w:r w:rsidRPr="00D070DF">
        <w:rPr>
          <w:lang w:eastAsia="en-GB"/>
        </w:rPr>
        <w:t>successful</w:t>
      </w:r>
      <w:r w:rsidR="00945AE6">
        <w:rPr>
          <w:lang w:eastAsia="en-GB"/>
        </w:rPr>
        <w:t xml:space="preserve"> </w:t>
      </w:r>
      <w:r w:rsidRPr="00D070DF">
        <w:rPr>
          <w:lang w:eastAsia="en-GB"/>
        </w:rPr>
        <w:t>HTTP</w:t>
      </w:r>
      <w:r w:rsidR="00945AE6">
        <w:rPr>
          <w:lang w:eastAsia="en-GB"/>
        </w:rPr>
        <w:t xml:space="preserve"> </w:t>
      </w:r>
      <w:r w:rsidRPr="00D070DF">
        <w:rPr>
          <w:lang w:eastAsia="en-GB"/>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p>
    <w:p w14:paraId="6EF1DB74" w14:textId="7F4083E3"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new</w:t>
      </w:r>
      <w:r w:rsidR="00945AE6">
        <w:rPr>
          <w:lang w:eastAsia="en-GB"/>
        </w:rPr>
        <w:t xml:space="preserve"> </w:t>
      </w:r>
      <w:r w:rsidRPr="00D070DF">
        <w:rPr>
          <w:lang w:eastAsia="en-GB"/>
        </w:rPr>
        <w:t>line</w:t>
      </w:r>
      <w:r w:rsidR="00945AE6">
        <w:rPr>
          <w:lang w:eastAsia="en-GB"/>
        </w:rPr>
        <w:t xml:space="preserve"> </w:t>
      </w:r>
      <w:r w:rsidRPr="00D070DF">
        <w:rPr>
          <w:lang w:eastAsia="en-GB"/>
        </w:rPr>
        <w:t>defines</w:t>
      </w:r>
      <w:r w:rsidR="00945AE6">
        <w:rPr>
          <w:lang w:eastAsia="en-GB"/>
        </w:rPr>
        <w:t xml:space="preserve"> </w:t>
      </w:r>
      <w:r w:rsidRPr="00D070DF">
        <w:rPr>
          <w:lang w:eastAsia="en-GB"/>
        </w:rPr>
        <w:t>the</w:t>
      </w:r>
      <w:r w:rsidR="00945AE6">
        <w:rPr>
          <w:lang w:eastAsia="en-GB"/>
        </w:rPr>
        <w:t xml:space="preserve"> </w:t>
      </w:r>
      <w:r w:rsidRPr="00D62D8F">
        <w:rPr>
          <w:rStyle w:val="Literal"/>
        </w:rPr>
        <w:t>response</w:t>
      </w:r>
      <w:r w:rsidR="00945AE6">
        <w:rPr>
          <w:lang w:eastAsia="en-GB"/>
        </w:rPr>
        <w:t xml:space="preserve"> </w:t>
      </w:r>
      <w:r w:rsidRPr="00D070DF">
        <w:rPr>
          <w:lang w:eastAsia="en-GB"/>
        </w:rPr>
        <w:t>variable</w:t>
      </w:r>
      <w:r w:rsidR="00945AE6">
        <w:rPr>
          <w:lang w:eastAsia="en-GB"/>
        </w:rPr>
        <w:t xml:space="preserve"> </w:t>
      </w:r>
      <w:r w:rsidRPr="00D070DF">
        <w:rPr>
          <w:lang w:eastAsia="en-GB"/>
        </w:rPr>
        <w:t>that</w:t>
      </w:r>
      <w:r w:rsidR="00945AE6">
        <w:rPr>
          <w:lang w:eastAsia="en-GB"/>
        </w:rPr>
        <w:t xml:space="preserve"> </w:t>
      </w:r>
      <w:r w:rsidRPr="00D070DF">
        <w:rPr>
          <w:lang w:eastAsia="en-GB"/>
        </w:rPr>
        <w:t>holds</w:t>
      </w:r>
      <w:r w:rsidR="00945AE6">
        <w:rPr>
          <w:lang w:eastAsia="en-GB"/>
        </w:rPr>
        <w:t xml:space="preserve"> </w:t>
      </w:r>
      <w:r w:rsidRPr="00D070DF">
        <w:rPr>
          <w:lang w:eastAsia="en-GB"/>
        </w:rPr>
        <w:t>the</w:t>
      </w:r>
      <w:r w:rsidR="00945AE6">
        <w:rPr>
          <w:lang w:eastAsia="en-GB"/>
        </w:rPr>
        <w:t xml:space="preserve"> </w:t>
      </w:r>
      <w:r w:rsidRPr="00D070DF">
        <w:rPr>
          <w:lang w:eastAsia="en-GB"/>
        </w:rPr>
        <w:t>success</w:t>
      </w:r>
      <w:r w:rsidR="00945AE6">
        <w:rPr>
          <w:lang w:eastAsia="en-GB"/>
        </w:rPr>
        <w:t xml:space="preserve"> </w:t>
      </w:r>
      <w:r w:rsidRPr="00D070DF">
        <w:rPr>
          <w:lang w:eastAsia="en-GB"/>
        </w:rPr>
        <w:t>message’s</w:t>
      </w:r>
      <w:r w:rsidR="00945AE6">
        <w:rPr>
          <w:lang w:eastAsia="en-GB"/>
        </w:rPr>
        <w:t xml:space="preserve"> </w:t>
      </w:r>
      <w:r w:rsidRPr="00D070DF">
        <w:rPr>
          <w:lang w:eastAsia="en-GB"/>
        </w:rPr>
        <w:t>data</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Then</w:t>
      </w:r>
      <w:r w:rsidR="00945AE6">
        <w:rPr>
          <w:lang w:eastAsia="en-GB"/>
        </w:rPr>
        <w:t xml:space="preserve"> </w:t>
      </w:r>
      <w:r w:rsidRPr="00D070DF">
        <w:rPr>
          <w:lang w:eastAsia="en-GB"/>
        </w:rPr>
        <w:t>we</w:t>
      </w:r>
      <w:r w:rsidR="00945AE6">
        <w:rPr>
          <w:lang w:eastAsia="en-GB"/>
        </w:rPr>
        <w:t xml:space="preserve"> </w:t>
      </w:r>
      <w:r w:rsidRPr="00D070DF">
        <w:rPr>
          <w:lang w:eastAsia="en-GB"/>
        </w:rPr>
        <w:t>call</w:t>
      </w:r>
      <w:r w:rsidR="00945AE6">
        <w:rPr>
          <w:lang w:eastAsia="en-GB"/>
        </w:rPr>
        <w:t xml:space="preserve"> </w:t>
      </w:r>
      <w:r w:rsidRPr="00D62D8F">
        <w:rPr>
          <w:rStyle w:val="Literal"/>
        </w:rPr>
        <w:t>as_bytes</w:t>
      </w:r>
      <w:r w:rsidR="00945AE6">
        <w:rPr>
          <w:lang w:eastAsia="en-GB"/>
        </w:rPr>
        <w:t xml:space="preserve"> </w:t>
      </w:r>
      <w:r w:rsidRPr="00D070DF">
        <w:rPr>
          <w:lang w:eastAsia="en-GB"/>
        </w:rPr>
        <w:t>on</w:t>
      </w:r>
      <w:r w:rsidR="00945AE6">
        <w:rPr>
          <w:lang w:eastAsia="en-GB"/>
        </w:rPr>
        <w:t xml:space="preserve"> </w:t>
      </w:r>
      <w:r w:rsidRPr="00D070DF">
        <w:rPr>
          <w:lang w:eastAsia="en-GB"/>
        </w:rPr>
        <w:t>our</w:t>
      </w:r>
      <w:r w:rsidR="00945AE6">
        <w:rPr>
          <w:lang w:eastAsia="en-GB"/>
        </w:rPr>
        <w:t xml:space="preserve"> </w:t>
      </w:r>
      <w:r w:rsidRPr="00D62D8F">
        <w:rPr>
          <w:rStyle w:val="Literal"/>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convert</w:t>
      </w:r>
      <w:r w:rsidR="00945AE6">
        <w:rPr>
          <w:lang w:eastAsia="en-GB"/>
        </w:rPr>
        <w:t xml:space="preserve"> </w:t>
      </w:r>
      <w:r w:rsidRPr="00D070DF">
        <w:rPr>
          <w:lang w:eastAsia="en-GB"/>
        </w:rPr>
        <w:t>the</w:t>
      </w:r>
      <w:r w:rsidR="00945AE6">
        <w:rPr>
          <w:lang w:eastAsia="en-GB"/>
        </w:rPr>
        <w:t xml:space="preserve"> </w:t>
      </w:r>
      <w:r w:rsidRPr="00D070DF">
        <w:rPr>
          <w:lang w:eastAsia="en-GB"/>
        </w:rPr>
        <w:t>string</w:t>
      </w:r>
      <w:r w:rsidR="00945AE6">
        <w:rPr>
          <w:lang w:eastAsia="en-GB"/>
        </w:rPr>
        <w:t xml:space="preserve"> </w:t>
      </w:r>
      <w:r w:rsidRPr="00D070DF">
        <w:rPr>
          <w:lang w:eastAsia="en-GB"/>
        </w:rPr>
        <w:t>data</w:t>
      </w:r>
      <w:r w:rsidR="00945AE6">
        <w:rPr>
          <w:lang w:eastAsia="en-GB"/>
        </w:rPr>
        <w:t xml:space="preserve"> </w:t>
      </w:r>
      <w:r w:rsidRPr="00D070DF">
        <w:rPr>
          <w:lang w:eastAsia="en-GB"/>
        </w:rPr>
        <w:t>to</w:t>
      </w:r>
      <w:r w:rsidR="00945AE6">
        <w:rPr>
          <w:lang w:eastAsia="en-GB"/>
        </w:rPr>
        <w:t xml:space="preserve"> </w:t>
      </w:r>
      <w:r w:rsidRPr="00D070DF">
        <w:rPr>
          <w:lang w:eastAsia="en-GB"/>
        </w:rPr>
        <w:t>bytes</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write_all</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62D8F">
        <w:rPr>
          <w:rStyle w:val="Literal"/>
        </w:rPr>
        <w:t>stream</w:t>
      </w:r>
      <w:r w:rsidR="00945AE6">
        <w:rPr>
          <w:lang w:eastAsia="en-GB"/>
        </w:rPr>
        <w:t xml:space="preserve"> </w:t>
      </w:r>
      <w:r w:rsidRPr="00D070DF">
        <w:rPr>
          <w:lang w:eastAsia="en-GB"/>
        </w:rPr>
        <w:t>takes</w:t>
      </w:r>
      <w:r w:rsidR="00945AE6">
        <w:rPr>
          <w:lang w:eastAsia="en-GB"/>
        </w:rPr>
        <w:t xml:space="preserve"> </w:t>
      </w:r>
      <w:r w:rsidRPr="00D070DF">
        <w:rPr>
          <w:lang w:eastAsia="en-GB"/>
        </w:rPr>
        <w:t>a</w:t>
      </w:r>
      <w:r w:rsidR="00945AE6">
        <w:rPr>
          <w:lang w:eastAsia="en-GB"/>
        </w:rPr>
        <w:t xml:space="preserve"> </w:t>
      </w:r>
      <w:r w:rsidRPr="00D62D8F">
        <w:rPr>
          <w:rStyle w:val="Literal"/>
        </w:rPr>
        <w:t>&amp;[u8]</w:t>
      </w:r>
      <w:r w:rsidR="00945AE6">
        <w:rPr>
          <w:lang w:eastAsia="en-GB"/>
        </w:rPr>
        <w:t xml:space="preserve"> </w:t>
      </w:r>
      <w:r w:rsidRPr="00D070DF">
        <w:rPr>
          <w:lang w:eastAsia="en-GB"/>
        </w:rPr>
        <w:t>and</w:t>
      </w:r>
      <w:r w:rsidR="00945AE6">
        <w:rPr>
          <w:lang w:eastAsia="en-GB"/>
        </w:rPr>
        <w:t xml:space="preserve"> </w:t>
      </w:r>
      <w:r w:rsidRPr="00D070DF">
        <w:rPr>
          <w:lang w:eastAsia="en-GB"/>
        </w:rPr>
        <w:t>sends</w:t>
      </w:r>
      <w:r w:rsidR="00945AE6">
        <w:rPr>
          <w:lang w:eastAsia="en-GB"/>
        </w:rPr>
        <w:t xml:space="preserve"> </w:t>
      </w:r>
      <w:r w:rsidRPr="00D070DF">
        <w:rPr>
          <w:lang w:eastAsia="en-GB"/>
        </w:rPr>
        <w:t>those</w:t>
      </w:r>
      <w:r w:rsidR="00945AE6">
        <w:rPr>
          <w:lang w:eastAsia="en-GB"/>
        </w:rPr>
        <w:t xml:space="preserve"> </w:t>
      </w:r>
      <w:r w:rsidRPr="00D070DF">
        <w:rPr>
          <w:lang w:eastAsia="en-GB"/>
        </w:rPr>
        <w:t>bytes</w:t>
      </w:r>
      <w:r w:rsidR="00945AE6">
        <w:rPr>
          <w:lang w:eastAsia="en-GB"/>
        </w:rPr>
        <w:t xml:space="preserve"> </w:t>
      </w:r>
      <w:r w:rsidRPr="00D070DF">
        <w:rPr>
          <w:lang w:eastAsia="en-GB"/>
        </w:rPr>
        <w:t>directly</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62D8F">
        <w:rPr>
          <w:rStyle w:val="Literal"/>
        </w:rPr>
        <w:t>write_all</w:t>
      </w:r>
      <w:r w:rsidR="00945AE6">
        <w:rPr>
          <w:lang w:eastAsia="en-GB"/>
        </w:rPr>
        <w:t xml:space="preserve"> </w:t>
      </w:r>
      <w:r w:rsidRPr="00D070DF">
        <w:rPr>
          <w:lang w:eastAsia="en-GB"/>
        </w:rPr>
        <w:t>operation</w:t>
      </w:r>
      <w:r w:rsidR="00945AE6">
        <w:rPr>
          <w:lang w:eastAsia="en-GB"/>
        </w:rPr>
        <w:t xml:space="preserve"> </w:t>
      </w:r>
      <w:r w:rsidRPr="00D070DF">
        <w:rPr>
          <w:lang w:eastAsia="en-GB"/>
        </w:rPr>
        <w:t>could</w:t>
      </w:r>
      <w:r w:rsidR="00945AE6">
        <w:rPr>
          <w:lang w:eastAsia="en-GB"/>
        </w:rPr>
        <w:t xml:space="preserve"> </w:t>
      </w:r>
      <w:r w:rsidRPr="00D070DF">
        <w:rPr>
          <w:lang w:eastAsia="en-GB"/>
        </w:rPr>
        <w:t>fail,</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unwrap</w:t>
      </w:r>
      <w:r w:rsidR="00945AE6">
        <w:rPr>
          <w:lang w:eastAsia="en-GB"/>
        </w:rPr>
        <w:t xml:space="preserve"> </w:t>
      </w:r>
      <w:r w:rsidRPr="00D070DF">
        <w:rPr>
          <w:lang w:eastAsia="en-GB"/>
        </w:rPr>
        <w:t>on</w:t>
      </w:r>
      <w:r w:rsidR="00945AE6">
        <w:rPr>
          <w:lang w:eastAsia="en-GB"/>
        </w:rPr>
        <w:t xml:space="preserve"> </w:t>
      </w:r>
      <w:r w:rsidRPr="00D070DF">
        <w:rPr>
          <w:lang w:eastAsia="en-GB"/>
        </w:rPr>
        <w:t>any</w:t>
      </w:r>
      <w:r w:rsidR="00945AE6">
        <w:rPr>
          <w:lang w:eastAsia="en-GB"/>
        </w:rPr>
        <w:t xml:space="preserve"> </w:t>
      </w:r>
      <w:r w:rsidRPr="00D070DF">
        <w:rPr>
          <w:lang w:eastAsia="en-GB"/>
        </w:rPr>
        <w:t>error</w:t>
      </w:r>
      <w:r w:rsidR="00945AE6">
        <w:rPr>
          <w:lang w:eastAsia="en-GB"/>
        </w:rPr>
        <w:t xml:space="preserve"> </w:t>
      </w:r>
      <w:r w:rsidRPr="00D070DF">
        <w:rPr>
          <w:lang w:eastAsia="en-GB"/>
        </w:rPr>
        <w:t>result</w:t>
      </w:r>
      <w:r w:rsidR="00945AE6">
        <w:rPr>
          <w:lang w:eastAsia="en-GB"/>
        </w:rPr>
        <w:t xml:space="preserve"> </w:t>
      </w:r>
      <w:r w:rsidRPr="00D070DF">
        <w:rPr>
          <w:lang w:eastAsia="en-GB"/>
        </w:rPr>
        <w:t>as</w:t>
      </w:r>
      <w:r w:rsidR="00945AE6">
        <w:rPr>
          <w:lang w:eastAsia="en-GB"/>
        </w:rPr>
        <w:t xml:space="preserve"> </w:t>
      </w:r>
      <w:r w:rsidRPr="00D070DF">
        <w:rPr>
          <w:lang w:eastAsia="en-GB"/>
        </w:rPr>
        <w:t>before.</w:t>
      </w:r>
      <w:r w:rsidR="00945AE6">
        <w:rPr>
          <w:lang w:eastAsia="en-GB"/>
        </w:rPr>
        <w:t xml:space="preserve"> </w:t>
      </w:r>
      <w:r w:rsidRPr="00D070DF">
        <w:rPr>
          <w:lang w:eastAsia="en-GB"/>
        </w:rPr>
        <w:t>Again,</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real</w:t>
      </w:r>
      <w:r w:rsidR="00945AE6">
        <w:rPr>
          <w:lang w:eastAsia="en-GB"/>
        </w:rPr>
        <w:t xml:space="preserve"> </w:t>
      </w:r>
      <w:r w:rsidRPr="00D070DF">
        <w:rPr>
          <w:lang w:eastAsia="en-GB"/>
        </w:rPr>
        <w:t>application</w:t>
      </w:r>
      <w:r w:rsidR="00945AE6">
        <w:rPr>
          <w:lang w:eastAsia="en-GB"/>
        </w:rPr>
        <w:t xml:space="preserve"> </w:t>
      </w:r>
      <w:r w:rsidRPr="00D070DF">
        <w:rPr>
          <w:lang w:eastAsia="en-GB"/>
        </w:rPr>
        <w:t>you</w:t>
      </w:r>
      <w:r w:rsidR="00945AE6">
        <w:rPr>
          <w:lang w:eastAsia="en-GB"/>
        </w:rPr>
        <w:t xml:space="preserve"> </w:t>
      </w:r>
      <w:r w:rsidRPr="00D070DF">
        <w:rPr>
          <w:lang w:eastAsia="en-GB"/>
        </w:rPr>
        <w:t>would</w:t>
      </w:r>
      <w:r w:rsidR="00945AE6">
        <w:rPr>
          <w:lang w:eastAsia="en-GB"/>
        </w:rPr>
        <w:t xml:space="preserve"> </w:t>
      </w:r>
      <w:r w:rsidRPr="00D070DF">
        <w:rPr>
          <w:lang w:eastAsia="en-GB"/>
        </w:rPr>
        <w:t>add</w:t>
      </w:r>
      <w:r w:rsidR="00945AE6">
        <w:rPr>
          <w:lang w:eastAsia="en-GB"/>
        </w:rPr>
        <w:t xml:space="preserve"> </w:t>
      </w:r>
      <w:r w:rsidRPr="00D070DF">
        <w:rPr>
          <w:lang w:eastAsia="en-GB"/>
        </w:rPr>
        <w:t>error</w:t>
      </w:r>
      <w:r w:rsidR="00945AE6">
        <w:rPr>
          <w:lang w:eastAsia="en-GB"/>
        </w:rPr>
        <w:t xml:space="preserve"> </w:t>
      </w:r>
      <w:r w:rsidRPr="00D070DF">
        <w:rPr>
          <w:lang w:eastAsia="en-GB"/>
        </w:rPr>
        <w:t>handling</w:t>
      </w:r>
      <w:r w:rsidR="00945AE6">
        <w:rPr>
          <w:lang w:eastAsia="en-GB"/>
        </w:rPr>
        <w:t xml:space="preserve"> </w:t>
      </w:r>
      <w:r w:rsidRPr="00D070DF">
        <w:rPr>
          <w:lang w:eastAsia="en-GB"/>
        </w:rPr>
        <w:t>here.</w:t>
      </w:r>
    </w:p>
    <w:p w14:paraId="4F7CD8EA" w14:textId="4E6FF6B3" w:rsidR="00D070DF" w:rsidRPr="00D070DF" w:rsidRDefault="00D070DF" w:rsidP="00945AE6">
      <w:pPr>
        <w:pStyle w:val="Body"/>
        <w:rPr>
          <w:lang w:eastAsia="en-GB"/>
        </w:rPr>
      </w:pPr>
      <w:r w:rsidRPr="00D070DF">
        <w:rPr>
          <w:lang w:eastAsia="en-GB"/>
        </w:rPr>
        <w:t>With</w:t>
      </w:r>
      <w:r w:rsidR="00945AE6">
        <w:rPr>
          <w:lang w:eastAsia="en-GB"/>
        </w:rPr>
        <w:t xml:space="preserve"> </w:t>
      </w:r>
      <w:r w:rsidRPr="00D070DF">
        <w:rPr>
          <w:lang w:eastAsia="en-GB"/>
        </w:rPr>
        <w:t>these</w:t>
      </w:r>
      <w:r w:rsidR="00945AE6">
        <w:rPr>
          <w:lang w:eastAsia="en-GB"/>
        </w:rPr>
        <w:t xml:space="preserve"> </w:t>
      </w:r>
      <w:r w:rsidRPr="00D070DF">
        <w:rPr>
          <w:lang w:eastAsia="en-GB"/>
        </w:rPr>
        <w:t>changes,</w:t>
      </w:r>
      <w:r w:rsidR="00945AE6">
        <w:rPr>
          <w:lang w:eastAsia="en-GB"/>
        </w:rPr>
        <w:t xml:space="preserve"> </w:t>
      </w:r>
      <w:r w:rsidRPr="00D070DF">
        <w:rPr>
          <w:lang w:eastAsia="en-GB"/>
        </w:rPr>
        <w:t>let’s</w:t>
      </w:r>
      <w:r w:rsidR="00945AE6">
        <w:rPr>
          <w:lang w:eastAsia="en-GB"/>
        </w:rPr>
        <w:t xml:space="preserve"> </w:t>
      </w:r>
      <w:r w:rsidRPr="00D070DF">
        <w:rPr>
          <w:lang w:eastAsia="en-GB"/>
        </w:rPr>
        <w:t>run</w:t>
      </w:r>
      <w:r w:rsidR="00945AE6">
        <w:rPr>
          <w:lang w:eastAsia="en-GB"/>
        </w:rPr>
        <w:t xml:space="preserve"> </w:t>
      </w:r>
      <w:r w:rsidRPr="00D070DF">
        <w:rPr>
          <w:lang w:eastAsia="en-GB"/>
        </w:rPr>
        <w:t>our</w:t>
      </w:r>
      <w:r w:rsidR="00945AE6">
        <w:rPr>
          <w:lang w:eastAsia="en-GB"/>
        </w:rPr>
        <w:t xml:space="preserve"> </w:t>
      </w:r>
      <w:r w:rsidRPr="00D070DF">
        <w:rPr>
          <w:lang w:eastAsia="en-GB"/>
        </w:rPr>
        <w:t>code</w:t>
      </w:r>
      <w:r w:rsidR="00945AE6">
        <w:rPr>
          <w:lang w:eastAsia="en-GB"/>
        </w:rPr>
        <w:t xml:space="preserve"> </w:t>
      </w:r>
      <w:r w:rsidRPr="00D070DF">
        <w:rPr>
          <w:lang w:eastAsia="en-GB"/>
        </w:rPr>
        <w:t>and</w:t>
      </w:r>
      <w:r w:rsidR="00945AE6">
        <w:rPr>
          <w:lang w:eastAsia="en-GB"/>
        </w:rPr>
        <w:t xml:space="preserve"> </w:t>
      </w:r>
      <w:r w:rsidRPr="00D070DF">
        <w:rPr>
          <w:lang w:eastAsia="en-GB"/>
        </w:rPr>
        <w:t>make</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We’re</w:t>
      </w:r>
      <w:r w:rsidR="00945AE6">
        <w:rPr>
          <w:lang w:eastAsia="en-GB"/>
        </w:rPr>
        <w:t xml:space="preserve"> </w:t>
      </w:r>
      <w:r w:rsidRPr="00D070DF">
        <w:rPr>
          <w:lang w:eastAsia="en-GB"/>
        </w:rPr>
        <w:t>no</w:t>
      </w:r>
      <w:r w:rsidR="00945AE6">
        <w:rPr>
          <w:lang w:eastAsia="en-GB"/>
        </w:rPr>
        <w:t xml:space="preserve"> </w:t>
      </w:r>
      <w:r w:rsidRPr="00D070DF">
        <w:rPr>
          <w:lang w:eastAsia="en-GB"/>
        </w:rPr>
        <w:t>longer</w:t>
      </w:r>
      <w:r w:rsidR="00945AE6">
        <w:rPr>
          <w:lang w:eastAsia="en-GB"/>
        </w:rPr>
        <w:t xml:space="preserve"> </w:t>
      </w:r>
      <w:r w:rsidRPr="00D070DF">
        <w:rPr>
          <w:lang w:eastAsia="en-GB"/>
        </w:rPr>
        <w:t>printing</w:t>
      </w:r>
      <w:r w:rsidR="00945AE6">
        <w:rPr>
          <w:lang w:eastAsia="en-GB"/>
        </w:rPr>
        <w:t xml:space="preserve"> </w:t>
      </w:r>
      <w:r w:rsidRPr="00D070DF">
        <w:rPr>
          <w:lang w:eastAsia="en-GB"/>
        </w:rPr>
        <w:t>any</w:t>
      </w:r>
      <w:r w:rsidR="00945AE6">
        <w:rPr>
          <w:lang w:eastAsia="en-GB"/>
        </w:rPr>
        <w:t xml:space="preserve"> </w:t>
      </w:r>
      <w:r w:rsidRPr="00D070DF">
        <w:rPr>
          <w:lang w:eastAsia="en-GB"/>
        </w:rPr>
        <w:t>data</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terminal,</w:t>
      </w:r>
      <w:r w:rsidR="00945AE6">
        <w:rPr>
          <w:lang w:eastAsia="en-GB"/>
        </w:rPr>
        <w:t xml:space="preserve"> </w:t>
      </w: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won’t</w:t>
      </w:r>
      <w:r w:rsidR="00945AE6">
        <w:rPr>
          <w:lang w:eastAsia="en-GB"/>
        </w:rPr>
        <w:t xml:space="preserve"> </w:t>
      </w:r>
      <w:r w:rsidRPr="00D070DF">
        <w:rPr>
          <w:lang w:eastAsia="en-GB"/>
        </w:rPr>
        <w:t>see</w:t>
      </w:r>
      <w:r w:rsidR="00945AE6">
        <w:rPr>
          <w:lang w:eastAsia="en-GB"/>
        </w:rPr>
        <w:t xml:space="preserve"> </w:t>
      </w:r>
      <w:r w:rsidRPr="00D070DF">
        <w:rPr>
          <w:lang w:eastAsia="en-GB"/>
        </w:rPr>
        <w:t>any</w:t>
      </w:r>
      <w:r w:rsidR="00945AE6">
        <w:rPr>
          <w:lang w:eastAsia="en-GB"/>
        </w:rPr>
        <w:t xml:space="preserve"> </w:t>
      </w:r>
      <w:r w:rsidRPr="00D070DF">
        <w:rPr>
          <w:lang w:eastAsia="en-GB"/>
        </w:rPr>
        <w:t>output</w:t>
      </w:r>
      <w:r w:rsidR="00945AE6">
        <w:rPr>
          <w:lang w:eastAsia="en-GB"/>
        </w:rPr>
        <w:t xml:space="preserve"> </w:t>
      </w:r>
      <w:r w:rsidRPr="00D070DF">
        <w:rPr>
          <w:lang w:eastAsia="en-GB"/>
        </w:rPr>
        <w:t>other</w:t>
      </w:r>
      <w:r w:rsidR="00945AE6">
        <w:rPr>
          <w:lang w:eastAsia="en-GB"/>
        </w:rPr>
        <w:t xml:space="preserve"> </w:t>
      </w:r>
      <w:r w:rsidRPr="00D070DF">
        <w:rPr>
          <w:lang w:eastAsia="en-GB"/>
        </w:rPr>
        <w:t>than</w:t>
      </w:r>
      <w:r w:rsidR="00945AE6">
        <w:rPr>
          <w:lang w:eastAsia="en-GB"/>
        </w:rPr>
        <w:t xml:space="preserve"> </w:t>
      </w:r>
      <w:r w:rsidRPr="00D070DF">
        <w:rPr>
          <w:lang w:eastAsia="en-GB"/>
        </w:rPr>
        <w:t>the</w:t>
      </w:r>
      <w:r w:rsidR="00945AE6">
        <w:rPr>
          <w:lang w:eastAsia="en-GB"/>
        </w:rPr>
        <w:t xml:space="preserve"> </w:t>
      </w:r>
      <w:r w:rsidRPr="00D070DF">
        <w:rPr>
          <w:lang w:eastAsia="en-GB"/>
        </w:rPr>
        <w:t>output</w:t>
      </w:r>
      <w:r w:rsidR="00945AE6">
        <w:rPr>
          <w:lang w:eastAsia="en-GB"/>
        </w:rPr>
        <w:t xml:space="preserve"> </w:t>
      </w:r>
      <w:r w:rsidRPr="00D070DF">
        <w:rPr>
          <w:lang w:eastAsia="en-GB"/>
        </w:rPr>
        <w:t>from</w:t>
      </w:r>
      <w:r w:rsidR="00945AE6">
        <w:rPr>
          <w:lang w:eastAsia="en-GB"/>
        </w:rPr>
        <w:t xml:space="preserve"> </w:t>
      </w:r>
      <w:r w:rsidRPr="00D070DF">
        <w:rPr>
          <w:lang w:eastAsia="en-GB"/>
        </w:rPr>
        <w:t>Cargo.</w:t>
      </w:r>
      <w:r w:rsidR="00945AE6">
        <w:rPr>
          <w:lang w:eastAsia="en-GB"/>
        </w:rPr>
        <w:t xml:space="preserve"> </w:t>
      </w:r>
      <w:r w:rsidRPr="00D070DF">
        <w:rPr>
          <w:lang w:eastAsia="en-GB"/>
        </w:rPr>
        <w:t>When</w:t>
      </w:r>
      <w:r w:rsidR="00945AE6">
        <w:rPr>
          <w:lang w:eastAsia="en-GB"/>
        </w:rPr>
        <w:t xml:space="preserve"> </w:t>
      </w:r>
      <w:r w:rsidRPr="00D070DF">
        <w:rPr>
          <w:lang w:eastAsia="en-GB"/>
        </w:rPr>
        <w:t>you</w:t>
      </w:r>
      <w:r w:rsidR="00945AE6">
        <w:rPr>
          <w:lang w:eastAsia="en-GB"/>
        </w:rPr>
        <w:t xml:space="preserve"> </w:t>
      </w:r>
      <w:r w:rsidRPr="00D070DF">
        <w:rPr>
          <w:lang w:eastAsia="en-GB"/>
        </w:rPr>
        <w:t>load</w:t>
      </w:r>
      <w:r w:rsidR="00945AE6">
        <w:rPr>
          <w:lang w:eastAsia="en-GB"/>
        </w:rPr>
        <w:t xml:space="preserve"> </w:t>
      </w:r>
      <w:r w:rsidRPr="00D35EB9">
        <w:rPr>
          <w:rStyle w:val="Italic"/>
        </w:rPr>
        <w:t>127.0.0.1:7878</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web</w:t>
      </w:r>
      <w:r w:rsidR="00945AE6">
        <w:rPr>
          <w:lang w:eastAsia="en-GB"/>
        </w:rPr>
        <w:t xml:space="preserve"> </w:t>
      </w:r>
      <w:r w:rsidRPr="00D070DF">
        <w:rPr>
          <w:lang w:eastAsia="en-GB"/>
        </w:rPr>
        <w:t>browser,</w:t>
      </w:r>
      <w:r w:rsidR="00945AE6">
        <w:rPr>
          <w:lang w:eastAsia="en-GB"/>
        </w:rPr>
        <w:t xml:space="preserve"> </w:t>
      </w:r>
      <w:r w:rsidRPr="00D070DF">
        <w:rPr>
          <w:lang w:eastAsia="en-GB"/>
        </w:rPr>
        <w:t>you</w:t>
      </w:r>
      <w:r w:rsidR="00945AE6">
        <w:rPr>
          <w:lang w:eastAsia="en-GB"/>
        </w:rPr>
        <w:t xml:space="preserve"> </w:t>
      </w:r>
      <w:r w:rsidRPr="00D070DF">
        <w:rPr>
          <w:lang w:eastAsia="en-GB"/>
        </w:rPr>
        <w:t>should</w:t>
      </w:r>
      <w:r w:rsidR="00945AE6">
        <w:rPr>
          <w:lang w:eastAsia="en-GB"/>
        </w:rPr>
        <w:t xml:space="preserve"> </w:t>
      </w:r>
      <w:r w:rsidRPr="00D070DF">
        <w:rPr>
          <w:lang w:eastAsia="en-GB"/>
        </w:rPr>
        <w:t>get</w:t>
      </w:r>
      <w:r w:rsidR="00945AE6">
        <w:rPr>
          <w:lang w:eastAsia="en-GB"/>
        </w:rPr>
        <w:t xml:space="preserve"> </w:t>
      </w:r>
      <w:r w:rsidRPr="00D070DF">
        <w:rPr>
          <w:lang w:eastAsia="en-GB"/>
        </w:rPr>
        <w:t>a</w:t>
      </w:r>
      <w:r w:rsidR="00945AE6">
        <w:rPr>
          <w:lang w:eastAsia="en-GB"/>
        </w:rPr>
        <w:t xml:space="preserve"> </w:t>
      </w:r>
      <w:r w:rsidRPr="00D070DF">
        <w:rPr>
          <w:lang w:eastAsia="en-GB"/>
        </w:rPr>
        <w:t>blank</w:t>
      </w:r>
      <w:r w:rsidR="00945AE6">
        <w:rPr>
          <w:lang w:eastAsia="en-GB"/>
        </w:rPr>
        <w:t xml:space="preserve"> </w:t>
      </w:r>
      <w:r w:rsidRPr="00D070DF">
        <w:rPr>
          <w:lang w:eastAsia="en-GB"/>
        </w:rPr>
        <w:t>page</w:t>
      </w:r>
      <w:r w:rsidR="00945AE6">
        <w:rPr>
          <w:lang w:eastAsia="en-GB"/>
        </w:rPr>
        <w:t xml:space="preserve"> </w:t>
      </w: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You’ve</w:t>
      </w:r>
      <w:r w:rsidR="00945AE6">
        <w:rPr>
          <w:lang w:eastAsia="en-GB"/>
        </w:rPr>
        <w:t xml:space="preserve"> </w:t>
      </w:r>
      <w:r w:rsidRPr="00D070DF">
        <w:rPr>
          <w:lang w:eastAsia="en-GB"/>
        </w:rPr>
        <w:t>just</w:t>
      </w:r>
      <w:r w:rsidR="00945AE6">
        <w:rPr>
          <w:lang w:eastAsia="en-GB"/>
        </w:rPr>
        <w:t xml:space="preserve"> </w:t>
      </w:r>
      <w:r w:rsidRPr="00D070DF">
        <w:rPr>
          <w:lang w:eastAsia="en-GB"/>
        </w:rPr>
        <w:t>handcoded</w:t>
      </w:r>
      <w:r w:rsidR="00945AE6">
        <w:rPr>
          <w:lang w:eastAsia="en-GB"/>
        </w:rPr>
        <w:t xml:space="preserve"> </w:t>
      </w:r>
      <w:r w:rsidRPr="00D070DF">
        <w:rPr>
          <w:lang w:eastAsia="en-GB"/>
        </w:rPr>
        <w:t>receiving</w:t>
      </w:r>
      <w:r w:rsidR="00945AE6">
        <w:rPr>
          <w:lang w:eastAsia="en-GB"/>
        </w:rPr>
        <w:t xml:space="preserve"> </w:t>
      </w:r>
      <w:r w:rsidRPr="00D070DF">
        <w:rPr>
          <w:lang w:eastAsia="en-GB"/>
        </w:rPr>
        <w:t>an</w:t>
      </w:r>
      <w:r w:rsidR="00945AE6">
        <w:rPr>
          <w:lang w:eastAsia="en-GB"/>
        </w:rPr>
        <w:t xml:space="preserve"> </w:t>
      </w:r>
      <w:r w:rsidRPr="00D070DF">
        <w:rPr>
          <w:lang w:eastAsia="en-GB"/>
        </w:rPr>
        <w:t>HTTP</w:t>
      </w:r>
      <w:r w:rsidR="00945AE6">
        <w:rPr>
          <w:lang w:eastAsia="en-GB"/>
        </w:rPr>
        <w:t xml:space="preserve"> </w:t>
      </w:r>
      <w:r w:rsidRPr="00D070DF">
        <w:rPr>
          <w:lang w:eastAsia="en-GB"/>
        </w:rPr>
        <w:t>request</w:t>
      </w:r>
      <w:r w:rsidR="00945AE6">
        <w:rPr>
          <w:lang w:eastAsia="en-GB"/>
        </w:rPr>
        <w:t xml:space="preserve"> </w:t>
      </w:r>
      <w:r w:rsidRPr="00D070DF">
        <w:rPr>
          <w:lang w:eastAsia="en-GB"/>
        </w:rPr>
        <w:t>and</w:t>
      </w:r>
      <w:r w:rsidR="00945AE6">
        <w:rPr>
          <w:lang w:eastAsia="en-GB"/>
        </w:rPr>
        <w:t xml:space="preserve"> </w:t>
      </w:r>
      <w:r w:rsidRPr="00D070DF">
        <w:rPr>
          <w:lang w:eastAsia="en-GB"/>
        </w:rPr>
        <w:t>sending</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r w:rsidR="00D32E58">
        <w:rPr>
          <w:lang w:eastAsia="en-GB"/>
        </w:rPr>
        <w:fldChar w:fldCharType="begin"/>
      </w:r>
      <w:r w:rsidR="00D32E58">
        <w:instrText xml:space="preserve"> XE "HTTP (Hypertext Transfer Protocol) end</w:instrText>
      </w:r>
      <w:r w:rsidR="00D32E58" w:rsidRPr="00BE574B">
        <w:instrText>Range</w:instrText>
      </w:r>
      <w:r w:rsidR="00D32E58">
        <w:instrText xml:space="preserve">" </w:instrText>
      </w:r>
      <w:r w:rsidR="00D32E58">
        <w:rPr>
          <w:lang w:eastAsia="en-GB"/>
        </w:rPr>
        <w:fldChar w:fldCharType="end"/>
      </w:r>
    </w:p>
    <w:p w14:paraId="039A78E1" w14:textId="12FC2471" w:rsidR="00D070DF" w:rsidRPr="00D070DF" w:rsidRDefault="00D070DF" w:rsidP="006D307B">
      <w:pPr>
        <w:pStyle w:val="HeadB"/>
        <w:rPr>
          <w:lang w:eastAsia="en-GB"/>
        </w:rPr>
      </w:pPr>
      <w:bookmarkStart w:id="14" w:name="returning-real-html"/>
      <w:bookmarkStart w:id="15" w:name="_Toc107314537"/>
      <w:bookmarkEnd w:id="14"/>
      <w:r w:rsidRPr="00D070DF">
        <w:rPr>
          <w:lang w:eastAsia="en-GB"/>
        </w:rPr>
        <w:t>Returning</w:t>
      </w:r>
      <w:r w:rsidR="00945AE6">
        <w:rPr>
          <w:lang w:eastAsia="en-GB"/>
        </w:rPr>
        <w:t xml:space="preserve"> </w:t>
      </w:r>
      <w:r w:rsidRPr="00D070DF">
        <w:rPr>
          <w:lang w:eastAsia="en-GB"/>
        </w:rPr>
        <w:t>Real</w:t>
      </w:r>
      <w:r w:rsidR="00945AE6">
        <w:rPr>
          <w:lang w:eastAsia="en-GB"/>
        </w:rPr>
        <w:t xml:space="preserve"> </w:t>
      </w:r>
      <w:r w:rsidRPr="00D070DF">
        <w:rPr>
          <w:lang w:eastAsia="en-GB"/>
        </w:rPr>
        <w:t>HTML</w:t>
      </w:r>
      <w:bookmarkEnd w:id="15"/>
    </w:p>
    <w:p w14:paraId="581C0A7B" w14:textId="7C544E48"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functionality</w:t>
      </w:r>
      <w:r w:rsidR="00945AE6">
        <w:rPr>
          <w:lang w:eastAsia="en-GB"/>
        </w:rPr>
        <w:t xml:space="preserve"> </w:t>
      </w:r>
      <w:r w:rsidRPr="00D070DF">
        <w:rPr>
          <w:lang w:eastAsia="en-GB"/>
        </w:rPr>
        <w:t>for</w:t>
      </w:r>
      <w:r w:rsidR="00945AE6">
        <w:rPr>
          <w:lang w:eastAsia="en-GB"/>
        </w:rPr>
        <w:t xml:space="preserve"> </w:t>
      </w:r>
      <w:r w:rsidRPr="00D070DF">
        <w:rPr>
          <w:lang w:eastAsia="en-GB"/>
        </w:rPr>
        <w:t>returning</w:t>
      </w:r>
      <w:r w:rsidR="00945AE6">
        <w:rPr>
          <w:lang w:eastAsia="en-GB"/>
        </w:rPr>
        <w:t xml:space="preserve"> </w:t>
      </w:r>
      <w:r w:rsidRPr="00D070DF">
        <w:rPr>
          <w:lang w:eastAsia="en-GB"/>
        </w:rPr>
        <w:t>more</w:t>
      </w:r>
      <w:r w:rsidR="00945AE6">
        <w:rPr>
          <w:lang w:eastAsia="en-GB"/>
        </w:rPr>
        <w:t xml:space="preserve"> </w:t>
      </w:r>
      <w:r w:rsidRPr="00D070DF">
        <w:rPr>
          <w:lang w:eastAsia="en-GB"/>
        </w:rPr>
        <w:t>than</w:t>
      </w:r>
      <w:r w:rsidR="00945AE6">
        <w:rPr>
          <w:lang w:eastAsia="en-GB"/>
        </w:rPr>
        <w:t xml:space="preserve"> </w:t>
      </w:r>
      <w:r w:rsidRPr="00D070DF">
        <w:rPr>
          <w:lang w:eastAsia="en-GB"/>
        </w:rPr>
        <w:t>a</w:t>
      </w:r>
      <w:r w:rsidR="00945AE6">
        <w:rPr>
          <w:lang w:eastAsia="en-GB"/>
        </w:rPr>
        <w:t xml:space="preserve"> </w:t>
      </w:r>
      <w:r w:rsidRPr="00D070DF">
        <w:rPr>
          <w:lang w:eastAsia="en-GB"/>
        </w:rPr>
        <w:t>blank</w:t>
      </w:r>
      <w:r w:rsidR="00945AE6">
        <w:rPr>
          <w:lang w:eastAsia="en-GB"/>
        </w:rPr>
        <w:t xml:space="preserve"> </w:t>
      </w:r>
      <w:r w:rsidRPr="00D070DF">
        <w:rPr>
          <w:lang w:eastAsia="en-GB"/>
        </w:rPr>
        <w:t>page.</w:t>
      </w:r>
      <w:r w:rsidR="00945AE6">
        <w:rPr>
          <w:lang w:eastAsia="en-GB"/>
        </w:rPr>
        <w:t xml:space="preserve"> </w:t>
      </w:r>
      <w:r w:rsidRPr="00D070DF">
        <w:rPr>
          <w:lang w:eastAsia="en-GB"/>
        </w:rPr>
        <w:t>Create</w:t>
      </w:r>
      <w:r w:rsidR="00945AE6">
        <w:rPr>
          <w:lang w:eastAsia="en-GB"/>
        </w:rPr>
        <w:t xml:space="preserve"> </w:t>
      </w:r>
      <w:r w:rsidRPr="00D070DF">
        <w:rPr>
          <w:lang w:eastAsia="en-GB"/>
        </w:rPr>
        <w:t>the</w:t>
      </w:r>
      <w:r w:rsidR="00945AE6">
        <w:rPr>
          <w:lang w:eastAsia="en-GB"/>
        </w:rPr>
        <w:t xml:space="preserve"> </w:t>
      </w:r>
      <w:r w:rsidRPr="00D070DF">
        <w:rPr>
          <w:lang w:eastAsia="en-GB"/>
        </w:rPr>
        <w:t>new</w:t>
      </w:r>
      <w:r w:rsidR="00945AE6">
        <w:rPr>
          <w:lang w:eastAsia="en-GB"/>
        </w:rPr>
        <w:t xml:space="preserve"> </w:t>
      </w:r>
      <w:r w:rsidRPr="00D070DF">
        <w:rPr>
          <w:lang w:eastAsia="en-GB"/>
        </w:rPr>
        <w:t>file</w:t>
      </w:r>
      <w:r w:rsidR="00945AE6">
        <w:rPr>
          <w:lang w:eastAsia="en-GB"/>
        </w:rPr>
        <w:t xml:space="preserve"> </w:t>
      </w:r>
      <w:r w:rsidRPr="00D35EB9">
        <w:rPr>
          <w:rStyle w:val="Italic"/>
        </w:rPr>
        <w:t>hello.html</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root</w:t>
      </w:r>
      <w:r w:rsidR="00945AE6">
        <w:rPr>
          <w:lang w:eastAsia="en-GB"/>
        </w:rPr>
        <w:t xml:space="preserve"> </w:t>
      </w:r>
      <w:r w:rsidRPr="00D070DF">
        <w:rPr>
          <w:lang w:eastAsia="en-GB"/>
        </w:rPr>
        <w:t>of</w:t>
      </w:r>
      <w:r w:rsidR="00945AE6">
        <w:rPr>
          <w:lang w:eastAsia="en-GB"/>
        </w:rPr>
        <w:t xml:space="preserve"> </w:t>
      </w:r>
      <w:r w:rsidRPr="00D070DF">
        <w:rPr>
          <w:lang w:eastAsia="en-GB"/>
        </w:rPr>
        <w:t>your</w:t>
      </w:r>
      <w:r w:rsidR="00945AE6">
        <w:rPr>
          <w:lang w:eastAsia="en-GB"/>
        </w:rPr>
        <w:t xml:space="preserve"> </w:t>
      </w:r>
      <w:r w:rsidRPr="00D070DF">
        <w:rPr>
          <w:lang w:eastAsia="en-GB"/>
        </w:rPr>
        <w:t>project</w:t>
      </w:r>
      <w:r w:rsidR="00945AE6">
        <w:rPr>
          <w:lang w:eastAsia="en-GB"/>
        </w:rPr>
        <w:t xml:space="preserve"> </w:t>
      </w:r>
      <w:r w:rsidRPr="00D070DF">
        <w:rPr>
          <w:lang w:eastAsia="en-GB"/>
        </w:rPr>
        <w:t>directory,</w:t>
      </w:r>
      <w:r w:rsidR="00945AE6">
        <w:rPr>
          <w:lang w:eastAsia="en-GB"/>
        </w:rPr>
        <w:t xml:space="preserve"> </w:t>
      </w:r>
      <w:r w:rsidRPr="00D070DF">
        <w:rPr>
          <w:lang w:eastAsia="en-GB"/>
        </w:rPr>
        <w:t>not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35EB9">
        <w:rPr>
          <w:rStyle w:val="Italic"/>
        </w:rPr>
        <w:t>src</w:t>
      </w:r>
      <w:r w:rsidR="00945AE6">
        <w:rPr>
          <w:lang w:eastAsia="en-GB"/>
        </w:rPr>
        <w:t xml:space="preserve"> </w:t>
      </w:r>
      <w:r w:rsidRPr="00D070DF">
        <w:rPr>
          <w:lang w:eastAsia="en-GB"/>
        </w:rPr>
        <w:t>directory.</w:t>
      </w:r>
      <w:r w:rsidR="00945AE6">
        <w:rPr>
          <w:lang w:eastAsia="en-GB"/>
        </w:rPr>
        <w:t xml:space="preserve"> </w:t>
      </w:r>
      <w:r w:rsidRPr="00D070DF">
        <w:rPr>
          <w:lang w:eastAsia="en-GB"/>
        </w:rPr>
        <w:t>You</w:t>
      </w:r>
      <w:r w:rsidR="00945AE6">
        <w:rPr>
          <w:lang w:eastAsia="en-GB"/>
        </w:rPr>
        <w:t xml:space="preserve"> </w:t>
      </w:r>
      <w:r w:rsidRPr="00D070DF">
        <w:rPr>
          <w:lang w:eastAsia="en-GB"/>
        </w:rPr>
        <w:t>can</w:t>
      </w:r>
      <w:r w:rsidR="00945AE6">
        <w:rPr>
          <w:lang w:eastAsia="en-GB"/>
        </w:rPr>
        <w:t xml:space="preserve"> </w:t>
      </w:r>
      <w:r w:rsidRPr="00D070DF">
        <w:rPr>
          <w:lang w:eastAsia="en-GB"/>
        </w:rPr>
        <w:t>input</w:t>
      </w:r>
      <w:r w:rsidR="00945AE6">
        <w:rPr>
          <w:lang w:eastAsia="en-GB"/>
        </w:rPr>
        <w:t xml:space="preserve"> </w:t>
      </w:r>
      <w:r w:rsidRPr="00D070DF">
        <w:rPr>
          <w:lang w:eastAsia="en-GB"/>
        </w:rPr>
        <w:t>any</w:t>
      </w:r>
      <w:r w:rsidR="00945AE6">
        <w:rPr>
          <w:lang w:eastAsia="en-GB"/>
        </w:rPr>
        <w:t xml:space="preserve"> </w:t>
      </w:r>
      <w:r w:rsidRPr="00D070DF">
        <w:rPr>
          <w:lang w:eastAsia="en-GB"/>
        </w:rPr>
        <w:t>HTML</w:t>
      </w:r>
      <w:r w:rsidR="00945AE6">
        <w:rPr>
          <w:lang w:eastAsia="en-GB"/>
        </w:rPr>
        <w:t xml:space="preserve"> </w:t>
      </w:r>
      <w:r w:rsidRPr="00D070DF">
        <w:rPr>
          <w:lang w:eastAsia="en-GB"/>
        </w:rPr>
        <w:t>you</w:t>
      </w:r>
      <w:r w:rsidR="00945AE6">
        <w:rPr>
          <w:lang w:eastAsia="en-GB"/>
        </w:rPr>
        <w:t xml:space="preserve"> </w:t>
      </w:r>
      <w:r w:rsidRPr="00D070DF">
        <w:rPr>
          <w:lang w:eastAsia="en-GB"/>
        </w:rPr>
        <w:t>want;</w:t>
      </w:r>
      <w:r w:rsidR="00945AE6">
        <w:rPr>
          <w:lang w:eastAsia="en-GB"/>
        </w:rPr>
        <w:t xml:space="preserve"> </w:t>
      </w:r>
      <w:r w:rsidRPr="00D070DF">
        <w:rPr>
          <w:lang w:eastAsia="en-GB"/>
        </w:rPr>
        <w:t>Listing</w:t>
      </w:r>
      <w:r w:rsidR="00945AE6">
        <w:rPr>
          <w:lang w:eastAsia="en-GB"/>
        </w:rPr>
        <w:t xml:space="preserve"> </w:t>
      </w:r>
      <w:r w:rsidRPr="00D070DF">
        <w:rPr>
          <w:lang w:eastAsia="en-GB"/>
        </w:rPr>
        <w:t>20-4</w:t>
      </w:r>
      <w:r w:rsidR="00945AE6">
        <w:rPr>
          <w:lang w:eastAsia="en-GB"/>
        </w:rPr>
        <w:t xml:space="preserve"> </w:t>
      </w:r>
      <w:r w:rsidRPr="00D070DF">
        <w:rPr>
          <w:lang w:eastAsia="en-GB"/>
        </w:rPr>
        <w:t>shows</w:t>
      </w:r>
      <w:r w:rsidR="00945AE6">
        <w:rPr>
          <w:lang w:eastAsia="en-GB"/>
        </w:rPr>
        <w:t xml:space="preserve"> </w:t>
      </w:r>
      <w:r w:rsidRPr="00D070DF">
        <w:rPr>
          <w:lang w:eastAsia="en-GB"/>
        </w:rPr>
        <w:t>one</w:t>
      </w:r>
      <w:r w:rsidR="00945AE6">
        <w:rPr>
          <w:lang w:eastAsia="en-GB"/>
        </w:rPr>
        <w:t xml:space="preserve"> </w:t>
      </w:r>
      <w:r w:rsidRPr="00D070DF">
        <w:rPr>
          <w:lang w:eastAsia="en-GB"/>
        </w:rPr>
        <w:t>possibility.</w:t>
      </w:r>
    </w:p>
    <w:p w14:paraId="46CAFA1C" w14:textId="385803F9" w:rsidR="00D070DF" w:rsidRPr="00D070DF" w:rsidRDefault="00D070DF" w:rsidP="00B0420F">
      <w:pPr>
        <w:pStyle w:val="CodeLabel"/>
        <w:rPr>
          <w:lang w:eastAsia="en-GB"/>
        </w:rPr>
      </w:pPr>
      <w:r w:rsidRPr="00D070DF">
        <w:rPr>
          <w:lang w:eastAsia="en-GB"/>
        </w:rPr>
        <w:t>hello.html</w:t>
      </w:r>
    </w:p>
    <w:p w14:paraId="73E9CD73" w14:textId="79DFC472" w:rsidR="00D070DF" w:rsidRPr="00D35EB9" w:rsidRDefault="00D070DF" w:rsidP="00D62D8F">
      <w:pPr>
        <w:pStyle w:val="Code"/>
      </w:pPr>
      <w:r w:rsidRPr="00D35EB9">
        <w:t>&lt;!DOCTYPE</w:t>
      </w:r>
      <w:r w:rsidR="00945AE6" w:rsidRPr="00D35EB9">
        <w:t xml:space="preserve"> </w:t>
      </w:r>
      <w:r w:rsidRPr="00D35EB9">
        <w:t>html&gt;</w:t>
      </w:r>
    </w:p>
    <w:p w14:paraId="6B7BA757" w14:textId="0C2D88CE" w:rsidR="00D070DF" w:rsidRPr="00D35EB9" w:rsidRDefault="00D070DF" w:rsidP="00D62D8F">
      <w:pPr>
        <w:pStyle w:val="Code"/>
      </w:pPr>
      <w:r w:rsidRPr="00D35EB9">
        <w:t>&lt;html</w:t>
      </w:r>
      <w:r w:rsidR="00945AE6" w:rsidRPr="00D35EB9">
        <w:t xml:space="preserve"> </w:t>
      </w:r>
      <w:r w:rsidRPr="00D35EB9">
        <w:t>lang="en"&gt;</w:t>
      </w:r>
    </w:p>
    <w:p w14:paraId="01CFAA79" w14:textId="41D39304" w:rsidR="00D070DF" w:rsidRPr="00D35EB9" w:rsidRDefault="00945AE6" w:rsidP="00D62D8F">
      <w:pPr>
        <w:pStyle w:val="Code"/>
      </w:pPr>
      <w:r w:rsidRPr="00D35EB9">
        <w:t xml:space="preserve">  </w:t>
      </w:r>
      <w:r w:rsidR="00D070DF" w:rsidRPr="00D35EB9">
        <w:t>&lt;head&gt;</w:t>
      </w:r>
    </w:p>
    <w:p w14:paraId="16CB8CCC" w14:textId="66215946" w:rsidR="00D070DF" w:rsidRPr="00D35EB9" w:rsidRDefault="00945AE6" w:rsidP="00D62D8F">
      <w:pPr>
        <w:pStyle w:val="Code"/>
      </w:pPr>
      <w:r w:rsidRPr="00D35EB9">
        <w:t xml:space="preserve">    </w:t>
      </w:r>
      <w:r w:rsidR="00D070DF" w:rsidRPr="00D35EB9">
        <w:t>&lt;meta</w:t>
      </w:r>
      <w:r w:rsidRPr="00D35EB9">
        <w:t xml:space="preserve"> </w:t>
      </w:r>
      <w:r w:rsidR="00D070DF" w:rsidRPr="00D35EB9">
        <w:t>charset="utf-8"&gt;</w:t>
      </w:r>
    </w:p>
    <w:p w14:paraId="19E5215E" w14:textId="5AA69AE4" w:rsidR="00D070DF" w:rsidRPr="00D35EB9" w:rsidRDefault="00945AE6" w:rsidP="00D62D8F">
      <w:pPr>
        <w:pStyle w:val="Code"/>
      </w:pPr>
      <w:r w:rsidRPr="00D35EB9">
        <w:t xml:space="preserve">    </w:t>
      </w:r>
      <w:r w:rsidR="00D070DF" w:rsidRPr="00D35EB9">
        <w:t>&lt;title&gt;Hello!&lt;/title&gt;</w:t>
      </w:r>
    </w:p>
    <w:p w14:paraId="063DC08F" w14:textId="14D1E913" w:rsidR="00D070DF" w:rsidRPr="00D35EB9" w:rsidRDefault="00945AE6" w:rsidP="00D62D8F">
      <w:pPr>
        <w:pStyle w:val="Code"/>
      </w:pPr>
      <w:r w:rsidRPr="00D35EB9">
        <w:t xml:space="preserve">  </w:t>
      </w:r>
      <w:r w:rsidR="00D070DF" w:rsidRPr="00D35EB9">
        <w:t>&lt;/head&gt;</w:t>
      </w:r>
    </w:p>
    <w:p w14:paraId="0A10E447" w14:textId="73062498" w:rsidR="00D070DF" w:rsidRPr="00D35EB9" w:rsidRDefault="00945AE6" w:rsidP="00D62D8F">
      <w:pPr>
        <w:pStyle w:val="Code"/>
      </w:pPr>
      <w:r w:rsidRPr="00D35EB9">
        <w:t xml:space="preserve">  </w:t>
      </w:r>
      <w:r w:rsidR="00D070DF" w:rsidRPr="00D35EB9">
        <w:t>&lt;body&gt;</w:t>
      </w:r>
    </w:p>
    <w:p w14:paraId="45121F5B" w14:textId="2BC83A00" w:rsidR="00D070DF" w:rsidRPr="00D35EB9" w:rsidRDefault="00945AE6" w:rsidP="00D62D8F">
      <w:pPr>
        <w:pStyle w:val="Code"/>
      </w:pPr>
      <w:r w:rsidRPr="00D35EB9">
        <w:t xml:space="preserve">    </w:t>
      </w:r>
      <w:r w:rsidR="00D070DF" w:rsidRPr="00D35EB9">
        <w:t>&lt;h1&gt;Hello!&lt;/h1&gt;</w:t>
      </w:r>
    </w:p>
    <w:p w14:paraId="6349BC4D" w14:textId="138CF996" w:rsidR="00D070DF" w:rsidRPr="00D35EB9" w:rsidRDefault="00945AE6" w:rsidP="00D62D8F">
      <w:pPr>
        <w:pStyle w:val="Code"/>
      </w:pPr>
      <w:r w:rsidRPr="00D35EB9">
        <w:t xml:space="preserve">    </w:t>
      </w:r>
      <w:r w:rsidR="00D070DF" w:rsidRPr="00D35EB9">
        <w:t>&lt;p&gt;Hi</w:t>
      </w:r>
      <w:r w:rsidRPr="00D35EB9">
        <w:t xml:space="preserve"> </w:t>
      </w:r>
      <w:r w:rsidR="00D070DF" w:rsidRPr="00D35EB9">
        <w:t>from</w:t>
      </w:r>
      <w:r w:rsidRPr="00D35EB9">
        <w:t xml:space="preserve"> </w:t>
      </w:r>
      <w:r w:rsidR="00D070DF" w:rsidRPr="00D35EB9">
        <w:t>Rust&lt;/p&gt;</w:t>
      </w:r>
    </w:p>
    <w:p w14:paraId="1EC9B270" w14:textId="2CE0D2ED" w:rsidR="00D070DF" w:rsidRPr="00D35EB9" w:rsidRDefault="00945AE6" w:rsidP="00D62D8F">
      <w:pPr>
        <w:pStyle w:val="Code"/>
      </w:pPr>
      <w:r w:rsidRPr="00D35EB9">
        <w:t xml:space="preserve">  </w:t>
      </w:r>
      <w:r w:rsidR="00D070DF" w:rsidRPr="00D35EB9">
        <w:t>&lt;/body&gt;</w:t>
      </w:r>
    </w:p>
    <w:p w14:paraId="3ACF2BB5" w14:textId="77777777" w:rsidR="00D070DF" w:rsidRPr="00D35EB9" w:rsidRDefault="00D070DF" w:rsidP="00D62D8F">
      <w:pPr>
        <w:pStyle w:val="Code"/>
      </w:pPr>
      <w:r w:rsidRPr="00D35EB9">
        <w:lastRenderedPageBreak/>
        <w:t>&lt;/html&gt;</w:t>
      </w:r>
    </w:p>
    <w:p w14:paraId="38CCA15C" w14:textId="63394750" w:rsidR="00D070DF" w:rsidRPr="00D070DF" w:rsidRDefault="00D070DF" w:rsidP="008C2171">
      <w:pPr>
        <w:pStyle w:val="CodeListingCaption"/>
        <w:rPr>
          <w:lang w:eastAsia="en-GB"/>
        </w:rPr>
      </w:pPr>
      <w:r w:rsidRPr="00D070DF">
        <w:rPr>
          <w:lang w:eastAsia="en-GB"/>
        </w:rPr>
        <w:t>A</w:t>
      </w:r>
      <w:r w:rsidR="00945AE6">
        <w:rPr>
          <w:lang w:eastAsia="en-GB"/>
        </w:rPr>
        <w:t xml:space="preserve"> </w:t>
      </w:r>
      <w:r w:rsidRPr="00D070DF">
        <w:rPr>
          <w:lang w:eastAsia="en-GB"/>
        </w:rPr>
        <w:t>sample</w:t>
      </w:r>
      <w:r w:rsidR="00945AE6">
        <w:rPr>
          <w:lang w:eastAsia="en-GB"/>
        </w:rPr>
        <w:t xml:space="preserve"> </w:t>
      </w:r>
      <w:r w:rsidRPr="00D070DF">
        <w:rPr>
          <w:lang w:eastAsia="en-GB"/>
        </w:rPr>
        <w:t>HTML</w:t>
      </w:r>
      <w:r w:rsidR="00945AE6">
        <w:rPr>
          <w:lang w:eastAsia="en-GB"/>
        </w:rPr>
        <w:t xml:space="preserve"> </w:t>
      </w:r>
      <w:r w:rsidRPr="00D070DF">
        <w:rPr>
          <w:lang w:eastAsia="en-GB"/>
        </w:rPr>
        <w:t>file</w:t>
      </w:r>
      <w:r w:rsidR="00945AE6">
        <w:rPr>
          <w:lang w:eastAsia="en-GB"/>
        </w:rPr>
        <w:t xml:space="preserve"> </w:t>
      </w:r>
      <w:r w:rsidRPr="00D070DF">
        <w:rPr>
          <w:lang w:eastAsia="en-GB"/>
        </w:rPr>
        <w:t>to</w:t>
      </w:r>
      <w:r w:rsidR="00945AE6">
        <w:rPr>
          <w:lang w:eastAsia="en-GB"/>
        </w:rPr>
        <w:t xml:space="preserve"> </w:t>
      </w:r>
      <w:r w:rsidRPr="00D070DF">
        <w:rPr>
          <w:lang w:eastAsia="en-GB"/>
        </w:rPr>
        <w:t>return</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p>
    <w:p w14:paraId="1D5721C3" w14:textId="7D07E4C2"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minimal</w:t>
      </w:r>
      <w:r w:rsidR="00945AE6">
        <w:rPr>
          <w:lang w:eastAsia="en-GB"/>
        </w:rPr>
        <w:t xml:space="preserve"> </w:t>
      </w:r>
      <w:r w:rsidRPr="00D070DF">
        <w:rPr>
          <w:lang w:eastAsia="en-GB"/>
        </w:rPr>
        <w:t>HTML5</w:t>
      </w:r>
      <w:r w:rsidR="00945AE6">
        <w:rPr>
          <w:lang w:eastAsia="en-GB"/>
        </w:rPr>
        <w:t xml:space="preserve"> </w:t>
      </w:r>
      <w:r w:rsidRPr="00D070DF">
        <w:rPr>
          <w:lang w:eastAsia="en-GB"/>
        </w:rPr>
        <w:t>document</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heading</w:t>
      </w:r>
      <w:r w:rsidR="00945AE6">
        <w:rPr>
          <w:lang w:eastAsia="en-GB"/>
        </w:rPr>
        <w:t xml:space="preserve"> </w:t>
      </w:r>
      <w:r w:rsidRPr="00D070DF">
        <w:rPr>
          <w:lang w:eastAsia="en-GB"/>
        </w:rPr>
        <w:t>and</w:t>
      </w:r>
      <w:r w:rsidR="00945AE6">
        <w:rPr>
          <w:lang w:eastAsia="en-GB"/>
        </w:rPr>
        <w:t xml:space="preserve"> </w:t>
      </w:r>
      <w:r w:rsidRPr="00D070DF">
        <w:rPr>
          <w:lang w:eastAsia="en-GB"/>
        </w:rPr>
        <w:t>some</w:t>
      </w:r>
      <w:r w:rsidR="00945AE6">
        <w:rPr>
          <w:lang w:eastAsia="en-GB"/>
        </w:rPr>
        <w:t xml:space="preserve"> </w:t>
      </w:r>
      <w:r w:rsidRPr="00D070DF">
        <w:rPr>
          <w:lang w:eastAsia="en-GB"/>
        </w:rPr>
        <w:t>text.</w:t>
      </w:r>
      <w:r w:rsidR="00945AE6">
        <w:rPr>
          <w:lang w:eastAsia="en-GB"/>
        </w:rPr>
        <w:t xml:space="preserve"> </w:t>
      </w:r>
      <w:r w:rsidRPr="00D070DF">
        <w:rPr>
          <w:lang w:eastAsia="en-GB"/>
        </w:rPr>
        <w:t>To</w:t>
      </w:r>
      <w:r w:rsidR="00945AE6">
        <w:rPr>
          <w:lang w:eastAsia="en-GB"/>
        </w:rPr>
        <w:t xml:space="preserve"> </w:t>
      </w:r>
      <w:r w:rsidRPr="00D070DF">
        <w:rPr>
          <w:lang w:eastAsia="en-GB"/>
        </w:rPr>
        <w:t>return</w:t>
      </w:r>
      <w:r w:rsidR="00945AE6">
        <w:rPr>
          <w:lang w:eastAsia="en-GB"/>
        </w:rPr>
        <w:t xml:space="preserve"> </w:t>
      </w:r>
      <w:r w:rsidRPr="00D070DF">
        <w:rPr>
          <w:lang w:eastAsia="en-GB"/>
        </w:rPr>
        <w:t>this</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when</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is</w:t>
      </w:r>
      <w:r w:rsidR="00945AE6">
        <w:rPr>
          <w:lang w:eastAsia="en-GB"/>
        </w:rPr>
        <w:t xml:space="preserve"> </w:t>
      </w:r>
      <w:r w:rsidRPr="00D070DF">
        <w:rPr>
          <w:lang w:eastAsia="en-GB"/>
        </w:rPr>
        <w:t>received,</w:t>
      </w:r>
      <w:r w:rsidR="00945AE6">
        <w:rPr>
          <w:lang w:eastAsia="en-GB"/>
        </w:rPr>
        <w:t xml:space="preserve"> </w:t>
      </w:r>
      <w:r w:rsidRPr="00D070DF">
        <w:rPr>
          <w:lang w:eastAsia="en-GB"/>
        </w:rPr>
        <w:t>we’ll</w:t>
      </w:r>
      <w:r w:rsidR="00945AE6">
        <w:rPr>
          <w:lang w:eastAsia="en-GB"/>
        </w:rPr>
        <w:t xml:space="preserve"> </w:t>
      </w:r>
      <w:r w:rsidRPr="00D070DF">
        <w:rPr>
          <w:lang w:eastAsia="en-GB"/>
        </w:rPr>
        <w:t>modify</w:t>
      </w:r>
      <w:r w:rsidR="00945AE6">
        <w:rPr>
          <w:lang w:eastAsia="en-GB"/>
        </w:rPr>
        <w:t xml:space="preserve"> </w:t>
      </w:r>
      <w:r w:rsidRPr="00D62D8F">
        <w:rPr>
          <w:rStyle w:val="Literal"/>
        </w:rPr>
        <w:t>handle_connection</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20-5</w:t>
      </w:r>
      <w:r w:rsidR="00945AE6">
        <w:rPr>
          <w:lang w:eastAsia="en-GB"/>
        </w:rPr>
        <w:t xml:space="preserve"> </w:t>
      </w:r>
      <w:r w:rsidRPr="00D070DF">
        <w:rPr>
          <w:lang w:eastAsia="en-GB"/>
        </w:rPr>
        <w:t>to</w:t>
      </w:r>
      <w:r w:rsidR="00945AE6">
        <w:rPr>
          <w:lang w:eastAsia="en-GB"/>
        </w:rPr>
        <w:t xml:space="preserve"> </w:t>
      </w:r>
      <w:r w:rsidRPr="00D070DF">
        <w:rPr>
          <w:lang w:eastAsia="en-GB"/>
        </w:rPr>
        <w:t>read</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file,</w:t>
      </w:r>
      <w:r w:rsidR="00945AE6">
        <w:rPr>
          <w:lang w:eastAsia="en-GB"/>
        </w:rPr>
        <w:t xml:space="preserve"> </w:t>
      </w:r>
      <w:r w:rsidRPr="00D070DF">
        <w:rPr>
          <w:lang w:eastAsia="en-GB"/>
        </w:rPr>
        <w:t>add</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response</w:t>
      </w:r>
      <w:r w:rsidR="00945AE6">
        <w:rPr>
          <w:lang w:eastAsia="en-GB"/>
        </w:rPr>
        <w:t xml:space="preserve"> </w:t>
      </w:r>
      <w:r w:rsidRPr="00D070DF">
        <w:rPr>
          <w:lang w:eastAsia="en-GB"/>
        </w:rPr>
        <w:t>as</w:t>
      </w:r>
      <w:r w:rsidR="00945AE6">
        <w:rPr>
          <w:lang w:eastAsia="en-GB"/>
        </w:rPr>
        <w:t xml:space="preserve"> </w:t>
      </w:r>
      <w:r w:rsidRPr="00D070DF">
        <w:rPr>
          <w:lang w:eastAsia="en-GB"/>
        </w:rPr>
        <w:t>a</w:t>
      </w:r>
      <w:r w:rsidR="00945AE6">
        <w:rPr>
          <w:lang w:eastAsia="en-GB"/>
        </w:rPr>
        <w:t xml:space="preserve"> </w:t>
      </w:r>
      <w:r w:rsidRPr="00D070DF">
        <w:rPr>
          <w:lang w:eastAsia="en-GB"/>
        </w:rPr>
        <w:t>body,</w:t>
      </w:r>
      <w:r w:rsidR="00945AE6">
        <w:rPr>
          <w:lang w:eastAsia="en-GB"/>
        </w:rPr>
        <w:t xml:space="preserve"> </w:t>
      </w:r>
      <w:r w:rsidRPr="00D070DF">
        <w:rPr>
          <w:lang w:eastAsia="en-GB"/>
        </w:rPr>
        <w:t>and</w:t>
      </w:r>
      <w:r w:rsidR="00945AE6">
        <w:rPr>
          <w:lang w:eastAsia="en-GB"/>
        </w:rPr>
        <w:t xml:space="preserve"> </w:t>
      </w:r>
      <w:r w:rsidRPr="00D070DF">
        <w:rPr>
          <w:lang w:eastAsia="en-GB"/>
        </w:rPr>
        <w:t>send</w:t>
      </w:r>
      <w:r w:rsidR="00945AE6">
        <w:rPr>
          <w:lang w:eastAsia="en-GB"/>
        </w:rPr>
        <w:t xml:space="preserve"> </w:t>
      </w:r>
      <w:r w:rsidRPr="00D070DF">
        <w:rPr>
          <w:lang w:eastAsia="en-GB"/>
        </w:rPr>
        <w:t>it.</w:t>
      </w:r>
    </w:p>
    <w:p w14:paraId="32B6F96D" w14:textId="239D4438" w:rsidR="00D070DF" w:rsidRPr="00D070DF" w:rsidRDefault="00D070DF" w:rsidP="00B0420F">
      <w:pPr>
        <w:pStyle w:val="CodeLabel"/>
        <w:rPr>
          <w:lang w:eastAsia="en-GB"/>
        </w:rPr>
      </w:pPr>
      <w:commentRangeStart w:id="16"/>
      <w:commentRangeStart w:id="17"/>
      <w:r w:rsidRPr="00D070DF">
        <w:rPr>
          <w:lang w:eastAsia="en-GB"/>
        </w:rPr>
        <w:t>src/main.rs</w:t>
      </w:r>
      <w:commentRangeEnd w:id="16"/>
      <w:r w:rsidR="00996246">
        <w:rPr>
          <w:rStyle w:val="CommentReference"/>
          <w:rFonts w:ascii="Times New Roman" w:hAnsi="Times New Roman" w:cs="Times New Roman"/>
          <w:i w:val="0"/>
          <w:color w:val="auto"/>
          <w:lang w:val="en-CA"/>
        </w:rPr>
        <w:commentReference w:id="16"/>
      </w:r>
      <w:commentRangeEnd w:id="17"/>
      <w:r w:rsidR="00357509">
        <w:rPr>
          <w:rStyle w:val="CommentReference"/>
          <w:rFonts w:ascii="Times New Roman" w:hAnsi="Times New Roman" w:cs="Times New Roman"/>
          <w:i w:val="0"/>
          <w:color w:val="auto"/>
          <w:lang w:val="en-CA"/>
        </w:rPr>
        <w:commentReference w:id="17"/>
      </w:r>
    </w:p>
    <w:p w14:paraId="308B9E4B" w14:textId="2D6552CC" w:rsidR="00D070DF" w:rsidRPr="00A73287" w:rsidRDefault="00D070DF">
      <w:pPr>
        <w:pStyle w:val="Code"/>
        <w:rPr>
          <w:rStyle w:val="LiteralGray"/>
          <w:i/>
        </w:rPr>
        <w:pPrChange w:id="18" w:author="Carol Nichols" w:date="2022-08-29T21:01:00Z">
          <w:pPr>
            <w:pStyle w:val="CodeWide"/>
          </w:pPr>
        </w:pPrChange>
      </w:pPr>
      <w:r w:rsidRPr="00A73287">
        <w:rPr>
          <w:rStyle w:val="LiteralGray"/>
        </w:rPr>
        <w:t>use</w:t>
      </w:r>
      <w:r w:rsidR="00945AE6" w:rsidRPr="00A73287">
        <w:rPr>
          <w:rStyle w:val="LiteralGray"/>
        </w:rPr>
        <w:t xml:space="preserve"> </w:t>
      </w:r>
      <w:r w:rsidRPr="00A73287">
        <w:rPr>
          <w:rStyle w:val="LiteralGray"/>
        </w:rPr>
        <w:t>std::{</w:t>
      </w:r>
    </w:p>
    <w:p w14:paraId="774478F6" w14:textId="71E6091F" w:rsidR="00D070DF" w:rsidRPr="00D35EB9" w:rsidRDefault="00945AE6">
      <w:pPr>
        <w:pStyle w:val="Code"/>
        <w:pPrChange w:id="19" w:author="Carol Nichols" w:date="2022-08-29T21:01:00Z">
          <w:pPr>
            <w:pStyle w:val="CodeWide"/>
          </w:pPr>
        </w:pPrChange>
      </w:pPr>
      <w:r w:rsidRPr="00D35EB9">
        <w:t xml:space="preserve">  </w:t>
      </w:r>
      <w:r w:rsidR="00FF277B" w:rsidRPr="00FF277B">
        <w:rPr>
          <w:rStyle w:val="CodeAnnotation"/>
        </w:rPr>
        <w:t>1</w:t>
      </w:r>
      <w:r w:rsidRPr="00D35EB9">
        <w:t xml:space="preserve"> </w:t>
      </w:r>
      <w:r w:rsidR="00D070DF" w:rsidRPr="00D35EB9">
        <w:t>fs,</w:t>
      </w:r>
    </w:p>
    <w:p w14:paraId="18E16DC8" w14:textId="482074AA" w:rsidR="00D070DF" w:rsidRPr="00A73287" w:rsidRDefault="00945AE6">
      <w:pPr>
        <w:pStyle w:val="Code"/>
        <w:rPr>
          <w:rStyle w:val="LiteralGray"/>
        </w:rPr>
        <w:pPrChange w:id="20" w:author="Carol Nichols" w:date="2022-08-29T21:01:00Z">
          <w:pPr>
            <w:pStyle w:val="CodeWide"/>
          </w:pPr>
        </w:pPrChange>
      </w:pPr>
      <w:r w:rsidRPr="00A73287">
        <w:rPr>
          <w:rStyle w:val="LiteralGray"/>
        </w:rPr>
        <w:t xml:space="preserve">    </w:t>
      </w:r>
      <w:r w:rsidR="00D070DF" w:rsidRPr="00A73287">
        <w:rPr>
          <w:rStyle w:val="LiteralGray"/>
        </w:rPr>
        <w:t>io::{prelude::*,</w:t>
      </w:r>
      <w:r w:rsidRPr="00A73287">
        <w:rPr>
          <w:rStyle w:val="LiteralGray"/>
        </w:rPr>
        <w:t xml:space="preserve"> </w:t>
      </w:r>
      <w:r w:rsidR="00D070DF" w:rsidRPr="00A73287">
        <w:rPr>
          <w:rStyle w:val="LiteralGray"/>
        </w:rPr>
        <w:t>BufReader},</w:t>
      </w:r>
    </w:p>
    <w:p w14:paraId="1B3D413D" w14:textId="7966B7AA" w:rsidR="00D070DF" w:rsidRPr="00A73287" w:rsidRDefault="00945AE6">
      <w:pPr>
        <w:pStyle w:val="Code"/>
        <w:rPr>
          <w:rStyle w:val="LiteralGray"/>
        </w:rPr>
        <w:pPrChange w:id="21" w:author="Carol Nichols" w:date="2022-08-29T21:01:00Z">
          <w:pPr>
            <w:pStyle w:val="CodeWide"/>
          </w:pPr>
        </w:pPrChange>
      </w:pPr>
      <w:r w:rsidRPr="00A73287">
        <w:rPr>
          <w:rStyle w:val="LiteralGray"/>
        </w:rPr>
        <w:t xml:space="preserve">    </w:t>
      </w:r>
      <w:r w:rsidR="00D070DF" w:rsidRPr="00A73287">
        <w:rPr>
          <w:rStyle w:val="LiteralGray"/>
        </w:rPr>
        <w:t>net::{TcpListener,</w:t>
      </w:r>
      <w:r w:rsidRPr="00A73287">
        <w:rPr>
          <w:rStyle w:val="LiteralGray"/>
        </w:rPr>
        <w:t xml:space="preserve"> </w:t>
      </w:r>
      <w:r w:rsidR="00D070DF" w:rsidRPr="00A73287">
        <w:rPr>
          <w:rStyle w:val="LiteralGray"/>
        </w:rPr>
        <w:t>TcpStream},</w:t>
      </w:r>
    </w:p>
    <w:p w14:paraId="17FC81C0" w14:textId="77777777" w:rsidR="00D070DF" w:rsidRPr="00A73287" w:rsidRDefault="00D070DF">
      <w:pPr>
        <w:pStyle w:val="Code"/>
        <w:rPr>
          <w:rStyle w:val="LiteralGray"/>
        </w:rPr>
        <w:pPrChange w:id="22" w:author="Carol Nichols" w:date="2022-08-29T21:01:00Z">
          <w:pPr>
            <w:pStyle w:val="CodeWide"/>
          </w:pPr>
        </w:pPrChange>
      </w:pPr>
      <w:r w:rsidRPr="00A73287">
        <w:rPr>
          <w:rStyle w:val="LiteralGray"/>
        </w:rPr>
        <w:t>};</w:t>
      </w:r>
    </w:p>
    <w:p w14:paraId="4D0A6C41" w14:textId="3389DCB6" w:rsidR="00D070DF" w:rsidRPr="00A73287" w:rsidRDefault="00411658">
      <w:pPr>
        <w:pStyle w:val="Code"/>
        <w:rPr>
          <w:rStyle w:val="LiteralGray"/>
        </w:rPr>
        <w:pPrChange w:id="23" w:author="Carol Nichols" w:date="2022-08-29T21:01:00Z">
          <w:pPr>
            <w:pStyle w:val="CodeWide"/>
          </w:pPr>
        </w:pPrChange>
      </w:pPr>
      <w:r w:rsidRPr="00A73287">
        <w:rPr>
          <w:rStyle w:val="LiteralGray"/>
        </w:rPr>
        <w:t>--snip--</w:t>
      </w:r>
    </w:p>
    <w:p w14:paraId="23E7DAB9" w14:textId="77777777" w:rsidR="00D070DF" w:rsidRPr="00D35EB9" w:rsidRDefault="00D070DF">
      <w:pPr>
        <w:pStyle w:val="Code"/>
        <w:pPrChange w:id="24" w:author="Carol Nichols" w:date="2022-08-29T21:01:00Z">
          <w:pPr>
            <w:pStyle w:val="CodeWide"/>
          </w:pPr>
        </w:pPrChange>
      </w:pPr>
    </w:p>
    <w:p w14:paraId="10BEAE45" w14:textId="265E0656" w:rsidR="00D070DF" w:rsidRPr="00A73287" w:rsidRDefault="00D070DF">
      <w:pPr>
        <w:pStyle w:val="Code"/>
        <w:rPr>
          <w:rStyle w:val="LiteralGray"/>
        </w:rPr>
        <w:pPrChange w:id="25" w:author="Carol Nichols" w:date="2022-08-29T21:01:00Z">
          <w:pPr>
            <w:pStyle w:val="CodeWide"/>
          </w:pPr>
        </w:pPrChange>
      </w:pPr>
      <w:r w:rsidRPr="00A73287">
        <w:rPr>
          <w:rStyle w:val="LiteralGray"/>
        </w:rPr>
        <w:t>fn</w:t>
      </w:r>
      <w:r w:rsidR="00945AE6" w:rsidRPr="00A73287">
        <w:rPr>
          <w:rStyle w:val="LiteralGray"/>
        </w:rPr>
        <w:t xml:space="preserve"> </w:t>
      </w:r>
      <w:r w:rsidRPr="00A73287">
        <w:rPr>
          <w:rStyle w:val="LiteralGray"/>
        </w:rPr>
        <w:t>handle_connection(mut</w:t>
      </w:r>
      <w:r w:rsidR="00945AE6" w:rsidRPr="00A73287">
        <w:rPr>
          <w:rStyle w:val="LiteralGray"/>
        </w:rPr>
        <w:t xml:space="preserve"> </w:t>
      </w:r>
      <w:r w:rsidRPr="00A73287">
        <w:rPr>
          <w:rStyle w:val="LiteralGray"/>
        </w:rPr>
        <w:t>stream:</w:t>
      </w:r>
      <w:r w:rsidR="00945AE6" w:rsidRPr="00A73287">
        <w:rPr>
          <w:rStyle w:val="LiteralGray"/>
        </w:rPr>
        <w:t xml:space="preserve"> </w:t>
      </w:r>
      <w:r w:rsidRPr="00A73287">
        <w:rPr>
          <w:rStyle w:val="LiteralGray"/>
        </w:rPr>
        <w:t>TcpStream)</w:t>
      </w:r>
      <w:r w:rsidR="00945AE6" w:rsidRPr="00A73287">
        <w:rPr>
          <w:rStyle w:val="LiteralGray"/>
        </w:rPr>
        <w:t xml:space="preserve"> </w:t>
      </w:r>
      <w:r w:rsidRPr="00A73287">
        <w:rPr>
          <w:rStyle w:val="LiteralGray"/>
        </w:rPr>
        <w:t>{</w:t>
      </w:r>
    </w:p>
    <w:p w14:paraId="7E305658" w14:textId="2148A934" w:rsidR="00D070DF" w:rsidRPr="00A73287" w:rsidRDefault="00945AE6">
      <w:pPr>
        <w:pStyle w:val="Code"/>
        <w:rPr>
          <w:rStyle w:val="LiteralGray"/>
        </w:rPr>
        <w:pPrChange w:id="26" w:author="Carol Nichols" w:date="2022-08-29T21:01:00Z">
          <w:pPr>
            <w:pStyle w:val="CodeWide"/>
          </w:pPr>
        </w:pPrChange>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buf_reader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BufReader::new(&amp;mut</w:t>
      </w:r>
      <w:r w:rsidRPr="00A73287">
        <w:rPr>
          <w:rStyle w:val="LiteralGray"/>
        </w:rPr>
        <w:t xml:space="preserve"> </w:t>
      </w:r>
      <w:r w:rsidR="00D070DF" w:rsidRPr="00A73287">
        <w:rPr>
          <w:rStyle w:val="LiteralGray"/>
        </w:rPr>
        <w:t>stream);</w:t>
      </w:r>
    </w:p>
    <w:p w14:paraId="1F6D6089" w14:textId="1565C570" w:rsidR="00D070DF" w:rsidRPr="00A73287" w:rsidRDefault="00945AE6">
      <w:pPr>
        <w:pStyle w:val="Code"/>
        <w:rPr>
          <w:rStyle w:val="LiteralGray"/>
        </w:rPr>
        <w:pPrChange w:id="27" w:author="Carol Nichols" w:date="2022-08-29T21:01:00Z">
          <w:pPr>
            <w:pStyle w:val="CodeWide"/>
          </w:pPr>
        </w:pPrChange>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http_request:</w:t>
      </w:r>
      <w:r w:rsidRPr="00A73287">
        <w:rPr>
          <w:rStyle w:val="LiteralGray"/>
        </w:rPr>
        <w:t xml:space="preserve"> </w:t>
      </w:r>
      <w:r w:rsidR="00D070DF" w:rsidRPr="00A73287">
        <w:rPr>
          <w:rStyle w:val="LiteralGray"/>
        </w:rPr>
        <w:t>Vec&lt;_&gt;</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buf_reader</w:t>
      </w:r>
    </w:p>
    <w:p w14:paraId="421D3745" w14:textId="3C815566" w:rsidR="00D070DF" w:rsidRPr="00A73287" w:rsidRDefault="00945AE6">
      <w:pPr>
        <w:pStyle w:val="Code"/>
        <w:rPr>
          <w:rStyle w:val="LiteralGray"/>
        </w:rPr>
        <w:pPrChange w:id="28" w:author="Carol Nichols" w:date="2022-08-29T21:01:00Z">
          <w:pPr>
            <w:pStyle w:val="CodeWide"/>
          </w:pPr>
        </w:pPrChange>
      </w:pPr>
      <w:r w:rsidRPr="00A73287">
        <w:rPr>
          <w:rStyle w:val="LiteralGray"/>
        </w:rPr>
        <w:t xml:space="preserve">        </w:t>
      </w:r>
      <w:r w:rsidR="00D070DF" w:rsidRPr="00A73287">
        <w:rPr>
          <w:rStyle w:val="LiteralGray"/>
        </w:rPr>
        <w:t>.lines()</w:t>
      </w:r>
    </w:p>
    <w:p w14:paraId="75DE2130" w14:textId="5B1036A0" w:rsidR="00D070DF" w:rsidRPr="00A73287" w:rsidRDefault="00945AE6">
      <w:pPr>
        <w:pStyle w:val="Code"/>
        <w:rPr>
          <w:rStyle w:val="LiteralGray"/>
        </w:rPr>
        <w:pPrChange w:id="29" w:author="Carol Nichols" w:date="2022-08-29T21:01:00Z">
          <w:pPr>
            <w:pStyle w:val="CodeWide"/>
          </w:pPr>
        </w:pPrChange>
      </w:pPr>
      <w:r w:rsidRPr="00A73287">
        <w:rPr>
          <w:rStyle w:val="LiteralGray"/>
        </w:rPr>
        <w:t xml:space="preserve">        </w:t>
      </w:r>
      <w:r w:rsidR="00D070DF" w:rsidRPr="00A73287">
        <w:rPr>
          <w:rStyle w:val="LiteralGray"/>
        </w:rPr>
        <w:t>.map(|result|</w:t>
      </w:r>
      <w:r w:rsidRPr="00A73287">
        <w:rPr>
          <w:rStyle w:val="LiteralGray"/>
        </w:rPr>
        <w:t xml:space="preserve"> </w:t>
      </w:r>
      <w:r w:rsidR="00D070DF" w:rsidRPr="00A73287">
        <w:rPr>
          <w:rStyle w:val="LiteralGray"/>
        </w:rPr>
        <w:t>result.unwrap())</w:t>
      </w:r>
    </w:p>
    <w:p w14:paraId="65AC2772" w14:textId="2765C0AE" w:rsidR="00D070DF" w:rsidRPr="00A73287" w:rsidRDefault="00945AE6">
      <w:pPr>
        <w:pStyle w:val="Code"/>
        <w:rPr>
          <w:rStyle w:val="LiteralGray"/>
        </w:rPr>
        <w:pPrChange w:id="30" w:author="Carol Nichols" w:date="2022-08-29T21:01:00Z">
          <w:pPr>
            <w:pStyle w:val="CodeWide"/>
          </w:pPr>
        </w:pPrChange>
      </w:pPr>
      <w:r w:rsidRPr="00A73287">
        <w:rPr>
          <w:rStyle w:val="LiteralGray"/>
        </w:rPr>
        <w:t xml:space="preserve">        </w:t>
      </w:r>
      <w:r w:rsidR="00D070DF" w:rsidRPr="00A73287">
        <w:rPr>
          <w:rStyle w:val="LiteralGray"/>
        </w:rPr>
        <w:t>.take_while(|line|</w:t>
      </w:r>
      <w:r w:rsidRPr="00A73287">
        <w:rPr>
          <w:rStyle w:val="LiteralGray"/>
        </w:rPr>
        <w:t xml:space="preserve"> </w:t>
      </w:r>
      <w:r w:rsidR="00D070DF" w:rsidRPr="00A73287">
        <w:rPr>
          <w:rStyle w:val="LiteralGray"/>
        </w:rPr>
        <w:t>!line.is_empty())</w:t>
      </w:r>
    </w:p>
    <w:p w14:paraId="187227BE" w14:textId="7B0F1D43" w:rsidR="00D070DF" w:rsidRPr="00A73287" w:rsidRDefault="00945AE6">
      <w:pPr>
        <w:pStyle w:val="Code"/>
        <w:rPr>
          <w:rStyle w:val="LiteralGray"/>
        </w:rPr>
        <w:pPrChange w:id="31" w:author="Carol Nichols" w:date="2022-08-29T21:01:00Z">
          <w:pPr>
            <w:pStyle w:val="CodeWide"/>
          </w:pPr>
        </w:pPrChange>
      </w:pPr>
      <w:r w:rsidRPr="00A73287">
        <w:rPr>
          <w:rStyle w:val="LiteralGray"/>
        </w:rPr>
        <w:t xml:space="preserve">        </w:t>
      </w:r>
      <w:r w:rsidR="00D070DF" w:rsidRPr="00A73287">
        <w:rPr>
          <w:rStyle w:val="LiteralGray"/>
        </w:rPr>
        <w:t>.collect();</w:t>
      </w:r>
    </w:p>
    <w:p w14:paraId="6E6B6A01" w14:textId="77777777" w:rsidR="00D070DF" w:rsidRPr="00D35EB9" w:rsidRDefault="00D070DF">
      <w:pPr>
        <w:pStyle w:val="Code"/>
        <w:pPrChange w:id="32" w:author="Carol Nichols" w:date="2022-08-29T21:01:00Z">
          <w:pPr>
            <w:pStyle w:val="CodeWide"/>
          </w:pPr>
        </w:pPrChange>
      </w:pPr>
    </w:p>
    <w:p w14:paraId="29CE9B3B" w14:textId="72ACC78C" w:rsidR="00D070DF" w:rsidRPr="00D35EB9" w:rsidRDefault="00945AE6">
      <w:pPr>
        <w:pStyle w:val="Code"/>
        <w:pPrChange w:id="33" w:author="Carol Nichols" w:date="2022-08-29T21:01:00Z">
          <w:pPr>
            <w:pStyle w:val="CodeWide"/>
          </w:pPr>
        </w:pPrChange>
      </w:pPr>
      <w:r w:rsidRPr="00D35EB9">
        <w:t xml:space="preserve">    </w:t>
      </w:r>
      <w:r w:rsidR="00D070DF" w:rsidRPr="00D35EB9">
        <w:t>let</w:t>
      </w:r>
      <w:r w:rsidRPr="00D35EB9">
        <w:t xml:space="preserve"> </w:t>
      </w:r>
      <w:r w:rsidR="00D070DF" w:rsidRPr="00D35EB9">
        <w:t>status_line</w:t>
      </w:r>
      <w:r w:rsidRPr="00D35EB9">
        <w:t xml:space="preserve"> </w:t>
      </w:r>
      <w:r w:rsidR="00D070DF" w:rsidRPr="00D35EB9">
        <w:t>=</w:t>
      </w:r>
      <w:r w:rsidRPr="00D35EB9">
        <w:t xml:space="preserve"> </w:t>
      </w:r>
      <w:r w:rsidR="00D070DF" w:rsidRPr="00D35EB9">
        <w:t>"HTTP/1.1</w:t>
      </w:r>
      <w:r w:rsidRPr="00D35EB9">
        <w:t xml:space="preserve"> </w:t>
      </w:r>
      <w:r w:rsidR="00D070DF" w:rsidRPr="00D35EB9">
        <w:t>200</w:t>
      </w:r>
      <w:r w:rsidRPr="00D35EB9">
        <w:t xml:space="preserve"> </w:t>
      </w:r>
      <w:r w:rsidR="00D070DF" w:rsidRPr="00D35EB9">
        <w:t>OK";</w:t>
      </w:r>
    </w:p>
    <w:p w14:paraId="7625EB71" w14:textId="71305A4E" w:rsidR="00D070DF" w:rsidRPr="00D35EB9" w:rsidRDefault="00945AE6">
      <w:pPr>
        <w:pStyle w:val="Code"/>
        <w:pPrChange w:id="34" w:author="Carol Nichols" w:date="2022-08-29T21:01:00Z">
          <w:pPr>
            <w:pStyle w:val="CodeWide"/>
          </w:pPr>
        </w:pPrChange>
      </w:pPr>
      <w:r w:rsidRPr="00D35EB9">
        <w:t xml:space="preserve">    </w:t>
      </w:r>
      <w:r w:rsidR="00D070DF" w:rsidRPr="00D35EB9">
        <w:t>let</w:t>
      </w:r>
      <w:r w:rsidRPr="00D35EB9">
        <w:t xml:space="preserve"> </w:t>
      </w:r>
      <w:r w:rsidR="00D070DF" w:rsidRPr="00D35EB9">
        <w:t>contents</w:t>
      </w:r>
      <w:r w:rsidRPr="00D35EB9">
        <w:t xml:space="preserve"> </w:t>
      </w:r>
      <w:r w:rsidR="00D070DF" w:rsidRPr="00D35EB9">
        <w:t>=</w:t>
      </w:r>
      <w:r w:rsidRPr="00D35EB9">
        <w:t xml:space="preserve"> </w:t>
      </w:r>
      <w:r w:rsidR="00D070DF" w:rsidRPr="00D35EB9">
        <w:t>fs::read_to_string("hello.html").unwrap();</w:t>
      </w:r>
    </w:p>
    <w:p w14:paraId="27C6330E" w14:textId="18322AB8" w:rsidR="00D070DF" w:rsidRPr="00D35EB9" w:rsidRDefault="00945AE6">
      <w:pPr>
        <w:pStyle w:val="Code"/>
        <w:pPrChange w:id="35" w:author="Carol Nichols" w:date="2022-08-29T21:01:00Z">
          <w:pPr>
            <w:pStyle w:val="CodeWide"/>
          </w:pPr>
        </w:pPrChange>
      </w:pPr>
      <w:r w:rsidRPr="00D35EB9">
        <w:t xml:space="preserve">    </w:t>
      </w:r>
      <w:r w:rsidR="00D070DF" w:rsidRPr="00D35EB9">
        <w:t>let</w:t>
      </w:r>
      <w:r w:rsidRPr="00D35EB9">
        <w:t xml:space="preserve"> </w:t>
      </w:r>
      <w:r w:rsidR="00D070DF" w:rsidRPr="00D35EB9">
        <w:t>length</w:t>
      </w:r>
      <w:r w:rsidRPr="00D35EB9">
        <w:t xml:space="preserve"> </w:t>
      </w:r>
      <w:r w:rsidR="00D070DF" w:rsidRPr="00D35EB9">
        <w:t>=</w:t>
      </w:r>
      <w:r w:rsidRPr="00D35EB9">
        <w:t xml:space="preserve"> </w:t>
      </w:r>
      <w:r w:rsidR="00D070DF" w:rsidRPr="00D35EB9">
        <w:t>contents.len();</w:t>
      </w:r>
    </w:p>
    <w:p w14:paraId="79A1743A" w14:textId="77777777" w:rsidR="00D070DF" w:rsidRPr="00D35EB9" w:rsidRDefault="00D070DF">
      <w:pPr>
        <w:pStyle w:val="Code"/>
        <w:pPrChange w:id="36" w:author="Carol Nichols" w:date="2022-08-29T21:01:00Z">
          <w:pPr>
            <w:pStyle w:val="CodeWide"/>
          </w:pPr>
        </w:pPrChange>
      </w:pPr>
    </w:p>
    <w:p w14:paraId="41F4D499" w14:textId="769F4FFC" w:rsidR="00D070DF" w:rsidRPr="00D35EB9" w:rsidDel="003174D2" w:rsidRDefault="00945AE6">
      <w:pPr>
        <w:pStyle w:val="Code"/>
        <w:rPr>
          <w:del w:id="37" w:author="Carol Nichols" w:date="2022-08-29T21:01:00Z"/>
        </w:rPr>
        <w:pPrChange w:id="38" w:author="Carol Nichols" w:date="2022-08-29T21:01:00Z">
          <w:pPr>
            <w:pStyle w:val="CodeWide"/>
          </w:pPr>
        </w:pPrChange>
      </w:pPr>
      <w:r w:rsidRPr="00D35EB9">
        <w:t xml:space="preserve">  </w:t>
      </w:r>
      <w:r w:rsidR="00FF277B" w:rsidRPr="00FF277B">
        <w:rPr>
          <w:rStyle w:val="CodeAnnotation"/>
        </w:rPr>
        <w:t>2</w:t>
      </w:r>
      <w:r w:rsidRPr="00D35EB9">
        <w:t xml:space="preserve"> </w:t>
      </w:r>
      <w:r w:rsidR="00D070DF" w:rsidRPr="00D35EB9">
        <w:t>let</w:t>
      </w:r>
      <w:r w:rsidRPr="00D35EB9">
        <w:t xml:space="preserve"> </w:t>
      </w:r>
      <w:r w:rsidR="00D070DF" w:rsidRPr="00D35EB9">
        <w:t>response</w:t>
      </w:r>
      <w:r w:rsidRPr="00D35EB9">
        <w:t xml:space="preserve"> </w:t>
      </w:r>
      <w:r w:rsidR="00D070DF" w:rsidRPr="00D35EB9">
        <w:t>=</w:t>
      </w:r>
    </w:p>
    <w:p w14:paraId="694C3C5A" w14:textId="3381FD20" w:rsidR="003174D2" w:rsidRDefault="00945AE6" w:rsidP="003174D2">
      <w:pPr>
        <w:pStyle w:val="Code"/>
        <w:rPr>
          <w:ins w:id="39" w:author="Carol Nichols" w:date="2022-08-29T21:01:00Z"/>
        </w:rPr>
      </w:pPr>
      <w:del w:id="40" w:author="Carol Nichols" w:date="2022-08-29T21:01:00Z">
        <w:r w:rsidRPr="00D35EB9" w:rsidDel="003174D2">
          <w:delText xml:space="preserve">        </w:delText>
        </w:r>
      </w:del>
      <w:ins w:id="41" w:author="Carol Nichols" w:date="2022-08-29T21:01:00Z">
        <w:r w:rsidR="003174D2">
          <w:t xml:space="preserve"> </w:t>
        </w:r>
      </w:ins>
      <w:r w:rsidR="00D070DF" w:rsidRPr="00D35EB9">
        <w:t>format!(</w:t>
      </w:r>
    </w:p>
    <w:p w14:paraId="17D182D5" w14:textId="77777777" w:rsidR="003174D2" w:rsidRDefault="003174D2" w:rsidP="003174D2">
      <w:pPr>
        <w:pStyle w:val="Code"/>
        <w:rPr>
          <w:ins w:id="42" w:author="Carol Nichols" w:date="2022-08-29T21:01:00Z"/>
        </w:rPr>
      </w:pPr>
      <w:ins w:id="43" w:author="Carol Nichols" w:date="2022-08-29T21:01:00Z">
        <w:r>
          <w:t xml:space="preserve">        </w:t>
        </w:r>
      </w:ins>
      <w:r w:rsidR="00D070DF" w:rsidRPr="00D35EB9">
        <w:t>"{status_line}\r\n</w:t>
      </w:r>
      <w:ins w:id="44" w:author="Carol Nichols" w:date="2022-08-29T21:01:00Z">
        <w:r>
          <w:t>\</w:t>
        </w:r>
      </w:ins>
    </w:p>
    <w:p w14:paraId="69512A98" w14:textId="77777777" w:rsidR="003174D2" w:rsidRDefault="003174D2" w:rsidP="003174D2">
      <w:pPr>
        <w:pStyle w:val="Code"/>
        <w:rPr>
          <w:ins w:id="45" w:author="Carol Nichols" w:date="2022-08-29T21:01:00Z"/>
        </w:rPr>
      </w:pPr>
      <w:ins w:id="46" w:author="Carol Nichols" w:date="2022-08-29T21:01:00Z">
        <w:r>
          <w:t xml:space="preserve">         </w:t>
        </w:r>
      </w:ins>
      <w:r w:rsidR="00D070DF" w:rsidRPr="00D35EB9">
        <w:t>Content-Length:</w:t>
      </w:r>
      <w:r w:rsidR="00945AE6" w:rsidRPr="00D35EB9">
        <w:t xml:space="preserve"> </w:t>
      </w:r>
      <w:r w:rsidR="00D070DF" w:rsidRPr="00D35EB9">
        <w:t>{length}\r\n\r\n</w:t>
      </w:r>
      <w:ins w:id="47" w:author="Carol Nichols" w:date="2022-08-29T21:01:00Z">
        <w:r>
          <w:t>\</w:t>
        </w:r>
      </w:ins>
    </w:p>
    <w:p w14:paraId="0A0E815E" w14:textId="77777777" w:rsidR="003174D2" w:rsidRDefault="003174D2" w:rsidP="003174D2">
      <w:pPr>
        <w:pStyle w:val="Code"/>
        <w:rPr>
          <w:ins w:id="48" w:author="Carol Nichols" w:date="2022-08-29T21:01:00Z"/>
        </w:rPr>
      </w:pPr>
      <w:ins w:id="49" w:author="Carol Nichols" w:date="2022-08-29T21:01:00Z">
        <w:r>
          <w:t xml:space="preserve">         </w:t>
        </w:r>
      </w:ins>
      <w:r w:rsidR="00D070DF" w:rsidRPr="00D35EB9">
        <w:t>{contents}"</w:t>
      </w:r>
    </w:p>
    <w:p w14:paraId="688CD16A" w14:textId="0140601E" w:rsidR="00D070DF" w:rsidRPr="00D35EB9" w:rsidRDefault="003174D2">
      <w:pPr>
        <w:pStyle w:val="Code"/>
        <w:pPrChange w:id="50" w:author="Carol Nichols" w:date="2022-08-29T21:01:00Z">
          <w:pPr>
            <w:pStyle w:val="CodeWide"/>
          </w:pPr>
        </w:pPrChange>
      </w:pPr>
      <w:ins w:id="51" w:author="Carol Nichols" w:date="2022-08-29T21:01:00Z">
        <w:r>
          <w:t xml:space="preserve">    </w:t>
        </w:r>
      </w:ins>
      <w:r w:rsidR="00D070DF" w:rsidRPr="00D35EB9">
        <w:t>);</w:t>
      </w:r>
    </w:p>
    <w:p w14:paraId="7D4AB58F" w14:textId="77777777" w:rsidR="00D070DF" w:rsidRPr="00D35EB9" w:rsidRDefault="00D070DF">
      <w:pPr>
        <w:pStyle w:val="Code"/>
        <w:pPrChange w:id="52" w:author="Carol Nichols" w:date="2022-08-29T21:01:00Z">
          <w:pPr>
            <w:pStyle w:val="CodeWide"/>
          </w:pPr>
        </w:pPrChange>
      </w:pPr>
    </w:p>
    <w:p w14:paraId="362417ED" w14:textId="5D180517" w:rsidR="00D070DF" w:rsidRPr="00A73287" w:rsidRDefault="00945AE6">
      <w:pPr>
        <w:pStyle w:val="Code"/>
        <w:rPr>
          <w:rStyle w:val="LiteralGray"/>
        </w:rPr>
        <w:pPrChange w:id="53" w:author="Carol Nichols" w:date="2022-08-29T21:01:00Z">
          <w:pPr>
            <w:pStyle w:val="CodeWide"/>
          </w:pPr>
        </w:pPrChange>
      </w:pPr>
      <w:r w:rsidRPr="00A73287">
        <w:rPr>
          <w:rStyle w:val="LiteralGray"/>
        </w:rPr>
        <w:t xml:space="preserve">    </w:t>
      </w:r>
      <w:r w:rsidR="00D070DF" w:rsidRPr="00A73287">
        <w:rPr>
          <w:rStyle w:val="LiteralGray"/>
        </w:rPr>
        <w:t>stream.write_all(response.as_bytes()).unwrap();</w:t>
      </w:r>
    </w:p>
    <w:p w14:paraId="21B6A502" w14:textId="77777777" w:rsidR="00D070DF" w:rsidRPr="00A73287" w:rsidRDefault="00D070DF">
      <w:pPr>
        <w:pStyle w:val="Code"/>
        <w:rPr>
          <w:rStyle w:val="LiteralGray"/>
        </w:rPr>
        <w:pPrChange w:id="54" w:author="Carol Nichols" w:date="2022-08-29T21:01:00Z">
          <w:pPr>
            <w:pStyle w:val="CodeWide"/>
          </w:pPr>
        </w:pPrChange>
      </w:pPr>
      <w:r w:rsidRPr="00A73287">
        <w:rPr>
          <w:rStyle w:val="LiteralGray"/>
        </w:rPr>
        <w:t>}</w:t>
      </w:r>
    </w:p>
    <w:p w14:paraId="76E50342" w14:textId="4D3C4FD0" w:rsidR="00D070DF" w:rsidRPr="00D070DF" w:rsidRDefault="00D070DF" w:rsidP="008C2171">
      <w:pPr>
        <w:pStyle w:val="CodeListingCaption"/>
        <w:rPr>
          <w:lang w:eastAsia="en-GB"/>
        </w:rPr>
      </w:pPr>
      <w:r w:rsidRPr="00D070DF">
        <w:rPr>
          <w:lang w:eastAsia="en-GB"/>
        </w:rPr>
        <w:t>Sending</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35EB9">
        <w:rPr>
          <w:rStyle w:val="Italic"/>
        </w:rPr>
        <w:t>hello.html</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body</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response</w:t>
      </w:r>
    </w:p>
    <w:p w14:paraId="4ABAEA65" w14:textId="27E16EC5" w:rsidR="00D070DF" w:rsidRPr="00D070DF" w:rsidRDefault="00D070DF" w:rsidP="00945AE6">
      <w:pPr>
        <w:pStyle w:val="Body"/>
        <w:rPr>
          <w:lang w:eastAsia="en-GB"/>
        </w:rPr>
      </w:pPr>
      <w:r w:rsidRPr="00D070DF">
        <w:rPr>
          <w:lang w:eastAsia="en-GB"/>
        </w:rPr>
        <w:t>We’ve</w:t>
      </w:r>
      <w:r w:rsidR="00945AE6">
        <w:rPr>
          <w:lang w:eastAsia="en-GB"/>
        </w:rPr>
        <w:t xml:space="preserve"> </w:t>
      </w:r>
      <w:r w:rsidRPr="00D070DF">
        <w:rPr>
          <w:lang w:eastAsia="en-GB"/>
        </w:rPr>
        <w:t>added</w:t>
      </w:r>
      <w:r w:rsidR="00945AE6">
        <w:rPr>
          <w:lang w:eastAsia="en-GB"/>
        </w:rPr>
        <w:t xml:space="preserve"> </w:t>
      </w:r>
      <w:r w:rsidRPr="00D62D8F">
        <w:rPr>
          <w:rStyle w:val="Literal"/>
        </w:rPr>
        <w:t>fs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use</w:t>
      </w:r>
      <w:r w:rsidR="00945AE6">
        <w:rPr>
          <w:lang w:eastAsia="en-GB"/>
        </w:rPr>
        <w:t xml:space="preserve"> </w:t>
      </w:r>
      <w:r w:rsidRPr="00D070DF">
        <w:rPr>
          <w:lang w:eastAsia="en-GB"/>
        </w:rPr>
        <w:t>statement</w:t>
      </w:r>
      <w:r w:rsidR="00945AE6">
        <w:rPr>
          <w:lang w:eastAsia="en-GB"/>
        </w:rPr>
        <w:t xml:space="preserve"> </w:t>
      </w:r>
      <w:r w:rsidRPr="00D070DF">
        <w:rPr>
          <w:lang w:eastAsia="en-GB"/>
        </w:rPr>
        <w:t>to</w:t>
      </w:r>
      <w:r w:rsidR="00945AE6">
        <w:rPr>
          <w:lang w:eastAsia="en-GB"/>
        </w:rPr>
        <w:t xml:space="preserve"> </w:t>
      </w:r>
      <w:r w:rsidRPr="00D070DF">
        <w:rPr>
          <w:lang w:eastAsia="en-GB"/>
        </w:rPr>
        <w:t>bring</w:t>
      </w:r>
      <w:r w:rsidR="00945AE6">
        <w:rPr>
          <w:lang w:eastAsia="en-GB"/>
        </w:rPr>
        <w:t xml:space="preserve"> </w:t>
      </w:r>
      <w:r w:rsidRPr="00D070DF">
        <w:rPr>
          <w:lang w:eastAsia="en-GB"/>
        </w:rPr>
        <w:t>the</w:t>
      </w:r>
      <w:r w:rsidR="00945AE6">
        <w:rPr>
          <w:lang w:eastAsia="en-GB"/>
        </w:rPr>
        <w:t xml:space="preserve"> </w:t>
      </w:r>
      <w:r w:rsidRPr="00D070DF">
        <w:rPr>
          <w:lang w:eastAsia="en-GB"/>
        </w:rPr>
        <w:t>standard</w:t>
      </w:r>
      <w:r w:rsidR="00945AE6">
        <w:rPr>
          <w:lang w:eastAsia="en-GB"/>
        </w:rPr>
        <w:t xml:space="preserve"> </w:t>
      </w:r>
      <w:r w:rsidRPr="00D070DF">
        <w:rPr>
          <w:lang w:eastAsia="en-GB"/>
        </w:rPr>
        <w:t>library’s</w:t>
      </w:r>
      <w:r w:rsidR="00945AE6">
        <w:rPr>
          <w:lang w:eastAsia="en-GB"/>
        </w:rPr>
        <w:t xml:space="preserve"> </w:t>
      </w:r>
      <w:r w:rsidRPr="00D070DF">
        <w:rPr>
          <w:lang w:eastAsia="en-GB"/>
        </w:rPr>
        <w:t>filesystem</w:t>
      </w:r>
      <w:r w:rsidR="00945AE6">
        <w:rPr>
          <w:lang w:eastAsia="en-GB"/>
        </w:rPr>
        <w:t xml:space="preserve"> </w:t>
      </w:r>
      <w:r w:rsidRPr="00D070DF">
        <w:rPr>
          <w:lang w:eastAsia="en-GB"/>
        </w:rPr>
        <w:t>module</w:t>
      </w:r>
      <w:r w:rsidR="00945AE6">
        <w:rPr>
          <w:lang w:eastAsia="en-GB"/>
        </w:rPr>
        <w:t xml:space="preserve"> </w:t>
      </w:r>
      <w:r w:rsidRPr="00D070DF">
        <w:rPr>
          <w:lang w:eastAsia="en-GB"/>
        </w:rPr>
        <w:t>into</w:t>
      </w:r>
      <w:r w:rsidR="00945AE6">
        <w:rPr>
          <w:lang w:eastAsia="en-GB"/>
        </w:rPr>
        <w:t xml:space="preserve"> </w:t>
      </w:r>
      <w:r w:rsidRPr="00D070DF">
        <w:rPr>
          <w:lang w:eastAsia="en-GB"/>
        </w:rPr>
        <w:t>scope</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for</w:t>
      </w:r>
      <w:r w:rsidR="00945AE6">
        <w:rPr>
          <w:lang w:eastAsia="en-GB"/>
        </w:rPr>
        <w:t xml:space="preserve"> </w:t>
      </w:r>
      <w:r w:rsidRPr="00D070DF">
        <w:rPr>
          <w:lang w:eastAsia="en-GB"/>
        </w:rPr>
        <w:t>reading</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file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string</w:t>
      </w:r>
      <w:r w:rsidR="00945AE6">
        <w:rPr>
          <w:lang w:eastAsia="en-GB"/>
        </w:rPr>
        <w:t xml:space="preserve"> </w:t>
      </w:r>
      <w:r w:rsidRPr="00D070DF">
        <w:rPr>
          <w:lang w:eastAsia="en-GB"/>
        </w:rPr>
        <w:t>should</w:t>
      </w:r>
      <w:r w:rsidR="00945AE6">
        <w:rPr>
          <w:lang w:eastAsia="en-GB"/>
        </w:rPr>
        <w:t xml:space="preserve"> </w:t>
      </w:r>
      <w:r w:rsidRPr="00D070DF">
        <w:rPr>
          <w:lang w:eastAsia="en-GB"/>
        </w:rPr>
        <w:t>look</w:t>
      </w:r>
      <w:r w:rsidR="00945AE6">
        <w:rPr>
          <w:lang w:eastAsia="en-GB"/>
        </w:rPr>
        <w:t xml:space="preserve"> </w:t>
      </w:r>
      <w:r w:rsidRPr="00D070DF">
        <w:rPr>
          <w:lang w:eastAsia="en-GB"/>
        </w:rPr>
        <w:t>familiar;</w:t>
      </w:r>
      <w:r w:rsidR="00945AE6">
        <w:rPr>
          <w:lang w:eastAsia="en-GB"/>
        </w:rPr>
        <w:t xml:space="preserve"> </w:t>
      </w:r>
      <w:r w:rsidRPr="00D070DF">
        <w:rPr>
          <w:lang w:eastAsia="en-GB"/>
        </w:rPr>
        <w:t>we</w:t>
      </w:r>
      <w:r w:rsidR="00945AE6">
        <w:rPr>
          <w:lang w:eastAsia="en-GB"/>
        </w:rPr>
        <w:t xml:space="preserve"> </w:t>
      </w:r>
      <w:r w:rsidRPr="00D070DF">
        <w:rPr>
          <w:lang w:eastAsia="en-GB"/>
        </w:rPr>
        <w:t>used</w:t>
      </w:r>
      <w:r w:rsidR="00945AE6">
        <w:rPr>
          <w:lang w:eastAsia="en-GB"/>
        </w:rPr>
        <w:t xml:space="preserve"> </w:t>
      </w:r>
      <w:r w:rsidRPr="00D070DF">
        <w:rPr>
          <w:lang w:eastAsia="en-GB"/>
        </w:rPr>
        <w:t>it</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read</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file</w:t>
      </w:r>
      <w:r w:rsidR="00945AE6">
        <w:rPr>
          <w:lang w:eastAsia="en-GB"/>
        </w:rPr>
        <w:t xml:space="preserve"> </w:t>
      </w:r>
      <w:r w:rsidRPr="00D070DF">
        <w:rPr>
          <w:lang w:eastAsia="en-GB"/>
        </w:rPr>
        <w:t>for</w:t>
      </w:r>
      <w:r w:rsidR="00945AE6">
        <w:rPr>
          <w:lang w:eastAsia="en-GB"/>
        </w:rPr>
        <w:t xml:space="preserve"> </w:t>
      </w:r>
      <w:r w:rsidRPr="00D070DF">
        <w:rPr>
          <w:lang w:eastAsia="en-GB"/>
        </w:rPr>
        <w:t>our</w:t>
      </w:r>
      <w:r w:rsidR="00945AE6">
        <w:rPr>
          <w:lang w:eastAsia="en-GB"/>
        </w:rPr>
        <w:t xml:space="preserve"> </w:t>
      </w:r>
      <w:r w:rsidRPr="00D070DF">
        <w:rPr>
          <w:lang w:eastAsia="en-GB"/>
        </w:rPr>
        <w:t>I/O</w:t>
      </w:r>
      <w:r w:rsidR="00945AE6">
        <w:rPr>
          <w:lang w:eastAsia="en-GB"/>
        </w:rPr>
        <w:t xml:space="preserve"> </w:t>
      </w:r>
      <w:r w:rsidRPr="00D070DF">
        <w:rPr>
          <w:lang w:eastAsia="en-GB"/>
        </w:rPr>
        <w:t>project</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12-4.</w:t>
      </w:r>
    </w:p>
    <w:p w14:paraId="7FBF026C" w14:textId="606AE912" w:rsidR="00D070DF" w:rsidRPr="00D070DF" w:rsidRDefault="00D070DF" w:rsidP="00945AE6">
      <w:pPr>
        <w:pStyle w:val="Body"/>
        <w:rPr>
          <w:lang w:eastAsia="en-GB"/>
        </w:rPr>
      </w:pPr>
      <w:r w:rsidRPr="00D070DF">
        <w:rPr>
          <w:lang w:eastAsia="en-GB"/>
        </w:rPr>
        <w:t>Next,</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format!</w:t>
      </w:r>
      <w:r w:rsidR="00945AE6">
        <w:rPr>
          <w:lang w:eastAsia="en-GB"/>
        </w:rPr>
        <w:t xml:space="preserve"> </w:t>
      </w:r>
      <w:r w:rsidRPr="00D070DF">
        <w:rPr>
          <w:lang w:eastAsia="en-GB"/>
        </w:rPr>
        <w:t>to</w:t>
      </w:r>
      <w:r w:rsidR="00945AE6">
        <w:rPr>
          <w:lang w:eastAsia="en-GB"/>
        </w:rPr>
        <w:t xml:space="preserve"> </w:t>
      </w:r>
      <w:r w:rsidRPr="00D070DF">
        <w:rPr>
          <w:lang w:eastAsia="en-GB"/>
        </w:rPr>
        <w:t>add</w:t>
      </w:r>
      <w:r w:rsidR="00945AE6">
        <w:rPr>
          <w:lang w:eastAsia="en-GB"/>
        </w:rPr>
        <w:t xml:space="preserve"> </w:t>
      </w:r>
      <w:r w:rsidRPr="00D070DF">
        <w:rPr>
          <w:lang w:eastAsia="en-GB"/>
        </w:rPr>
        <w:t>the</w:t>
      </w:r>
      <w:r w:rsidR="00945AE6">
        <w:rPr>
          <w:lang w:eastAsia="en-GB"/>
        </w:rPr>
        <w:t xml:space="preserve"> </w:t>
      </w:r>
      <w:r w:rsidRPr="00D070DF">
        <w:rPr>
          <w:lang w:eastAsia="en-GB"/>
        </w:rPr>
        <w:t>file’s</w:t>
      </w:r>
      <w:r w:rsidR="00945AE6">
        <w:rPr>
          <w:lang w:eastAsia="en-GB"/>
        </w:rPr>
        <w:t xml:space="preserve"> </w:t>
      </w:r>
      <w:r w:rsidRPr="00D070DF">
        <w:rPr>
          <w:lang w:eastAsia="en-GB"/>
        </w:rPr>
        <w:t>contents</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body</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success</w:t>
      </w:r>
      <w:r w:rsidR="00945AE6">
        <w:rPr>
          <w:lang w:eastAsia="en-GB"/>
        </w:rPr>
        <w:t xml:space="preserve"> </w:t>
      </w:r>
      <w:r w:rsidRPr="00D070DF">
        <w:rPr>
          <w:lang w:eastAsia="en-GB"/>
        </w:rPr>
        <w:t>response</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To</w:t>
      </w:r>
      <w:r w:rsidR="00945AE6">
        <w:rPr>
          <w:lang w:eastAsia="en-GB"/>
        </w:rPr>
        <w:t xml:space="preserve"> </w:t>
      </w:r>
      <w:r w:rsidRPr="00D070DF">
        <w:rPr>
          <w:lang w:eastAsia="en-GB"/>
        </w:rPr>
        <w:t>ensure</w:t>
      </w:r>
      <w:r w:rsidR="00945AE6">
        <w:rPr>
          <w:lang w:eastAsia="en-GB"/>
        </w:rPr>
        <w:t xml:space="preserve"> </w:t>
      </w:r>
      <w:r w:rsidRPr="00D070DF">
        <w:rPr>
          <w:lang w:eastAsia="en-GB"/>
        </w:rPr>
        <w:t>a</w:t>
      </w:r>
      <w:r w:rsidR="00945AE6">
        <w:rPr>
          <w:lang w:eastAsia="en-GB"/>
        </w:rPr>
        <w:t xml:space="preserve"> </w:t>
      </w:r>
      <w:r w:rsidRPr="00D070DF">
        <w:rPr>
          <w:lang w:eastAsia="en-GB"/>
        </w:rPr>
        <w:t>valid</w:t>
      </w:r>
      <w:r w:rsidR="00945AE6">
        <w:rPr>
          <w:lang w:eastAsia="en-GB"/>
        </w:rPr>
        <w:t xml:space="preserve"> </w:t>
      </w:r>
      <w:r w:rsidRPr="00D070DF">
        <w:rPr>
          <w:lang w:eastAsia="en-GB"/>
        </w:rPr>
        <w:t>HTTP</w:t>
      </w:r>
      <w:r w:rsidR="00945AE6">
        <w:rPr>
          <w:lang w:eastAsia="en-GB"/>
        </w:rPr>
        <w:t xml:space="preserve"> </w:t>
      </w:r>
      <w:r w:rsidRPr="00D070DF">
        <w:rPr>
          <w:lang w:eastAsia="en-GB"/>
        </w:rPr>
        <w:t>response,</w:t>
      </w:r>
      <w:r w:rsidR="00945AE6">
        <w:rPr>
          <w:lang w:eastAsia="en-GB"/>
        </w:rPr>
        <w:t xml:space="preserve"> </w:t>
      </w:r>
      <w:r w:rsidRPr="00D070DF">
        <w:rPr>
          <w:lang w:eastAsia="en-GB"/>
        </w:rPr>
        <w:t>we</w:t>
      </w:r>
      <w:r w:rsidR="00945AE6">
        <w:rPr>
          <w:lang w:eastAsia="en-GB"/>
        </w:rPr>
        <w:t xml:space="preserve"> </w:t>
      </w:r>
      <w:r w:rsidRPr="00D070DF">
        <w:rPr>
          <w:lang w:eastAsia="en-GB"/>
        </w:rPr>
        <w:t>add</w:t>
      </w:r>
      <w:r w:rsidR="00945AE6">
        <w:rPr>
          <w:lang w:eastAsia="en-GB"/>
        </w:rPr>
        <w:t xml:space="preserve"> </w:t>
      </w:r>
      <w:r w:rsidRPr="00D070DF">
        <w:rPr>
          <w:lang w:eastAsia="en-GB"/>
        </w:rPr>
        <w:t>the</w:t>
      </w:r>
      <w:r w:rsidR="00945AE6">
        <w:rPr>
          <w:lang w:eastAsia="en-GB"/>
        </w:rPr>
        <w:t xml:space="preserve"> </w:t>
      </w:r>
      <w:r w:rsidRPr="00D62D8F">
        <w:rPr>
          <w:rStyle w:val="Literal"/>
        </w:rPr>
        <w:t>Content-Length</w:t>
      </w:r>
      <w:r w:rsidR="00945AE6">
        <w:rPr>
          <w:lang w:eastAsia="en-GB"/>
        </w:rPr>
        <w:t xml:space="preserve"> </w:t>
      </w:r>
      <w:r w:rsidRPr="00D070DF">
        <w:rPr>
          <w:lang w:eastAsia="en-GB"/>
        </w:rPr>
        <w:t>header</w:t>
      </w:r>
      <w:r w:rsidR="00945AE6">
        <w:rPr>
          <w:lang w:eastAsia="en-GB"/>
        </w:rPr>
        <w:t xml:space="preserve"> </w:t>
      </w:r>
      <w:r w:rsidRPr="00D070DF">
        <w:rPr>
          <w:lang w:eastAsia="en-GB"/>
        </w:rPr>
        <w:t>which</w:t>
      </w:r>
      <w:r w:rsidR="00945AE6">
        <w:rPr>
          <w:lang w:eastAsia="en-GB"/>
        </w:rPr>
        <w:t xml:space="preserve"> </w:t>
      </w:r>
      <w:r w:rsidRPr="00D070DF">
        <w:rPr>
          <w:lang w:eastAsia="en-GB"/>
        </w:rPr>
        <w:t>is</w:t>
      </w:r>
      <w:r w:rsidR="00945AE6">
        <w:rPr>
          <w:lang w:eastAsia="en-GB"/>
        </w:rPr>
        <w:t xml:space="preserve"> </w:t>
      </w:r>
      <w:r w:rsidRPr="00D070DF">
        <w:rPr>
          <w:lang w:eastAsia="en-GB"/>
        </w:rPr>
        <w:t>set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size</w:t>
      </w:r>
      <w:r w:rsidR="00945AE6">
        <w:rPr>
          <w:lang w:eastAsia="en-GB"/>
        </w:rPr>
        <w:t xml:space="preserve"> </w:t>
      </w:r>
      <w:r w:rsidRPr="00D070DF">
        <w:rPr>
          <w:lang w:eastAsia="en-GB"/>
        </w:rPr>
        <w:t>of</w:t>
      </w:r>
      <w:r w:rsidR="00945AE6">
        <w:rPr>
          <w:lang w:eastAsia="en-GB"/>
        </w:rPr>
        <w:t xml:space="preserve"> </w:t>
      </w:r>
      <w:r w:rsidRPr="00D070DF">
        <w:rPr>
          <w:lang w:eastAsia="en-GB"/>
        </w:rPr>
        <w:t>our</w:t>
      </w:r>
      <w:r w:rsidR="00945AE6">
        <w:rPr>
          <w:lang w:eastAsia="en-GB"/>
        </w:rPr>
        <w:t xml:space="preserve"> </w:t>
      </w:r>
      <w:r w:rsidRPr="00D070DF">
        <w:rPr>
          <w:lang w:eastAsia="en-GB"/>
        </w:rPr>
        <w:t>response</w:t>
      </w:r>
      <w:r w:rsidR="00945AE6">
        <w:rPr>
          <w:lang w:eastAsia="en-GB"/>
        </w:rPr>
        <w:t xml:space="preserve"> </w:t>
      </w:r>
      <w:r w:rsidRPr="00D070DF">
        <w:rPr>
          <w:lang w:eastAsia="en-GB"/>
        </w:rPr>
        <w:t>body,</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case</w:t>
      </w:r>
      <w:r w:rsidR="00945AE6">
        <w:rPr>
          <w:lang w:eastAsia="en-GB"/>
        </w:rPr>
        <w:t xml:space="preserve"> </w:t>
      </w:r>
      <w:r w:rsidRPr="00D070DF">
        <w:rPr>
          <w:lang w:eastAsia="en-GB"/>
        </w:rPr>
        <w:t>the</w:t>
      </w:r>
      <w:r w:rsidR="00945AE6">
        <w:rPr>
          <w:lang w:eastAsia="en-GB"/>
        </w:rPr>
        <w:t xml:space="preserve"> </w:t>
      </w:r>
      <w:r w:rsidRPr="00D070DF">
        <w:rPr>
          <w:lang w:eastAsia="en-GB"/>
        </w:rPr>
        <w:t>size</w:t>
      </w:r>
      <w:r w:rsidR="00945AE6">
        <w:rPr>
          <w:lang w:eastAsia="en-GB"/>
        </w:rPr>
        <w:t xml:space="preserve"> </w:t>
      </w:r>
      <w:r w:rsidRPr="00D070DF">
        <w:rPr>
          <w:lang w:eastAsia="en-GB"/>
        </w:rPr>
        <w:t>of</w:t>
      </w:r>
      <w:r w:rsidR="00945AE6">
        <w:rPr>
          <w:lang w:eastAsia="en-GB"/>
        </w:rPr>
        <w:t xml:space="preserve"> </w:t>
      </w:r>
      <w:r w:rsidRPr="00D62D8F">
        <w:rPr>
          <w:rStyle w:val="Literal"/>
        </w:rPr>
        <w:t>hello.html</w:t>
      </w:r>
      <w:r w:rsidRPr="00D070DF">
        <w:rPr>
          <w:lang w:eastAsia="en-GB"/>
        </w:rPr>
        <w:t>.</w:t>
      </w:r>
    </w:p>
    <w:p w14:paraId="5DCCF25A" w14:textId="71B42212" w:rsidR="00D070DF" w:rsidRPr="00D070DF" w:rsidRDefault="00D070DF" w:rsidP="00945AE6">
      <w:pPr>
        <w:pStyle w:val="Body"/>
        <w:rPr>
          <w:lang w:eastAsia="en-GB"/>
        </w:rPr>
      </w:pPr>
      <w:r w:rsidRPr="00D070DF">
        <w:rPr>
          <w:lang w:eastAsia="en-GB"/>
        </w:rPr>
        <w:t>Run</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with</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00945AE6">
        <w:rPr>
          <w:lang w:eastAsia="en-GB"/>
        </w:rPr>
        <w:t xml:space="preserve"> </w:t>
      </w:r>
      <w:r w:rsidRPr="00D070DF">
        <w:rPr>
          <w:lang w:eastAsia="en-GB"/>
        </w:rPr>
        <w:t>and</w:t>
      </w:r>
      <w:r w:rsidR="00945AE6">
        <w:rPr>
          <w:lang w:eastAsia="en-GB"/>
        </w:rPr>
        <w:t xml:space="preserve"> </w:t>
      </w:r>
      <w:r w:rsidRPr="00D070DF">
        <w:rPr>
          <w:lang w:eastAsia="en-GB"/>
        </w:rPr>
        <w:t>load</w:t>
      </w:r>
      <w:r w:rsidR="00945AE6">
        <w:rPr>
          <w:lang w:eastAsia="en-GB"/>
        </w:rPr>
        <w:t xml:space="preserve"> </w:t>
      </w:r>
      <w:r w:rsidRPr="00D35EB9">
        <w:rPr>
          <w:rStyle w:val="Italic"/>
        </w:rPr>
        <w:t>127.0.0.1:7878</w:t>
      </w:r>
      <w:r w:rsidR="00945AE6">
        <w:rPr>
          <w:lang w:eastAsia="en-GB"/>
        </w:rPr>
        <w:t xml:space="preserve"> </w:t>
      </w:r>
      <w:r w:rsidRPr="00D070DF">
        <w:rPr>
          <w:lang w:eastAsia="en-GB"/>
        </w:rPr>
        <w:t>in</w:t>
      </w:r>
      <w:r w:rsidR="00945AE6">
        <w:rPr>
          <w:lang w:eastAsia="en-GB"/>
        </w:rPr>
        <w:t xml:space="preserve"> </w:t>
      </w:r>
      <w:r w:rsidRPr="00D070DF">
        <w:rPr>
          <w:lang w:eastAsia="en-GB"/>
        </w:rPr>
        <w:t>your</w:t>
      </w:r>
      <w:r w:rsidR="00945AE6">
        <w:rPr>
          <w:lang w:eastAsia="en-GB"/>
        </w:rPr>
        <w:t xml:space="preserve"> </w:t>
      </w:r>
      <w:r w:rsidRPr="00D070DF">
        <w:rPr>
          <w:lang w:eastAsia="en-GB"/>
        </w:rPr>
        <w:t>browser;</w:t>
      </w:r>
      <w:r w:rsidR="00945AE6">
        <w:rPr>
          <w:lang w:eastAsia="en-GB"/>
        </w:rPr>
        <w:t xml:space="preserve"> </w:t>
      </w:r>
      <w:r w:rsidRPr="00D070DF">
        <w:rPr>
          <w:lang w:eastAsia="en-GB"/>
        </w:rPr>
        <w:t>you</w:t>
      </w:r>
      <w:r w:rsidR="00945AE6">
        <w:rPr>
          <w:lang w:eastAsia="en-GB"/>
        </w:rPr>
        <w:t xml:space="preserve"> </w:t>
      </w:r>
      <w:r w:rsidRPr="00D070DF">
        <w:rPr>
          <w:lang w:eastAsia="en-GB"/>
        </w:rPr>
        <w:t>should</w:t>
      </w:r>
      <w:r w:rsidR="00945AE6">
        <w:rPr>
          <w:lang w:eastAsia="en-GB"/>
        </w:rPr>
        <w:t xml:space="preserve"> </w:t>
      </w:r>
      <w:r w:rsidRPr="00D070DF">
        <w:rPr>
          <w:lang w:eastAsia="en-GB"/>
        </w:rPr>
        <w:t>see</w:t>
      </w:r>
      <w:r w:rsidR="00945AE6">
        <w:rPr>
          <w:lang w:eastAsia="en-GB"/>
        </w:rPr>
        <w:t xml:space="preserve"> </w:t>
      </w:r>
      <w:r w:rsidRPr="00D070DF">
        <w:rPr>
          <w:lang w:eastAsia="en-GB"/>
        </w:rPr>
        <w:t>your</w:t>
      </w:r>
      <w:r w:rsidR="00945AE6">
        <w:rPr>
          <w:lang w:eastAsia="en-GB"/>
        </w:rPr>
        <w:t xml:space="preserve"> </w:t>
      </w:r>
      <w:r w:rsidRPr="00D070DF">
        <w:rPr>
          <w:lang w:eastAsia="en-GB"/>
        </w:rPr>
        <w:t>HTML</w:t>
      </w:r>
      <w:r w:rsidR="00945AE6">
        <w:rPr>
          <w:lang w:eastAsia="en-GB"/>
        </w:rPr>
        <w:t xml:space="preserve"> </w:t>
      </w:r>
      <w:r w:rsidRPr="00D070DF">
        <w:rPr>
          <w:lang w:eastAsia="en-GB"/>
        </w:rPr>
        <w:t>rendered!</w:t>
      </w:r>
    </w:p>
    <w:p w14:paraId="1A7A501F" w14:textId="6B9017E7" w:rsidR="00D070DF" w:rsidRPr="00D070DF" w:rsidRDefault="00D070DF" w:rsidP="00945AE6">
      <w:pPr>
        <w:pStyle w:val="Body"/>
        <w:rPr>
          <w:lang w:eastAsia="en-GB"/>
        </w:rPr>
      </w:pPr>
      <w:r w:rsidRPr="00D070DF">
        <w:rPr>
          <w:lang w:eastAsia="en-GB"/>
        </w:rPr>
        <w:t>Currently,</w:t>
      </w:r>
      <w:r w:rsidR="00945AE6">
        <w:rPr>
          <w:lang w:eastAsia="en-GB"/>
        </w:rPr>
        <w:t xml:space="preserve"> </w:t>
      </w:r>
      <w:r w:rsidRPr="00D070DF">
        <w:rPr>
          <w:lang w:eastAsia="en-GB"/>
        </w:rPr>
        <w:t>we’re</w:t>
      </w:r>
      <w:r w:rsidR="00945AE6">
        <w:rPr>
          <w:lang w:eastAsia="en-GB"/>
        </w:rPr>
        <w:t xml:space="preserve"> </w:t>
      </w:r>
      <w:r w:rsidRPr="00D070DF">
        <w:rPr>
          <w:lang w:eastAsia="en-GB"/>
        </w:rPr>
        <w:t>ignoring</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data</w:t>
      </w:r>
      <w:r w:rsidR="00945AE6">
        <w:rPr>
          <w:lang w:eastAsia="en-GB"/>
        </w:rPr>
        <w:t xml:space="preserve"> </w:t>
      </w:r>
      <w:r w:rsidRPr="00D070DF">
        <w:rPr>
          <w:lang w:eastAsia="en-GB"/>
        </w:rPr>
        <w:t>in</w:t>
      </w:r>
      <w:r w:rsidR="00945AE6">
        <w:rPr>
          <w:lang w:eastAsia="en-GB"/>
        </w:rPr>
        <w:t xml:space="preserve"> </w:t>
      </w:r>
      <w:r w:rsidRPr="00D62D8F">
        <w:rPr>
          <w:rStyle w:val="Literal"/>
        </w:rPr>
        <w:t>http_request</w:t>
      </w:r>
      <w:r w:rsidR="00945AE6">
        <w:rPr>
          <w:lang w:eastAsia="en-GB"/>
        </w:rPr>
        <w:t xml:space="preserve"> </w:t>
      </w:r>
      <w:r w:rsidRPr="00D070DF">
        <w:rPr>
          <w:lang w:eastAsia="en-GB"/>
        </w:rPr>
        <w:t>and</w:t>
      </w:r>
      <w:r w:rsidR="00945AE6">
        <w:rPr>
          <w:lang w:eastAsia="en-GB"/>
        </w:rPr>
        <w:t xml:space="preserve"> </w:t>
      </w:r>
      <w:r w:rsidRPr="00D070DF">
        <w:rPr>
          <w:lang w:eastAsia="en-GB"/>
        </w:rPr>
        <w:t>just</w:t>
      </w:r>
      <w:r w:rsidR="00945AE6">
        <w:rPr>
          <w:lang w:eastAsia="en-GB"/>
        </w:rPr>
        <w:t xml:space="preserve"> </w:t>
      </w:r>
      <w:r w:rsidRPr="00D070DF">
        <w:rPr>
          <w:lang w:eastAsia="en-GB"/>
        </w:rPr>
        <w:lastRenderedPageBreak/>
        <w:t>sending</w:t>
      </w:r>
      <w:r w:rsidR="00945AE6">
        <w:rPr>
          <w:lang w:eastAsia="en-GB"/>
        </w:rPr>
        <w:t xml:space="preserve"> </w:t>
      </w:r>
      <w:r w:rsidRPr="00D070DF">
        <w:rPr>
          <w:lang w:eastAsia="en-GB"/>
        </w:rPr>
        <w:t>back</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file</w:t>
      </w:r>
      <w:r w:rsidR="00945AE6">
        <w:rPr>
          <w:lang w:eastAsia="en-GB"/>
        </w:rPr>
        <w:t xml:space="preserve"> </w:t>
      </w:r>
      <w:r w:rsidRPr="00D070DF">
        <w:rPr>
          <w:lang w:eastAsia="en-GB"/>
        </w:rPr>
        <w:t>unconditionally.</w:t>
      </w:r>
      <w:r w:rsidR="00945AE6">
        <w:rPr>
          <w:lang w:eastAsia="en-GB"/>
        </w:rPr>
        <w:t xml:space="preserve"> </w:t>
      </w:r>
      <w:r w:rsidRPr="00D070DF">
        <w:rPr>
          <w:lang w:eastAsia="en-GB"/>
        </w:rPr>
        <w:t>That</w:t>
      </w:r>
      <w:r w:rsidR="00945AE6">
        <w:rPr>
          <w:lang w:eastAsia="en-GB"/>
        </w:rPr>
        <w:t xml:space="preserve"> </w:t>
      </w:r>
      <w:r w:rsidRPr="00D070DF">
        <w:rPr>
          <w:lang w:eastAsia="en-GB"/>
        </w:rPr>
        <w:t>means</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try</w:t>
      </w:r>
      <w:r w:rsidR="00945AE6">
        <w:rPr>
          <w:lang w:eastAsia="en-GB"/>
        </w:rPr>
        <w:t xml:space="preserve"> </w:t>
      </w:r>
      <w:r w:rsidRPr="00D070DF">
        <w:rPr>
          <w:lang w:eastAsia="en-GB"/>
        </w:rPr>
        <w:t>requesting</w:t>
      </w:r>
      <w:r w:rsidR="00945AE6">
        <w:rPr>
          <w:lang w:eastAsia="en-GB"/>
        </w:rPr>
        <w:t xml:space="preserve"> </w:t>
      </w:r>
      <w:r w:rsidRPr="00D35EB9">
        <w:rPr>
          <w:rStyle w:val="Italic"/>
        </w:rPr>
        <w:t>127.0.0.1:7878/something-else</w:t>
      </w:r>
      <w:r w:rsidR="00945AE6">
        <w:rPr>
          <w:lang w:eastAsia="en-GB"/>
        </w:rPr>
        <w:t xml:space="preserve"> </w:t>
      </w:r>
      <w:r w:rsidRPr="00D070DF">
        <w:rPr>
          <w:lang w:eastAsia="en-GB"/>
        </w:rPr>
        <w:t>in</w:t>
      </w:r>
      <w:r w:rsidR="00945AE6">
        <w:rPr>
          <w:lang w:eastAsia="en-GB"/>
        </w:rPr>
        <w:t xml:space="preserve"> </w:t>
      </w:r>
      <w:r w:rsidRPr="00D070DF">
        <w:rPr>
          <w:lang w:eastAsia="en-GB"/>
        </w:rPr>
        <w:t>your</w:t>
      </w:r>
      <w:r w:rsidR="00945AE6">
        <w:rPr>
          <w:lang w:eastAsia="en-GB"/>
        </w:rPr>
        <w:t xml:space="preserve"> </w:t>
      </w:r>
      <w:r w:rsidRPr="00D070DF">
        <w:rPr>
          <w:lang w:eastAsia="en-GB"/>
        </w:rPr>
        <w:t>browser,</w:t>
      </w:r>
      <w:r w:rsidR="00945AE6">
        <w:rPr>
          <w:lang w:eastAsia="en-GB"/>
        </w:rPr>
        <w:t xml:space="preserve"> </w:t>
      </w:r>
      <w:r w:rsidRPr="00D070DF">
        <w:rPr>
          <w:lang w:eastAsia="en-GB"/>
        </w:rPr>
        <w:t>you’ll</w:t>
      </w:r>
      <w:r w:rsidR="00945AE6">
        <w:rPr>
          <w:lang w:eastAsia="en-GB"/>
        </w:rPr>
        <w:t xml:space="preserve"> </w:t>
      </w:r>
      <w:r w:rsidRPr="00D070DF">
        <w:rPr>
          <w:lang w:eastAsia="en-GB"/>
        </w:rPr>
        <w:t>still</w:t>
      </w:r>
      <w:r w:rsidR="00945AE6">
        <w:rPr>
          <w:lang w:eastAsia="en-GB"/>
        </w:rPr>
        <w:t xml:space="preserve"> </w:t>
      </w:r>
      <w:r w:rsidRPr="00D070DF">
        <w:rPr>
          <w:lang w:eastAsia="en-GB"/>
        </w:rPr>
        <w:t>get</w:t>
      </w:r>
      <w:r w:rsidR="00945AE6">
        <w:rPr>
          <w:lang w:eastAsia="en-GB"/>
        </w:rPr>
        <w:t xml:space="preserve"> </w:t>
      </w:r>
      <w:r w:rsidRPr="00D070DF">
        <w:rPr>
          <w:lang w:eastAsia="en-GB"/>
        </w:rPr>
        <w:t>back</w:t>
      </w:r>
      <w:r w:rsidR="00945AE6">
        <w:rPr>
          <w:lang w:eastAsia="en-GB"/>
        </w:rPr>
        <w:t xml:space="preserve"> </w:t>
      </w:r>
      <w:r w:rsidRPr="00D070DF">
        <w:rPr>
          <w:lang w:eastAsia="en-GB"/>
        </w:rPr>
        <w:t>this</w:t>
      </w:r>
      <w:r w:rsidR="00945AE6">
        <w:rPr>
          <w:lang w:eastAsia="en-GB"/>
        </w:rPr>
        <w:t xml:space="preserve"> </w:t>
      </w:r>
      <w:r w:rsidRPr="00D070DF">
        <w:rPr>
          <w:lang w:eastAsia="en-GB"/>
        </w:rPr>
        <w:t>same</w:t>
      </w:r>
      <w:r w:rsidR="00945AE6">
        <w:rPr>
          <w:lang w:eastAsia="en-GB"/>
        </w:rPr>
        <w:t xml:space="preserve"> </w:t>
      </w:r>
      <w:r w:rsidRPr="00D070DF">
        <w:rPr>
          <w:lang w:eastAsia="en-GB"/>
        </w:rPr>
        <w:t>HTML</w:t>
      </w:r>
      <w:r w:rsidR="00945AE6">
        <w:rPr>
          <w:lang w:eastAsia="en-GB"/>
        </w:rPr>
        <w:t xml:space="preserve"> </w:t>
      </w:r>
      <w:r w:rsidRPr="00D070DF">
        <w:rPr>
          <w:lang w:eastAsia="en-GB"/>
        </w:rPr>
        <w:t>response.</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moment,</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is</w:t>
      </w:r>
      <w:r w:rsidR="00945AE6">
        <w:rPr>
          <w:lang w:eastAsia="en-GB"/>
        </w:rPr>
        <w:t xml:space="preserve"> </w:t>
      </w:r>
      <w:r w:rsidRPr="00D070DF">
        <w:rPr>
          <w:lang w:eastAsia="en-GB"/>
        </w:rPr>
        <w:t>very</w:t>
      </w:r>
      <w:r w:rsidR="00945AE6">
        <w:rPr>
          <w:lang w:eastAsia="en-GB"/>
        </w:rPr>
        <w:t xml:space="preserve"> </w:t>
      </w:r>
      <w:r w:rsidRPr="00D070DF">
        <w:rPr>
          <w:lang w:eastAsia="en-GB"/>
        </w:rPr>
        <w:t>limited</w:t>
      </w:r>
      <w:r w:rsidR="00945AE6">
        <w:rPr>
          <w:lang w:eastAsia="en-GB"/>
        </w:rPr>
        <w:t xml:space="preserve"> </w:t>
      </w:r>
      <w:r w:rsidRPr="00D070DF">
        <w:rPr>
          <w:lang w:eastAsia="en-GB"/>
        </w:rPr>
        <w:t>and</w:t>
      </w:r>
      <w:r w:rsidR="00945AE6">
        <w:rPr>
          <w:lang w:eastAsia="en-GB"/>
        </w:rPr>
        <w:t xml:space="preserve"> </w:t>
      </w:r>
      <w:r w:rsidRPr="00D070DF">
        <w:rPr>
          <w:lang w:eastAsia="en-GB"/>
        </w:rPr>
        <w:t>does</w:t>
      </w:r>
      <w:r w:rsidR="00945AE6">
        <w:rPr>
          <w:lang w:eastAsia="en-GB"/>
        </w:rPr>
        <w:t xml:space="preserve"> </w:t>
      </w:r>
      <w:r w:rsidRPr="00D070DF">
        <w:rPr>
          <w:lang w:eastAsia="en-GB"/>
        </w:rPr>
        <w:t>not</w:t>
      </w:r>
      <w:r w:rsidR="00945AE6">
        <w:rPr>
          <w:lang w:eastAsia="en-GB"/>
        </w:rPr>
        <w:t xml:space="preserve"> </w:t>
      </w:r>
      <w:r w:rsidRPr="00D070DF">
        <w:rPr>
          <w:lang w:eastAsia="en-GB"/>
        </w:rPr>
        <w:t>do</w:t>
      </w:r>
      <w:r w:rsidR="00945AE6">
        <w:rPr>
          <w:lang w:eastAsia="en-GB"/>
        </w:rPr>
        <w:t xml:space="preserve"> </w:t>
      </w:r>
      <w:r w:rsidRPr="00D070DF">
        <w:rPr>
          <w:lang w:eastAsia="en-GB"/>
        </w:rPr>
        <w:t>what</w:t>
      </w:r>
      <w:r w:rsidR="00945AE6">
        <w:rPr>
          <w:lang w:eastAsia="en-GB"/>
        </w:rPr>
        <w:t xml:space="preserve"> </w:t>
      </w:r>
      <w:r w:rsidRPr="00D070DF">
        <w:rPr>
          <w:lang w:eastAsia="en-GB"/>
        </w:rPr>
        <w:t>most</w:t>
      </w:r>
      <w:r w:rsidR="00945AE6">
        <w:rPr>
          <w:lang w:eastAsia="en-GB"/>
        </w:rPr>
        <w:t xml:space="preserve"> </w:t>
      </w:r>
      <w:r w:rsidRPr="00D070DF">
        <w:rPr>
          <w:lang w:eastAsia="en-GB"/>
        </w:rPr>
        <w:t>web</w:t>
      </w:r>
      <w:r w:rsidR="00945AE6">
        <w:rPr>
          <w:lang w:eastAsia="en-GB"/>
        </w:rPr>
        <w:t xml:space="preserve"> </w:t>
      </w:r>
      <w:r w:rsidRPr="00D070DF">
        <w:rPr>
          <w:lang w:eastAsia="en-GB"/>
        </w:rPr>
        <w:t>servers</w:t>
      </w:r>
      <w:r w:rsidR="00945AE6">
        <w:rPr>
          <w:lang w:eastAsia="en-GB"/>
        </w:rPr>
        <w:t xml:space="preserve"> </w:t>
      </w:r>
      <w:r w:rsidRPr="00D070DF">
        <w:rPr>
          <w:lang w:eastAsia="en-GB"/>
        </w:rPr>
        <w:t>do.</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customize</w:t>
      </w:r>
      <w:r w:rsidR="00945AE6">
        <w:rPr>
          <w:lang w:eastAsia="en-GB"/>
        </w:rPr>
        <w:t xml:space="preserve"> </w:t>
      </w:r>
      <w:r w:rsidRPr="00D070DF">
        <w:rPr>
          <w:lang w:eastAsia="en-GB"/>
        </w:rPr>
        <w:t>our</w:t>
      </w:r>
      <w:r w:rsidR="00945AE6">
        <w:rPr>
          <w:lang w:eastAsia="en-GB"/>
        </w:rPr>
        <w:t xml:space="preserve"> </w:t>
      </w:r>
      <w:r w:rsidRPr="00D070DF">
        <w:rPr>
          <w:lang w:eastAsia="en-GB"/>
        </w:rPr>
        <w:t>responses</w:t>
      </w:r>
      <w:r w:rsidR="00945AE6">
        <w:rPr>
          <w:lang w:eastAsia="en-GB"/>
        </w:rPr>
        <w:t xml:space="preserve"> </w:t>
      </w:r>
      <w:r w:rsidRPr="00D070DF">
        <w:rPr>
          <w:lang w:eastAsia="en-GB"/>
        </w:rPr>
        <w:t>depending</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and</w:t>
      </w:r>
      <w:r w:rsidR="00945AE6">
        <w:rPr>
          <w:lang w:eastAsia="en-GB"/>
        </w:rPr>
        <w:t xml:space="preserve"> </w:t>
      </w:r>
      <w:r w:rsidRPr="00D070DF">
        <w:rPr>
          <w:lang w:eastAsia="en-GB"/>
        </w:rPr>
        <w:t>only</w:t>
      </w:r>
      <w:r w:rsidR="00945AE6">
        <w:rPr>
          <w:lang w:eastAsia="en-GB"/>
        </w:rPr>
        <w:t xml:space="preserve"> </w:t>
      </w:r>
      <w:r w:rsidRPr="00D070DF">
        <w:rPr>
          <w:lang w:eastAsia="en-GB"/>
        </w:rPr>
        <w:t>send</w:t>
      </w:r>
      <w:r w:rsidR="00945AE6">
        <w:rPr>
          <w:lang w:eastAsia="en-GB"/>
        </w:rPr>
        <w:t xml:space="preserve"> </w:t>
      </w:r>
      <w:r w:rsidRPr="00D070DF">
        <w:rPr>
          <w:lang w:eastAsia="en-GB"/>
        </w:rPr>
        <w:t>back</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file</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well-formed</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35EB9">
        <w:rPr>
          <w:rStyle w:val="Italic"/>
        </w:rPr>
        <w:t>/</w:t>
      </w:r>
      <w:r w:rsidRPr="00D070DF">
        <w:rPr>
          <w:lang w:eastAsia="en-GB"/>
        </w:rPr>
        <w:t>.</w:t>
      </w:r>
    </w:p>
    <w:p w14:paraId="61607E8A" w14:textId="0D9670DC" w:rsidR="00D070DF" w:rsidRPr="00D070DF" w:rsidRDefault="00D070DF" w:rsidP="006D307B">
      <w:pPr>
        <w:pStyle w:val="HeadB"/>
        <w:rPr>
          <w:lang w:eastAsia="en-GB"/>
        </w:rPr>
      </w:pPr>
      <w:bookmarkStart w:id="55" w:name="validating-the-request-and-selectively-r"/>
      <w:bookmarkStart w:id="56" w:name="_Toc107314538"/>
      <w:bookmarkEnd w:id="55"/>
      <w:r w:rsidRPr="00D070DF">
        <w:rPr>
          <w:lang w:eastAsia="en-GB"/>
        </w:rPr>
        <w:t>Validating</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and</w:t>
      </w:r>
      <w:r w:rsidR="00945AE6">
        <w:rPr>
          <w:lang w:eastAsia="en-GB"/>
        </w:rPr>
        <w:t xml:space="preserve"> </w:t>
      </w:r>
      <w:r w:rsidRPr="00D070DF">
        <w:rPr>
          <w:lang w:eastAsia="en-GB"/>
        </w:rPr>
        <w:t>Selectively</w:t>
      </w:r>
      <w:r w:rsidR="00945AE6">
        <w:rPr>
          <w:lang w:eastAsia="en-GB"/>
        </w:rPr>
        <w:t xml:space="preserve"> </w:t>
      </w:r>
      <w:r w:rsidRPr="00D070DF">
        <w:rPr>
          <w:lang w:eastAsia="en-GB"/>
        </w:rPr>
        <w:t>Responding</w:t>
      </w:r>
      <w:bookmarkEnd w:id="56"/>
    </w:p>
    <w:p w14:paraId="4DE366B3" w14:textId="51CE8769" w:rsidR="00D070DF" w:rsidRPr="00D070DF" w:rsidRDefault="00D070DF" w:rsidP="00945AE6">
      <w:pPr>
        <w:pStyle w:val="Body"/>
        <w:rPr>
          <w:lang w:eastAsia="en-GB"/>
        </w:rPr>
      </w:pPr>
      <w:r w:rsidRPr="00D070DF">
        <w:rPr>
          <w:lang w:eastAsia="en-GB"/>
        </w:rPr>
        <w:t>Right</w:t>
      </w:r>
      <w:r w:rsidR="00945AE6">
        <w:rPr>
          <w:lang w:eastAsia="en-GB"/>
        </w:rPr>
        <w:t xml:space="preserve"> </w:t>
      </w:r>
      <w:r w:rsidRPr="00D070DF">
        <w:rPr>
          <w:lang w:eastAsia="en-GB"/>
        </w:rPr>
        <w:t>now,</w:t>
      </w:r>
      <w:r w:rsidR="00945AE6">
        <w:rPr>
          <w:lang w:eastAsia="en-GB"/>
        </w:rPr>
        <w:t xml:space="preserve"> </w:t>
      </w:r>
      <w:r w:rsidRPr="00D070DF">
        <w:rPr>
          <w:lang w:eastAsia="en-GB"/>
        </w:rPr>
        <w:t>our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will</w:t>
      </w:r>
      <w:r w:rsidR="00945AE6">
        <w:rPr>
          <w:lang w:eastAsia="en-GB"/>
        </w:rPr>
        <w:t xml:space="preserve"> </w:t>
      </w:r>
      <w:r w:rsidRPr="00D070DF">
        <w:rPr>
          <w:lang w:eastAsia="en-GB"/>
        </w:rPr>
        <w:t>return</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file</w:t>
      </w:r>
      <w:r w:rsidR="00945AE6">
        <w:rPr>
          <w:lang w:eastAsia="en-GB"/>
        </w:rPr>
        <w:t xml:space="preserve"> </w:t>
      </w:r>
      <w:r w:rsidRPr="00D070DF">
        <w:rPr>
          <w:lang w:eastAsia="en-GB"/>
        </w:rPr>
        <w:t>no</w:t>
      </w:r>
      <w:r w:rsidR="00945AE6">
        <w:rPr>
          <w:lang w:eastAsia="en-GB"/>
        </w:rPr>
        <w:t xml:space="preserve"> </w:t>
      </w:r>
      <w:r w:rsidRPr="00D070DF">
        <w:rPr>
          <w:lang w:eastAsia="en-GB"/>
        </w:rPr>
        <w:t>matter</w:t>
      </w:r>
      <w:r w:rsidR="00945AE6">
        <w:rPr>
          <w:lang w:eastAsia="en-GB"/>
        </w:rPr>
        <w:t xml:space="preserve"> </w:t>
      </w:r>
      <w:r w:rsidRPr="00D070DF">
        <w:rPr>
          <w:lang w:eastAsia="en-GB"/>
        </w:rPr>
        <w:t>what</w:t>
      </w:r>
      <w:r w:rsidR="00945AE6">
        <w:rPr>
          <w:lang w:eastAsia="en-GB"/>
        </w:rPr>
        <w:t xml:space="preserve"> </w:t>
      </w:r>
      <w:r w:rsidRPr="00D070DF">
        <w:rPr>
          <w:lang w:eastAsia="en-GB"/>
        </w:rPr>
        <w:t>the</w:t>
      </w:r>
      <w:r w:rsidR="00945AE6">
        <w:rPr>
          <w:lang w:eastAsia="en-GB"/>
        </w:rPr>
        <w:t xml:space="preserve"> </w:t>
      </w:r>
      <w:r w:rsidRPr="00D070DF">
        <w:rPr>
          <w:lang w:eastAsia="en-GB"/>
        </w:rPr>
        <w:t>client</w:t>
      </w:r>
      <w:r w:rsidR="00945AE6">
        <w:rPr>
          <w:lang w:eastAsia="en-GB"/>
        </w:rPr>
        <w:t xml:space="preserve"> </w:t>
      </w:r>
      <w:r w:rsidRPr="00D070DF">
        <w:rPr>
          <w:lang w:eastAsia="en-GB"/>
        </w:rPr>
        <w:t>requested.</w:t>
      </w:r>
      <w:r w:rsidR="00945AE6">
        <w:rPr>
          <w:lang w:eastAsia="en-GB"/>
        </w:rPr>
        <w:t xml:space="preserve"> </w:t>
      </w:r>
      <w:r w:rsidRPr="00D070DF">
        <w:rPr>
          <w:lang w:eastAsia="en-GB"/>
        </w:rPr>
        <w:t>Let’s</w:t>
      </w:r>
      <w:r w:rsidR="00945AE6">
        <w:rPr>
          <w:lang w:eastAsia="en-GB"/>
        </w:rPr>
        <w:t xml:space="preserve"> </w:t>
      </w:r>
      <w:r w:rsidRPr="00D070DF">
        <w:rPr>
          <w:lang w:eastAsia="en-GB"/>
        </w:rPr>
        <w:t>add</w:t>
      </w:r>
      <w:r w:rsidR="00945AE6">
        <w:rPr>
          <w:lang w:eastAsia="en-GB"/>
        </w:rPr>
        <w:t xml:space="preserve"> </w:t>
      </w:r>
      <w:r w:rsidRPr="00D070DF">
        <w:rPr>
          <w:lang w:eastAsia="en-GB"/>
        </w:rPr>
        <w:t>functionality</w:t>
      </w:r>
      <w:r w:rsidR="00945AE6">
        <w:rPr>
          <w:lang w:eastAsia="en-GB"/>
        </w:rPr>
        <w:t xml:space="preserve"> </w:t>
      </w:r>
      <w:r w:rsidRPr="00D070DF">
        <w:rPr>
          <w:lang w:eastAsia="en-GB"/>
        </w:rPr>
        <w:t>to</w:t>
      </w:r>
      <w:r w:rsidR="00945AE6">
        <w:rPr>
          <w:lang w:eastAsia="en-GB"/>
        </w:rPr>
        <w:t xml:space="preserve"> </w:t>
      </w:r>
      <w:r w:rsidRPr="00D070DF">
        <w:rPr>
          <w:lang w:eastAsia="en-GB"/>
        </w:rPr>
        <w:t>check</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is</w:t>
      </w:r>
      <w:r w:rsidR="00945AE6">
        <w:rPr>
          <w:lang w:eastAsia="en-GB"/>
        </w:rPr>
        <w:t xml:space="preserve"> </w:t>
      </w:r>
      <w:r w:rsidRPr="00D070DF">
        <w:rPr>
          <w:lang w:eastAsia="en-GB"/>
        </w:rPr>
        <w:t>requesting</w:t>
      </w:r>
      <w:r w:rsidR="00945AE6">
        <w:rPr>
          <w:lang w:eastAsia="en-GB"/>
        </w:rPr>
        <w:t xml:space="preserve"> </w:t>
      </w:r>
      <w:r w:rsidRPr="00D35EB9">
        <w:rPr>
          <w:rStyle w:val="Italic"/>
        </w:rPr>
        <w:t>/</w:t>
      </w:r>
      <w:r w:rsidR="00945AE6">
        <w:rPr>
          <w:lang w:eastAsia="en-GB"/>
        </w:rPr>
        <w:t xml:space="preserve"> </w:t>
      </w:r>
      <w:r w:rsidRPr="00D070DF">
        <w:rPr>
          <w:lang w:eastAsia="en-GB"/>
        </w:rPr>
        <w:t>before</w:t>
      </w:r>
      <w:r w:rsidR="00945AE6">
        <w:rPr>
          <w:lang w:eastAsia="en-GB"/>
        </w:rPr>
        <w:t xml:space="preserve"> </w:t>
      </w:r>
      <w:r w:rsidRPr="00D070DF">
        <w:rPr>
          <w:lang w:eastAsia="en-GB"/>
        </w:rPr>
        <w:t>returning</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file</w:t>
      </w:r>
      <w:r w:rsidR="00B036D2">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return</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requests</w:t>
      </w:r>
      <w:r w:rsidR="00945AE6">
        <w:rPr>
          <w:lang w:eastAsia="en-GB"/>
        </w:rPr>
        <w:t xml:space="preserve"> </w:t>
      </w:r>
      <w:r w:rsidRPr="00D070DF">
        <w:rPr>
          <w:lang w:eastAsia="en-GB"/>
        </w:rPr>
        <w:t>anything</w:t>
      </w:r>
      <w:r w:rsidR="00945AE6">
        <w:rPr>
          <w:lang w:eastAsia="en-GB"/>
        </w:rPr>
        <w:t xml:space="preserve"> </w:t>
      </w:r>
      <w:r w:rsidRPr="00D070DF">
        <w:rPr>
          <w:lang w:eastAsia="en-GB"/>
        </w:rPr>
        <w:t>else.</w:t>
      </w:r>
      <w:r w:rsidR="00945AE6">
        <w:rPr>
          <w:lang w:eastAsia="en-GB"/>
        </w:rPr>
        <w:t xml:space="preserve"> </w:t>
      </w:r>
      <w:r w:rsidRPr="00D070DF">
        <w:rPr>
          <w:lang w:eastAsia="en-GB"/>
        </w:rPr>
        <w:t>For</w:t>
      </w:r>
      <w:r w:rsidR="00945AE6">
        <w:rPr>
          <w:lang w:eastAsia="en-GB"/>
        </w:rPr>
        <w:t xml:space="preserve"> </w:t>
      </w:r>
      <w:r w:rsidRPr="00D070DF">
        <w:rPr>
          <w:lang w:eastAsia="en-GB"/>
        </w:rPr>
        <w:t>this</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modify</w:t>
      </w:r>
      <w:r w:rsidR="00945AE6">
        <w:rPr>
          <w:lang w:eastAsia="en-GB"/>
        </w:rPr>
        <w:t xml:space="preserve"> </w:t>
      </w:r>
      <w:r w:rsidRPr="00D62D8F">
        <w:rPr>
          <w:rStyle w:val="Literal"/>
        </w:rPr>
        <w:t>handle_connection</w:t>
      </w:r>
      <w:r w:rsidRPr="00D070DF">
        <w:rPr>
          <w:lang w:eastAsia="en-GB"/>
        </w:rPr>
        <w:t>,</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20-6.</w:t>
      </w:r>
      <w:r w:rsidR="00945AE6">
        <w:rPr>
          <w:lang w:eastAsia="en-GB"/>
        </w:rPr>
        <w:t xml:space="preserve"> </w:t>
      </w:r>
      <w:r w:rsidRPr="00D070DF">
        <w:rPr>
          <w:lang w:eastAsia="en-GB"/>
        </w:rPr>
        <w:t>This</w:t>
      </w:r>
      <w:r w:rsidR="00945AE6">
        <w:rPr>
          <w:lang w:eastAsia="en-GB"/>
        </w:rPr>
        <w:t xml:space="preserve"> </w:t>
      </w:r>
      <w:r w:rsidRPr="00D070DF">
        <w:rPr>
          <w:lang w:eastAsia="en-GB"/>
        </w:rPr>
        <w:t>new</w:t>
      </w:r>
      <w:r w:rsidR="00945AE6">
        <w:rPr>
          <w:lang w:eastAsia="en-GB"/>
        </w:rPr>
        <w:t xml:space="preserve"> </w:t>
      </w:r>
      <w:r w:rsidRPr="00D070DF">
        <w:rPr>
          <w:lang w:eastAsia="en-GB"/>
        </w:rPr>
        <w:t>code</w:t>
      </w:r>
      <w:r w:rsidR="00945AE6">
        <w:rPr>
          <w:lang w:eastAsia="en-GB"/>
        </w:rPr>
        <w:t xml:space="preserve"> </w:t>
      </w:r>
      <w:r w:rsidRPr="00D070DF">
        <w:rPr>
          <w:lang w:eastAsia="en-GB"/>
        </w:rPr>
        <w:t>checks</w:t>
      </w:r>
      <w:r w:rsidR="00945AE6">
        <w:rPr>
          <w:lang w:eastAsia="en-GB"/>
        </w:rPr>
        <w:t xml:space="preserve"> </w:t>
      </w:r>
      <w:r w:rsidRPr="00D070DF">
        <w:rPr>
          <w:lang w:eastAsia="en-GB"/>
        </w:rPr>
        <w:t>the</w:t>
      </w:r>
      <w:r w:rsidR="00945AE6">
        <w:rPr>
          <w:lang w:eastAsia="en-GB"/>
        </w:rPr>
        <w:t xml:space="preserve"> </w:t>
      </w:r>
      <w:r w:rsidRPr="00D070DF">
        <w:rPr>
          <w:lang w:eastAsia="en-GB"/>
        </w:rPr>
        <w:t>content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received</w:t>
      </w:r>
      <w:r w:rsidR="00945AE6">
        <w:rPr>
          <w:lang w:eastAsia="en-GB"/>
        </w:rPr>
        <w:t xml:space="preserve"> </w:t>
      </w:r>
      <w:r w:rsidRPr="00D070DF">
        <w:rPr>
          <w:lang w:eastAsia="en-GB"/>
        </w:rPr>
        <w:t>against</w:t>
      </w:r>
      <w:r w:rsidR="00945AE6">
        <w:rPr>
          <w:lang w:eastAsia="en-GB"/>
        </w:rPr>
        <w:t xml:space="preserve"> </w:t>
      </w:r>
      <w:r w:rsidRPr="00D070DF">
        <w:rPr>
          <w:lang w:eastAsia="en-GB"/>
        </w:rPr>
        <w:t>what</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for</w:t>
      </w:r>
      <w:r w:rsidR="00945AE6">
        <w:rPr>
          <w:lang w:eastAsia="en-GB"/>
        </w:rPr>
        <w:t xml:space="preserve"> </w:t>
      </w:r>
      <w:r w:rsidRPr="00D35EB9">
        <w:rPr>
          <w:rStyle w:val="Italic"/>
        </w:rPr>
        <w:t>/</w:t>
      </w:r>
      <w:r w:rsidR="00945AE6">
        <w:rPr>
          <w:lang w:eastAsia="en-GB"/>
        </w:rPr>
        <w:t xml:space="preserve"> </w:t>
      </w:r>
      <w:r w:rsidRPr="00D070DF">
        <w:rPr>
          <w:lang w:eastAsia="en-GB"/>
        </w:rPr>
        <w:t>looks</w:t>
      </w:r>
      <w:r w:rsidR="00945AE6">
        <w:rPr>
          <w:lang w:eastAsia="en-GB"/>
        </w:rPr>
        <w:t xml:space="preserve"> </w:t>
      </w:r>
      <w:r w:rsidRPr="00D070DF">
        <w:rPr>
          <w:lang w:eastAsia="en-GB"/>
        </w:rPr>
        <w:t>like</w:t>
      </w:r>
      <w:r w:rsidR="00945AE6">
        <w:rPr>
          <w:lang w:eastAsia="en-GB"/>
        </w:rPr>
        <w:t xml:space="preserve"> </w:t>
      </w:r>
      <w:r w:rsidRPr="00D070DF">
        <w:rPr>
          <w:lang w:eastAsia="en-GB"/>
        </w:rPr>
        <w:t>and</w:t>
      </w:r>
      <w:r w:rsidR="00945AE6">
        <w:rPr>
          <w:lang w:eastAsia="en-GB"/>
        </w:rPr>
        <w:t xml:space="preserve"> </w:t>
      </w:r>
      <w:r w:rsidRPr="00D070DF">
        <w:rPr>
          <w:lang w:eastAsia="en-GB"/>
        </w:rPr>
        <w:t>adds</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r w:rsidR="00945AE6">
        <w:rPr>
          <w:lang w:eastAsia="en-GB"/>
        </w:rPr>
        <w:t xml:space="preserve"> </w:t>
      </w:r>
      <w:r w:rsidRPr="00D070DF">
        <w:rPr>
          <w:lang w:eastAsia="en-GB"/>
        </w:rPr>
        <w:t>to</w:t>
      </w:r>
      <w:r w:rsidR="00945AE6">
        <w:rPr>
          <w:lang w:eastAsia="en-GB"/>
        </w:rPr>
        <w:t xml:space="preserve"> </w:t>
      </w:r>
      <w:r w:rsidRPr="00D070DF">
        <w:rPr>
          <w:lang w:eastAsia="en-GB"/>
        </w:rPr>
        <w:t>treat</w:t>
      </w:r>
      <w:r w:rsidR="00945AE6">
        <w:rPr>
          <w:lang w:eastAsia="en-GB"/>
        </w:rPr>
        <w:t xml:space="preserve"> </w:t>
      </w:r>
      <w:r w:rsidRPr="00D070DF">
        <w:rPr>
          <w:lang w:eastAsia="en-GB"/>
        </w:rPr>
        <w:t>requests</w:t>
      </w:r>
      <w:r w:rsidR="00945AE6">
        <w:rPr>
          <w:lang w:eastAsia="en-GB"/>
        </w:rPr>
        <w:t xml:space="preserve"> </w:t>
      </w:r>
      <w:r w:rsidRPr="00D070DF">
        <w:rPr>
          <w:lang w:eastAsia="en-GB"/>
        </w:rPr>
        <w:t>differently.</w:t>
      </w:r>
    </w:p>
    <w:p w14:paraId="27E7B074" w14:textId="0E633484" w:rsidR="00D070DF" w:rsidRPr="00D070DF" w:rsidRDefault="00D070DF" w:rsidP="00B0420F">
      <w:pPr>
        <w:pStyle w:val="CodeLabel"/>
        <w:rPr>
          <w:lang w:eastAsia="en-GB"/>
        </w:rPr>
      </w:pPr>
      <w:r w:rsidRPr="00D070DF">
        <w:rPr>
          <w:lang w:eastAsia="en-GB"/>
        </w:rPr>
        <w:t>src/main.rs</w:t>
      </w:r>
    </w:p>
    <w:p w14:paraId="7E691A4B" w14:textId="4F61CF2D" w:rsidR="00D070DF" w:rsidRPr="00A73287" w:rsidRDefault="00411658" w:rsidP="00D62D8F">
      <w:pPr>
        <w:pStyle w:val="Code"/>
        <w:rPr>
          <w:rStyle w:val="LiteralGray"/>
        </w:rPr>
      </w:pPr>
      <w:r w:rsidRPr="00A73287">
        <w:rPr>
          <w:rStyle w:val="LiteralGray"/>
        </w:rPr>
        <w:t>--snip--</w:t>
      </w:r>
    </w:p>
    <w:p w14:paraId="2122AC61" w14:textId="77777777" w:rsidR="00D070DF" w:rsidRPr="00D35EB9" w:rsidRDefault="00D070DF" w:rsidP="00D62D8F">
      <w:pPr>
        <w:pStyle w:val="Code"/>
      </w:pPr>
    </w:p>
    <w:p w14:paraId="4A3BC5E7" w14:textId="552449DA"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handle_connection(mut</w:t>
      </w:r>
      <w:r w:rsidR="00945AE6" w:rsidRPr="00A73287">
        <w:rPr>
          <w:rStyle w:val="LiteralGray"/>
        </w:rPr>
        <w:t xml:space="preserve"> </w:t>
      </w:r>
      <w:r w:rsidRPr="00A73287">
        <w:rPr>
          <w:rStyle w:val="LiteralGray"/>
        </w:rPr>
        <w:t>stream:</w:t>
      </w:r>
      <w:r w:rsidR="00945AE6" w:rsidRPr="00A73287">
        <w:rPr>
          <w:rStyle w:val="LiteralGray"/>
        </w:rPr>
        <w:t xml:space="preserve"> </w:t>
      </w:r>
      <w:r w:rsidRPr="00A73287">
        <w:rPr>
          <w:rStyle w:val="LiteralGray"/>
        </w:rPr>
        <w:t>TcpStream)</w:t>
      </w:r>
      <w:r w:rsidR="00945AE6" w:rsidRPr="00A73287">
        <w:rPr>
          <w:rStyle w:val="LiteralGray"/>
        </w:rPr>
        <w:t xml:space="preserve"> </w:t>
      </w:r>
      <w:r w:rsidRPr="00A73287">
        <w:rPr>
          <w:rStyle w:val="LiteralGray"/>
        </w:rPr>
        <w:t>{</w:t>
      </w:r>
    </w:p>
    <w:p w14:paraId="7223FF63" w14:textId="695C5650"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buf_reader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BufReader::new(&amp;mut</w:t>
      </w:r>
      <w:r w:rsidRPr="00A73287">
        <w:rPr>
          <w:rStyle w:val="LiteralGray"/>
        </w:rPr>
        <w:t xml:space="preserve"> </w:t>
      </w:r>
      <w:r w:rsidR="00D070DF" w:rsidRPr="00A73287">
        <w:rPr>
          <w:rStyle w:val="LiteralGray"/>
        </w:rPr>
        <w:t>stream);</w:t>
      </w:r>
    </w:p>
    <w:p w14:paraId="1969AF64" w14:textId="77777777" w:rsidR="00D163BC"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request_line</w:t>
      </w:r>
      <w:r w:rsidRPr="00D35EB9">
        <w:t xml:space="preserve"> </w:t>
      </w:r>
      <w:r w:rsidR="00D070DF" w:rsidRPr="00D35EB9">
        <w:t>=</w:t>
      </w:r>
      <w:r w:rsidRPr="00D35EB9">
        <w:t xml:space="preserve"> </w:t>
      </w:r>
      <w:r w:rsidR="00D070DF" w:rsidRPr="00D35EB9">
        <w:t>buf_reader</w:t>
      </w:r>
    </w:p>
    <w:p w14:paraId="5EB68CE5" w14:textId="77777777" w:rsidR="00D163BC" w:rsidRDefault="00D163BC" w:rsidP="00D62D8F">
      <w:pPr>
        <w:pStyle w:val="Code"/>
      </w:pPr>
      <w:r>
        <w:t xml:space="preserve">        </w:t>
      </w:r>
      <w:r w:rsidR="00D070DF" w:rsidRPr="00D35EB9">
        <w:t>.lines()</w:t>
      </w:r>
    </w:p>
    <w:p w14:paraId="358E66B7" w14:textId="77777777" w:rsidR="00D163BC" w:rsidRDefault="00D163BC" w:rsidP="00D62D8F">
      <w:pPr>
        <w:pStyle w:val="Code"/>
      </w:pPr>
      <w:r>
        <w:t xml:space="preserve">        </w:t>
      </w:r>
      <w:r w:rsidR="00D070DF" w:rsidRPr="00D35EB9">
        <w:t>.next()</w:t>
      </w:r>
    </w:p>
    <w:p w14:paraId="19DC95B4" w14:textId="77777777" w:rsidR="00D163BC" w:rsidRDefault="00D163BC" w:rsidP="00D62D8F">
      <w:pPr>
        <w:pStyle w:val="Code"/>
      </w:pPr>
      <w:r>
        <w:t xml:space="preserve">        </w:t>
      </w:r>
      <w:r w:rsidR="00D070DF" w:rsidRPr="00D35EB9">
        <w:t>.unwrap()</w:t>
      </w:r>
    </w:p>
    <w:p w14:paraId="6A097C50" w14:textId="78A70E6D" w:rsidR="00D070DF" w:rsidRPr="00D35EB9" w:rsidRDefault="00D163BC" w:rsidP="00D62D8F">
      <w:pPr>
        <w:pStyle w:val="Code"/>
      </w:pPr>
      <w:r>
        <w:t xml:space="preserve">        </w:t>
      </w:r>
      <w:r w:rsidR="00D070DF" w:rsidRPr="00D35EB9">
        <w:t>.unwrap();</w:t>
      </w:r>
    </w:p>
    <w:p w14:paraId="08F2F2F1" w14:textId="77777777" w:rsidR="00D070DF" w:rsidRPr="00D35EB9" w:rsidRDefault="00D070DF" w:rsidP="00D62D8F">
      <w:pPr>
        <w:pStyle w:val="Code"/>
      </w:pPr>
    </w:p>
    <w:p w14:paraId="6B5EADE9" w14:textId="3B2B225B"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if</w:t>
      </w:r>
      <w:r w:rsidRPr="00D35EB9">
        <w:t xml:space="preserve"> </w:t>
      </w:r>
      <w:r w:rsidR="00D070DF" w:rsidRPr="00D35EB9">
        <w:t>request_line</w:t>
      </w:r>
      <w:r w:rsidRPr="00D35EB9">
        <w:t xml:space="preserve"> </w:t>
      </w:r>
      <w:r w:rsidR="00D070DF" w:rsidRPr="00D35EB9">
        <w:t>==</w:t>
      </w:r>
      <w:r w:rsidRPr="00D35EB9">
        <w:t xml:space="preserve"> </w:t>
      </w:r>
      <w:r w:rsidR="00D070DF" w:rsidRPr="00D35EB9">
        <w:t>"GET</w:t>
      </w:r>
      <w:r w:rsidRPr="00D35EB9">
        <w:t xml:space="preserve"> </w:t>
      </w:r>
      <w:r w:rsidR="00D070DF" w:rsidRPr="00D35EB9">
        <w:t>/</w:t>
      </w:r>
      <w:r w:rsidRPr="00D35EB9">
        <w:t xml:space="preserve"> </w:t>
      </w:r>
      <w:r w:rsidR="00D070DF" w:rsidRPr="00D35EB9">
        <w:t>HTTP/1.1"</w:t>
      </w:r>
      <w:r w:rsidRPr="00D35EB9">
        <w:t xml:space="preserve"> </w:t>
      </w:r>
      <w:r w:rsidR="00D070DF" w:rsidRPr="00D35EB9">
        <w:t>{</w:t>
      </w:r>
    </w:p>
    <w:p w14:paraId="2A42C3D9" w14:textId="76AD388B" w:rsidR="00D070DF" w:rsidRPr="00D35EB9" w:rsidRDefault="00945AE6" w:rsidP="00D62D8F">
      <w:pPr>
        <w:pStyle w:val="Code"/>
      </w:pPr>
      <w:r w:rsidRPr="00D35EB9">
        <w:t xml:space="preserve">        </w:t>
      </w:r>
      <w:r w:rsidR="00D070DF" w:rsidRPr="00D35EB9">
        <w:t>let</w:t>
      </w:r>
      <w:r w:rsidRPr="00D35EB9">
        <w:t xml:space="preserve"> </w:t>
      </w:r>
      <w:r w:rsidR="00D070DF" w:rsidRPr="00D35EB9">
        <w:t>status_line</w:t>
      </w:r>
      <w:r w:rsidRPr="00D35EB9">
        <w:t xml:space="preserve"> </w:t>
      </w:r>
      <w:r w:rsidR="00D070DF" w:rsidRPr="00D35EB9">
        <w:t>=</w:t>
      </w:r>
      <w:r w:rsidRPr="00D35EB9">
        <w:t xml:space="preserve"> </w:t>
      </w:r>
      <w:r w:rsidR="00D070DF" w:rsidRPr="00D35EB9">
        <w:t>"HTTP/1.1</w:t>
      </w:r>
      <w:r w:rsidRPr="00D35EB9">
        <w:t xml:space="preserve"> </w:t>
      </w:r>
      <w:r w:rsidR="00D070DF" w:rsidRPr="00D35EB9">
        <w:t>200</w:t>
      </w:r>
      <w:r w:rsidRPr="00D35EB9">
        <w:t xml:space="preserve"> </w:t>
      </w:r>
      <w:r w:rsidR="00D070DF" w:rsidRPr="00D35EB9">
        <w:t>OK";</w:t>
      </w:r>
    </w:p>
    <w:p w14:paraId="5E602D94" w14:textId="543966FA" w:rsidR="00D070DF" w:rsidRPr="00D35EB9" w:rsidRDefault="00945AE6" w:rsidP="00D62D8F">
      <w:pPr>
        <w:pStyle w:val="Code"/>
      </w:pPr>
      <w:r w:rsidRPr="00D35EB9">
        <w:t xml:space="preserve">        </w:t>
      </w:r>
      <w:r w:rsidR="00D070DF" w:rsidRPr="00D35EB9">
        <w:t>let</w:t>
      </w:r>
      <w:r w:rsidRPr="00D35EB9">
        <w:t xml:space="preserve"> </w:t>
      </w:r>
      <w:r w:rsidR="00D070DF" w:rsidRPr="00D35EB9">
        <w:t>contents</w:t>
      </w:r>
      <w:r w:rsidRPr="00D35EB9">
        <w:t xml:space="preserve"> </w:t>
      </w:r>
      <w:r w:rsidR="00D070DF" w:rsidRPr="00D35EB9">
        <w:t>=</w:t>
      </w:r>
      <w:r w:rsidRPr="00D35EB9">
        <w:t xml:space="preserve"> </w:t>
      </w:r>
      <w:r w:rsidR="00D070DF" w:rsidRPr="00D35EB9">
        <w:t>fs::read_to_string("hello.html").unwrap();</w:t>
      </w:r>
    </w:p>
    <w:p w14:paraId="2AC16720" w14:textId="216BB1FC" w:rsidR="00D070DF" w:rsidRPr="00D35EB9" w:rsidRDefault="00945AE6" w:rsidP="00D62D8F">
      <w:pPr>
        <w:pStyle w:val="Code"/>
      </w:pPr>
      <w:r w:rsidRPr="00D35EB9">
        <w:t xml:space="preserve">        </w:t>
      </w:r>
      <w:r w:rsidR="00D070DF" w:rsidRPr="00D35EB9">
        <w:t>let</w:t>
      </w:r>
      <w:r w:rsidRPr="00D35EB9">
        <w:t xml:space="preserve"> </w:t>
      </w:r>
      <w:r w:rsidR="00D070DF" w:rsidRPr="00D35EB9">
        <w:t>length</w:t>
      </w:r>
      <w:r w:rsidRPr="00D35EB9">
        <w:t xml:space="preserve"> </w:t>
      </w:r>
      <w:r w:rsidR="00D070DF" w:rsidRPr="00D35EB9">
        <w:t>=</w:t>
      </w:r>
      <w:r w:rsidRPr="00D35EB9">
        <w:t xml:space="preserve"> </w:t>
      </w:r>
      <w:r w:rsidR="00D070DF" w:rsidRPr="00D35EB9">
        <w:t>contents.len();</w:t>
      </w:r>
    </w:p>
    <w:p w14:paraId="589E00BA" w14:textId="77777777" w:rsidR="00D070DF" w:rsidRPr="00D35EB9" w:rsidRDefault="00D070DF" w:rsidP="00D62D8F">
      <w:pPr>
        <w:pStyle w:val="Code"/>
      </w:pPr>
    </w:p>
    <w:p w14:paraId="408ED210" w14:textId="15EAA5C0" w:rsidR="00D070DF" w:rsidRPr="00D35EB9" w:rsidRDefault="00945AE6" w:rsidP="00D62D8F">
      <w:pPr>
        <w:pStyle w:val="Code"/>
      </w:pPr>
      <w:r w:rsidRPr="00D35EB9">
        <w:t xml:space="preserve">        </w:t>
      </w:r>
      <w:r w:rsidR="00D070DF" w:rsidRPr="00D35EB9">
        <w:t>let</w:t>
      </w:r>
      <w:r w:rsidRPr="00D35EB9">
        <w:t xml:space="preserve"> </w:t>
      </w:r>
      <w:r w:rsidR="00D070DF" w:rsidRPr="00D35EB9">
        <w:t>response</w:t>
      </w:r>
      <w:r w:rsidRPr="00D35EB9">
        <w:t xml:space="preserve"> </w:t>
      </w:r>
      <w:r w:rsidR="00D070DF" w:rsidRPr="00D35EB9">
        <w:t>=</w:t>
      </w:r>
      <w:r w:rsidRPr="00D35EB9">
        <w:t xml:space="preserve"> </w:t>
      </w:r>
      <w:r w:rsidR="00D070DF" w:rsidRPr="00D35EB9">
        <w:t>format!(</w:t>
      </w:r>
    </w:p>
    <w:p w14:paraId="607F2995" w14:textId="444DF3CE" w:rsidR="00D163BC" w:rsidRDefault="00945AE6" w:rsidP="00D62D8F">
      <w:pPr>
        <w:pStyle w:val="Code"/>
      </w:pPr>
      <w:r w:rsidRPr="00D35EB9">
        <w:t xml:space="preserve">            </w:t>
      </w:r>
      <w:r w:rsidR="00D070DF" w:rsidRPr="00D35EB9">
        <w:t>"{status_line}\r\n</w:t>
      </w:r>
      <w:r w:rsidR="00D163BC">
        <w:t>\</w:t>
      </w:r>
    </w:p>
    <w:p w14:paraId="53CAFFE2" w14:textId="360F0DC1" w:rsidR="00D163BC" w:rsidRDefault="00D163BC" w:rsidP="00D62D8F">
      <w:pPr>
        <w:pStyle w:val="Code"/>
      </w:pPr>
      <w:r>
        <w:t xml:space="preserve">             </w:t>
      </w:r>
      <w:r w:rsidR="00D070DF" w:rsidRPr="00D35EB9">
        <w:t>Content-Length:</w:t>
      </w:r>
      <w:r w:rsidR="00945AE6" w:rsidRPr="00D35EB9">
        <w:t xml:space="preserve"> </w:t>
      </w:r>
      <w:r w:rsidR="00D070DF" w:rsidRPr="00D35EB9">
        <w:t>{length}\r\n\r\n</w:t>
      </w:r>
      <w:r>
        <w:t>\</w:t>
      </w:r>
    </w:p>
    <w:p w14:paraId="421D7845" w14:textId="74FC15FA" w:rsidR="00D070DF" w:rsidRPr="00D35EB9" w:rsidRDefault="00D163BC" w:rsidP="00D62D8F">
      <w:pPr>
        <w:pStyle w:val="Code"/>
      </w:pPr>
      <w:r>
        <w:t xml:space="preserve">             </w:t>
      </w:r>
      <w:r w:rsidR="00D070DF" w:rsidRPr="00D35EB9">
        <w:t>{contents}"</w:t>
      </w:r>
    </w:p>
    <w:p w14:paraId="7F9BBB57" w14:textId="1C9AE32B" w:rsidR="00D070DF" w:rsidRPr="00D35EB9" w:rsidRDefault="00945AE6" w:rsidP="00D62D8F">
      <w:pPr>
        <w:pStyle w:val="Code"/>
      </w:pPr>
      <w:r w:rsidRPr="00D35EB9">
        <w:t xml:space="preserve">        </w:t>
      </w:r>
      <w:r w:rsidR="00D070DF" w:rsidRPr="00D35EB9">
        <w:t>);</w:t>
      </w:r>
    </w:p>
    <w:p w14:paraId="146EF55D" w14:textId="77777777" w:rsidR="00D070DF" w:rsidRPr="00D35EB9" w:rsidRDefault="00D070DF" w:rsidP="00D62D8F">
      <w:pPr>
        <w:pStyle w:val="Code"/>
      </w:pPr>
    </w:p>
    <w:p w14:paraId="7FC7B4E4" w14:textId="2EE00DD0" w:rsidR="00D070DF" w:rsidRPr="00D35EB9" w:rsidRDefault="00945AE6" w:rsidP="00D62D8F">
      <w:pPr>
        <w:pStyle w:val="Code"/>
      </w:pPr>
      <w:r w:rsidRPr="00D35EB9">
        <w:t xml:space="preserve">        </w:t>
      </w:r>
      <w:r w:rsidR="00D070DF" w:rsidRPr="00D35EB9">
        <w:t>stream.write_all(response.as_bytes()).unwrap();</w:t>
      </w:r>
    </w:p>
    <w:p w14:paraId="2B73934E" w14:textId="0EFFB247"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w:t>
      </w:r>
      <w:r w:rsidRPr="00D35EB9">
        <w:t xml:space="preserve"> </w:t>
      </w:r>
      <w:r w:rsidR="00D070DF" w:rsidRPr="00D35EB9">
        <w:t>else</w:t>
      </w:r>
      <w:r w:rsidRPr="00D35EB9">
        <w:t xml:space="preserve"> </w:t>
      </w:r>
      <w:r w:rsidR="00D070DF" w:rsidRPr="00D35EB9">
        <w:t>{</w:t>
      </w:r>
    </w:p>
    <w:p w14:paraId="0BE6D036" w14:textId="3B7838A3" w:rsidR="00D070DF" w:rsidRPr="00D35EB9" w:rsidRDefault="00945AE6" w:rsidP="00D62D8F">
      <w:pPr>
        <w:pStyle w:val="Code"/>
      </w:pPr>
      <w:r w:rsidRPr="00D35EB9">
        <w:t xml:space="preserve">        </w:t>
      </w:r>
      <w:r w:rsidR="00D070DF" w:rsidRPr="00D35EB9">
        <w:t>//</w:t>
      </w:r>
      <w:r w:rsidRPr="00D35EB9">
        <w:t xml:space="preserve"> </w:t>
      </w:r>
      <w:r w:rsidR="00D070DF" w:rsidRPr="00D35EB9">
        <w:t>some</w:t>
      </w:r>
      <w:r w:rsidRPr="00D35EB9">
        <w:t xml:space="preserve"> </w:t>
      </w:r>
      <w:r w:rsidR="00D070DF" w:rsidRPr="00D35EB9">
        <w:t>other</w:t>
      </w:r>
      <w:r w:rsidRPr="00D35EB9">
        <w:t xml:space="preserve"> </w:t>
      </w:r>
      <w:r w:rsidR="00D070DF" w:rsidRPr="00D35EB9">
        <w:t>request</w:t>
      </w:r>
    </w:p>
    <w:p w14:paraId="30CE55ED" w14:textId="1349F1B5" w:rsidR="00D070DF" w:rsidRPr="00D35EB9" w:rsidRDefault="00945AE6" w:rsidP="00D62D8F">
      <w:pPr>
        <w:pStyle w:val="Code"/>
      </w:pPr>
      <w:r w:rsidRPr="00D35EB9">
        <w:t xml:space="preserve">    </w:t>
      </w:r>
      <w:r w:rsidR="00D070DF" w:rsidRPr="00D35EB9">
        <w:t>}</w:t>
      </w:r>
    </w:p>
    <w:p w14:paraId="76C32250" w14:textId="77777777" w:rsidR="00D070DF" w:rsidRPr="00A73287" w:rsidRDefault="00D070DF" w:rsidP="00D62D8F">
      <w:pPr>
        <w:pStyle w:val="Code"/>
        <w:rPr>
          <w:rStyle w:val="LiteralGray"/>
        </w:rPr>
      </w:pPr>
      <w:r w:rsidRPr="00A73287">
        <w:rPr>
          <w:rStyle w:val="LiteralGray"/>
        </w:rPr>
        <w:t>}</w:t>
      </w:r>
    </w:p>
    <w:p w14:paraId="37084043" w14:textId="50AEF40A" w:rsidR="00D070DF" w:rsidRPr="00D070DF" w:rsidRDefault="00D070DF" w:rsidP="008C2171">
      <w:pPr>
        <w:pStyle w:val="CodeListingCaption"/>
        <w:rPr>
          <w:lang w:eastAsia="en-GB"/>
        </w:rPr>
      </w:pPr>
      <w:r w:rsidRPr="00D070DF">
        <w:rPr>
          <w:lang w:eastAsia="en-GB"/>
        </w:rPr>
        <w:t>Handling</w:t>
      </w:r>
      <w:r w:rsidR="00945AE6">
        <w:rPr>
          <w:lang w:eastAsia="en-GB"/>
        </w:rPr>
        <w:t xml:space="preserve"> </w:t>
      </w:r>
      <w:r w:rsidRPr="00D070DF">
        <w:rPr>
          <w:lang w:eastAsia="en-GB"/>
        </w:rPr>
        <w:t>requests</w:t>
      </w:r>
      <w:r w:rsidR="00945AE6">
        <w:rPr>
          <w:lang w:eastAsia="en-GB"/>
        </w:rPr>
        <w:t xml:space="preserve"> </w:t>
      </w:r>
      <w:r w:rsidRPr="00D070DF">
        <w:rPr>
          <w:lang w:eastAsia="en-GB"/>
        </w:rPr>
        <w:t>to</w:t>
      </w:r>
      <w:r w:rsidR="00945AE6">
        <w:rPr>
          <w:lang w:eastAsia="en-GB"/>
        </w:rPr>
        <w:t xml:space="preserve"> </w:t>
      </w:r>
      <w:r w:rsidRPr="00D35EB9">
        <w:rPr>
          <w:rStyle w:val="Italic"/>
        </w:rPr>
        <w:t>/</w:t>
      </w:r>
      <w:r w:rsidR="00945AE6">
        <w:rPr>
          <w:lang w:eastAsia="en-GB"/>
        </w:rPr>
        <w:t xml:space="preserve"> </w:t>
      </w:r>
      <w:r w:rsidRPr="00D070DF">
        <w:rPr>
          <w:lang w:eastAsia="en-GB"/>
        </w:rPr>
        <w:t>differently</w:t>
      </w:r>
      <w:r w:rsidR="00945AE6">
        <w:rPr>
          <w:lang w:eastAsia="en-GB"/>
        </w:rPr>
        <w:t xml:space="preserve"> </w:t>
      </w:r>
      <w:r w:rsidRPr="00D070DF">
        <w:rPr>
          <w:lang w:eastAsia="en-GB"/>
        </w:rPr>
        <w:t>from</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p>
    <w:p w14:paraId="52962514" w14:textId="13F2F3FC" w:rsidR="00D070DF" w:rsidRPr="00D070DF" w:rsidRDefault="00D070DF" w:rsidP="00945AE6">
      <w:pPr>
        <w:pStyle w:val="Body"/>
        <w:rPr>
          <w:lang w:eastAsia="en-GB"/>
        </w:rPr>
      </w:pPr>
      <w:r w:rsidRPr="00D070DF">
        <w:rPr>
          <w:lang w:eastAsia="en-GB"/>
        </w:rPr>
        <w:t>We’re</w:t>
      </w:r>
      <w:r w:rsidR="00945AE6">
        <w:rPr>
          <w:lang w:eastAsia="en-GB"/>
        </w:rPr>
        <w:t xml:space="preserve"> </w:t>
      </w:r>
      <w:r w:rsidRPr="00D070DF">
        <w:rPr>
          <w:lang w:eastAsia="en-GB"/>
        </w:rPr>
        <w:t>only</w:t>
      </w:r>
      <w:r w:rsidR="00945AE6">
        <w:rPr>
          <w:lang w:eastAsia="en-GB"/>
        </w:rPr>
        <w:t xml:space="preserve"> </w:t>
      </w:r>
      <w:r w:rsidRPr="00D070DF">
        <w:rPr>
          <w:lang w:eastAsia="en-GB"/>
        </w:rPr>
        <w:t>going</w:t>
      </w:r>
      <w:r w:rsidR="00945AE6">
        <w:rPr>
          <w:lang w:eastAsia="en-GB"/>
        </w:rPr>
        <w:t xml:space="preserve"> </w:t>
      </w:r>
      <w:r w:rsidRPr="00D070DF">
        <w:rPr>
          <w:lang w:eastAsia="en-GB"/>
        </w:rPr>
        <w:t>to</w:t>
      </w:r>
      <w:r w:rsidR="00945AE6">
        <w:rPr>
          <w:lang w:eastAsia="en-GB"/>
        </w:rPr>
        <w:t xml:space="preserve"> </w:t>
      </w:r>
      <w:r w:rsidRPr="00D070DF">
        <w:rPr>
          <w:lang w:eastAsia="en-GB"/>
        </w:rPr>
        <w:t>be</w:t>
      </w:r>
      <w:r w:rsidR="00945AE6">
        <w:rPr>
          <w:lang w:eastAsia="en-GB"/>
        </w:rPr>
        <w:t xml:space="preserve"> </w:t>
      </w:r>
      <w:r w:rsidRPr="00D070DF">
        <w:rPr>
          <w:lang w:eastAsia="en-GB"/>
        </w:rPr>
        <w:t>looking</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line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HTTP</w:t>
      </w:r>
      <w:r w:rsidR="00945AE6">
        <w:rPr>
          <w:lang w:eastAsia="en-GB"/>
        </w:rPr>
        <w:t xml:space="preserve"> </w:t>
      </w:r>
      <w:r w:rsidRPr="00D070DF">
        <w:rPr>
          <w:lang w:eastAsia="en-GB"/>
        </w:rPr>
        <w:t>request,</w:t>
      </w:r>
      <w:r w:rsidR="00945AE6">
        <w:rPr>
          <w:lang w:eastAsia="en-GB"/>
        </w:rPr>
        <w:t xml:space="preserve"> </w:t>
      </w:r>
      <w:r w:rsidRPr="00D070DF">
        <w:rPr>
          <w:lang w:eastAsia="en-GB"/>
        </w:rPr>
        <w:t>so</w:t>
      </w:r>
      <w:r w:rsidR="00945AE6">
        <w:rPr>
          <w:lang w:eastAsia="en-GB"/>
        </w:rPr>
        <w:t xml:space="preserve"> </w:t>
      </w:r>
      <w:r w:rsidRPr="00D070DF">
        <w:rPr>
          <w:lang w:eastAsia="en-GB"/>
        </w:rPr>
        <w:t>rather</w:t>
      </w:r>
      <w:r w:rsidR="00945AE6">
        <w:rPr>
          <w:lang w:eastAsia="en-GB"/>
        </w:rPr>
        <w:t xml:space="preserve"> </w:t>
      </w:r>
      <w:r w:rsidRPr="00D070DF">
        <w:rPr>
          <w:lang w:eastAsia="en-GB"/>
        </w:rPr>
        <w:t>than</w:t>
      </w:r>
      <w:r w:rsidR="00945AE6">
        <w:rPr>
          <w:lang w:eastAsia="en-GB"/>
        </w:rPr>
        <w:t xml:space="preserve"> </w:t>
      </w:r>
      <w:r w:rsidRPr="00D070DF">
        <w:rPr>
          <w:lang w:eastAsia="en-GB"/>
        </w:rPr>
        <w:t>reading</w:t>
      </w:r>
      <w:r w:rsidR="00945AE6">
        <w:rPr>
          <w:lang w:eastAsia="en-GB"/>
        </w:rPr>
        <w:t xml:space="preserve"> </w:t>
      </w:r>
      <w:r w:rsidRPr="00D070DF">
        <w:rPr>
          <w:lang w:eastAsia="en-GB"/>
        </w:rPr>
        <w:t>the</w:t>
      </w:r>
      <w:r w:rsidR="00945AE6">
        <w:rPr>
          <w:lang w:eastAsia="en-GB"/>
        </w:rPr>
        <w:t xml:space="preserve"> </w:t>
      </w:r>
      <w:r w:rsidRPr="00D070DF">
        <w:rPr>
          <w:lang w:eastAsia="en-GB"/>
        </w:rPr>
        <w:t>entire</w:t>
      </w:r>
      <w:r w:rsidR="00945AE6">
        <w:rPr>
          <w:lang w:eastAsia="en-GB"/>
        </w:rPr>
        <w:t xml:space="preserve"> </w:t>
      </w:r>
      <w:r w:rsidRPr="00D070DF">
        <w:rPr>
          <w:lang w:eastAsia="en-GB"/>
        </w:rPr>
        <w:t>request</w:t>
      </w:r>
      <w:r w:rsidR="00945AE6">
        <w:rPr>
          <w:lang w:eastAsia="en-GB"/>
        </w:rPr>
        <w:t xml:space="preserve"> </w:t>
      </w:r>
      <w:r w:rsidRPr="00D070DF">
        <w:rPr>
          <w:lang w:eastAsia="en-GB"/>
        </w:rPr>
        <w:t>into</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we’re</w:t>
      </w:r>
      <w:r w:rsidR="00945AE6">
        <w:rPr>
          <w:lang w:eastAsia="en-GB"/>
        </w:rPr>
        <w:t xml:space="preserve"> </w:t>
      </w:r>
      <w:r w:rsidRPr="00D070DF">
        <w:rPr>
          <w:lang w:eastAsia="en-GB"/>
        </w:rPr>
        <w:t>calling</w:t>
      </w:r>
      <w:r w:rsidR="00945AE6">
        <w:rPr>
          <w:lang w:eastAsia="en-GB"/>
        </w:rPr>
        <w:t xml:space="preserve"> </w:t>
      </w:r>
      <w:r w:rsidRPr="00D62D8F">
        <w:rPr>
          <w:rStyle w:val="Literal"/>
        </w:rPr>
        <w:t>next</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item</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iterator</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62D8F">
        <w:rPr>
          <w:rStyle w:val="Literal"/>
        </w:rPr>
        <w:t>unwrap</w:t>
      </w:r>
      <w:r w:rsidR="00945AE6">
        <w:rPr>
          <w:lang w:eastAsia="en-GB"/>
        </w:rPr>
        <w:t xml:space="preserve"> </w:t>
      </w:r>
      <w:r w:rsidRPr="00D070DF">
        <w:rPr>
          <w:lang w:eastAsia="en-GB"/>
        </w:rPr>
        <w:t>takes</w:t>
      </w:r>
      <w:r w:rsidR="00945AE6">
        <w:rPr>
          <w:lang w:eastAsia="en-GB"/>
        </w:rPr>
        <w:t xml:space="preserve"> </w:t>
      </w:r>
      <w:r w:rsidRPr="00D070DF">
        <w:rPr>
          <w:lang w:eastAsia="en-GB"/>
        </w:rPr>
        <w:t>care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Option</w:t>
      </w:r>
      <w:r w:rsidR="00945AE6">
        <w:rPr>
          <w:lang w:eastAsia="en-GB"/>
        </w:rPr>
        <w:t xml:space="preserve"> </w:t>
      </w:r>
      <w:r w:rsidRPr="00D070DF">
        <w:rPr>
          <w:lang w:eastAsia="en-GB"/>
        </w:rPr>
        <w:t>and</w:t>
      </w:r>
      <w:r w:rsidR="00945AE6">
        <w:rPr>
          <w:lang w:eastAsia="en-GB"/>
        </w:rPr>
        <w:t xml:space="preserve"> </w:t>
      </w:r>
      <w:r w:rsidRPr="00D070DF">
        <w:rPr>
          <w:lang w:eastAsia="en-GB"/>
        </w:rPr>
        <w:t>stops</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iterator</w:t>
      </w:r>
      <w:r w:rsidR="00945AE6">
        <w:rPr>
          <w:lang w:eastAsia="en-GB"/>
        </w:rPr>
        <w:t xml:space="preserve"> </w:t>
      </w:r>
      <w:r w:rsidRPr="00D070DF">
        <w:rPr>
          <w:lang w:eastAsia="en-GB"/>
        </w:rPr>
        <w:t>has</w:t>
      </w:r>
      <w:r w:rsidR="00945AE6">
        <w:rPr>
          <w:lang w:eastAsia="en-GB"/>
        </w:rPr>
        <w:t xml:space="preserve"> </w:t>
      </w:r>
      <w:r w:rsidRPr="00D070DF">
        <w:rPr>
          <w:lang w:eastAsia="en-GB"/>
        </w:rPr>
        <w:t>no</w:t>
      </w:r>
      <w:r w:rsidR="00945AE6">
        <w:rPr>
          <w:lang w:eastAsia="en-GB"/>
        </w:rPr>
        <w:t xml:space="preserve"> </w:t>
      </w:r>
      <w:r w:rsidRPr="00D070DF">
        <w:rPr>
          <w:lang w:eastAsia="en-GB"/>
        </w:rPr>
        <w:t>items.</w:t>
      </w:r>
      <w:r w:rsidR="00945AE6">
        <w:rPr>
          <w:lang w:eastAsia="en-GB"/>
        </w:rPr>
        <w:t xml:space="preserve"> </w:t>
      </w:r>
      <w:r w:rsidRPr="00D070DF">
        <w:rPr>
          <w:lang w:eastAsia="en-GB"/>
        </w:rPr>
        <w:t>The</w:t>
      </w:r>
      <w:r w:rsidR="00945AE6">
        <w:rPr>
          <w:lang w:eastAsia="en-GB"/>
        </w:rPr>
        <w:t xml:space="preserve"> </w:t>
      </w:r>
      <w:r w:rsidRPr="00D070DF">
        <w:rPr>
          <w:lang w:eastAsia="en-GB"/>
        </w:rPr>
        <w:t>second</w:t>
      </w:r>
      <w:r w:rsidR="00945AE6">
        <w:rPr>
          <w:lang w:eastAsia="en-GB"/>
        </w:rPr>
        <w:t xml:space="preserve"> </w:t>
      </w:r>
      <w:r w:rsidRPr="00D62D8F">
        <w:rPr>
          <w:rStyle w:val="Literal"/>
        </w:rPr>
        <w:t>unwrap</w:t>
      </w:r>
      <w:r w:rsidR="00945AE6">
        <w:rPr>
          <w:lang w:eastAsia="en-GB"/>
        </w:rPr>
        <w:t xml:space="preserve"> </w:t>
      </w:r>
      <w:r w:rsidRPr="00D070DF">
        <w:rPr>
          <w:lang w:eastAsia="en-GB"/>
        </w:rPr>
        <w:t>handles</w:t>
      </w:r>
      <w:r w:rsidR="00945AE6">
        <w:rPr>
          <w:lang w:eastAsia="en-GB"/>
        </w:rPr>
        <w:t xml:space="preserve"> </w:t>
      </w:r>
      <w:r w:rsidRPr="00D070DF">
        <w:rPr>
          <w:lang w:eastAsia="en-GB"/>
        </w:rPr>
        <w:t>the</w:t>
      </w:r>
      <w:r w:rsidR="00945AE6">
        <w:rPr>
          <w:lang w:eastAsia="en-GB"/>
        </w:rPr>
        <w:t xml:space="preserve"> </w:t>
      </w:r>
      <w:r w:rsidRPr="00D62D8F">
        <w:rPr>
          <w:rStyle w:val="Literal"/>
        </w:rPr>
        <w:t>Result</w:t>
      </w:r>
      <w:r w:rsidR="00945AE6">
        <w:rPr>
          <w:lang w:eastAsia="en-GB"/>
        </w:rPr>
        <w:t xml:space="preserve"> </w:t>
      </w:r>
      <w:r w:rsidRPr="00D070DF">
        <w:rPr>
          <w:lang w:eastAsia="en-GB"/>
        </w:rPr>
        <w:t>and</w:t>
      </w:r>
      <w:r w:rsidR="00945AE6">
        <w:rPr>
          <w:lang w:eastAsia="en-GB"/>
        </w:rPr>
        <w:t xml:space="preserve"> </w:t>
      </w:r>
      <w:r w:rsidRPr="00D070DF">
        <w:rPr>
          <w:lang w:eastAsia="en-GB"/>
        </w:rPr>
        <w:t>has</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effect</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62D8F">
        <w:rPr>
          <w:rStyle w:val="Literal"/>
        </w:rPr>
        <w:t>unwrap</w:t>
      </w:r>
      <w:r w:rsidR="00945AE6">
        <w:rPr>
          <w:lang w:eastAsia="en-GB"/>
        </w:rPr>
        <w:t xml:space="preserve"> </w:t>
      </w:r>
      <w:r w:rsidRPr="00D070DF">
        <w:rPr>
          <w:lang w:eastAsia="en-GB"/>
        </w:rPr>
        <w:t>that</w:t>
      </w:r>
      <w:r w:rsidR="00945AE6">
        <w:rPr>
          <w:lang w:eastAsia="en-GB"/>
        </w:rPr>
        <w:t xml:space="preserve"> </w:t>
      </w:r>
      <w:r w:rsidRPr="00D070DF">
        <w:rPr>
          <w:lang w:eastAsia="en-GB"/>
        </w:rPr>
        <w:t>was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map</w:t>
      </w:r>
      <w:r w:rsidR="00945AE6">
        <w:rPr>
          <w:lang w:eastAsia="en-GB"/>
        </w:rPr>
        <w:t xml:space="preserve"> </w:t>
      </w:r>
      <w:r w:rsidRPr="00D070DF">
        <w:rPr>
          <w:lang w:eastAsia="en-GB"/>
        </w:rPr>
        <w:t>added</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w:t>
      </w:r>
    </w:p>
    <w:p w14:paraId="651948D4" w14:textId="7B1A038A" w:rsidR="00D070DF" w:rsidRPr="00D070DF" w:rsidRDefault="00D070DF" w:rsidP="00945AE6">
      <w:pPr>
        <w:pStyle w:val="Body"/>
        <w:rPr>
          <w:lang w:eastAsia="en-GB"/>
        </w:rPr>
      </w:pPr>
      <w:r w:rsidRPr="00D070DF">
        <w:rPr>
          <w:lang w:eastAsia="en-GB"/>
        </w:rPr>
        <w:lastRenderedPageBreak/>
        <w:t>Next,</w:t>
      </w:r>
      <w:r w:rsidR="00945AE6">
        <w:rPr>
          <w:lang w:eastAsia="en-GB"/>
        </w:rPr>
        <w:t xml:space="preserve"> </w:t>
      </w:r>
      <w:r w:rsidRPr="00D070DF">
        <w:rPr>
          <w:lang w:eastAsia="en-GB"/>
        </w:rPr>
        <w:t>we</w:t>
      </w:r>
      <w:r w:rsidR="00945AE6">
        <w:rPr>
          <w:lang w:eastAsia="en-GB"/>
        </w:rPr>
        <w:t xml:space="preserve"> </w:t>
      </w:r>
      <w:r w:rsidRPr="00D070DF">
        <w:rPr>
          <w:lang w:eastAsia="en-GB"/>
        </w:rPr>
        <w:t>check</w:t>
      </w:r>
      <w:r w:rsidR="00945AE6">
        <w:rPr>
          <w:lang w:eastAsia="en-GB"/>
        </w:rPr>
        <w:t xml:space="preserve"> </w:t>
      </w:r>
      <w:r w:rsidRPr="00D070DF">
        <w:rPr>
          <w:lang w:eastAsia="en-GB"/>
        </w:rPr>
        <w:t>the</w:t>
      </w:r>
      <w:r w:rsidR="00945AE6">
        <w:rPr>
          <w:lang w:eastAsia="en-GB"/>
        </w:rPr>
        <w:t xml:space="preserve"> </w:t>
      </w:r>
      <w:r w:rsidRPr="00D62D8F">
        <w:rPr>
          <w:rStyle w:val="Literal"/>
        </w:rPr>
        <w:t>request_line</w:t>
      </w:r>
      <w:r w:rsidR="00945AE6">
        <w:rPr>
          <w:lang w:eastAsia="en-GB"/>
        </w:rPr>
        <w:t xml:space="preserve"> </w:t>
      </w: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if</w:t>
      </w:r>
      <w:r w:rsidR="00945AE6">
        <w:rPr>
          <w:lang w:eastAsia="en-GB"/>
        </w:rPr>
        <w:t xml:space="preserve"> </w:t>
      </w:r>
      <w:r w:rsidRPr="00D070DF">
        <w:rPr>
          <w:lang w:eastAsia="en-GB"/>
        </w:rPr>
        <w:t>it</w:t>
      </w:r>
      <w:r w:rsidR="00945AE6">
        <w:rPr>
          <w:lang w:eastAsia="en-GB"/>
        </w:rPr>
        <w:t xml:space="preserve"> </w:t>
      </w:r>
      <w:r w:rsidRPr="00D070DF">
        <w:rPr>
          <w:lang w:eastAsia="en-GB"/>
        </w:rPr>
        <w:t>equals</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line</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GET</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35EB9">
        <w:rPr>
          <w:rStyle w:val="Italic"/>
        </w:rPr>
        <w:t>/</w:t>
      </w:r>
      <w:r w:rsidR="00945AE6">
        <w:rPr>
          <w:lang w:eastAsia="en-GB"/>
        </w:rPr>
        <w:t xml:space="preserve"> </w:t>
      </w:r>
      <w:r w:rsidRPr="00D070DF">
        <w:rPr>
          <w:lang w:eastAsia="en-GB"/>
        </w:rPr>
        <w:t>path</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it</w:t>
      </w:r>
      <w:r w:rsidR="00945AE6">
        <w:rPr>
          <w:lang w:eastAsia="en-GB"/>
        </w:rPr>
        <w:t xml:space="preserve"> </w:t>
      </w:r>
      <w:r w:rsidRPr="00D070DF">
        <w:rPr>
          <w:lang w:eastAsia="en-GB"/>
        </w:rPr>
        <w:t>does,</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block</w:t>
      </w:r>
      <w:r w:rsidR="00945AE6">
        <w:rPr>
          <w:lang w:eastAsia="en-GB"/>
        </w:rPr>
        <w:t xml:space="preserve"> </w:t>
      </w:r>
      <w:r w:rsidRPr="00D070DF">
        <w:rPr>
          <w:lang w:eastAsia="en-GB"/>
        </w:rPr>
        <w:t>returns</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our</w:t>
      </w:r>
      <w:r w:rsidR="00945AE6">
        <w:rPr>
          <w:lang w:eastAsia="en-GB"/>
        </w:rPr>
        <w:t xml:space="preserve"> </w:t>
      </w:r>
      <w:r w:rsidRPr="00D070DF">
        <w:rPr>
          <w:lang w:eastAsia="en-GB"/>
        </w:rPr>
        <w:t>HTML</w:t>
      </w:r>
      <w:r w:rsidR="00945AE6">
        <w:rPr>
          <w:lang w:eastAsia="en-GB"/>
        </w:rPr>
        <w:t xml:space="preserve"> </w:t>
      </w:r>
      <w:r w:rsidRPr="00D070DF">
        <w:rPr>
          <w:lang w:eastAsia="en-GB"/>
        </w:rPr>
        <w:t>file.</w:t>
      </w:r>
    </w:p>
    <w:p w14:paraId="160BE1AF" w14:textId="7D962AE5" w:rsidR="00D070DF" w:rsidRPr="00D070DF" w:rsidRDefault="00D070DF" w:rsidP="00945AE6">
      <w:pPr>
        <w:pStyle w:val="Body"/>
        <w:rPr>
          <w:lang w:eastAsia="en-GB"/>
        </w:rPr>
      </w:pP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62D8F">
        <w:rPr>
          <w:rStyle w:val="Literal"/>
        </w:rPr>
        <w:t>request_line</w:t>
      </w:r>
      <w:r w:rsidR="00945AE6">
        <w:rPr>
          <w:lang w:eastAsia="en-GB"/>
        </w:rPr>
        <w:t xml:space="preserve"> </w:t>
      </w:r>
      <w:r w:rsidRPr="00D070DF">
        <w:rPr>
          <w:lang w:eastAsia="en-GB"/>
        </w:rPr>
        <w:t>does</w:t>
      </w:r>
      <w:r w:rsidR="00945AE6">
        <w:rPr>
          <w:lang w:eastAsia="en-GB"/>
        </w:rPr>
        <w:t xml:space="preserve"> </w:t>
      </w:r>
      <w:r w:rsidRPr="00D35EB9">
        <w:rPr>
          <w:rStyle w:val="Italic"/>
        </w:rPr>
        <w:t>not</w:t>
      </w:r>
      <w:r w:rsidR="00945AE6">
        <w:rPr>
          <w:lang w:eastAsia="en-GB"/>
        </w:rPr>
        <w:t xml:space="preserve"> </w:t>
      </w:r>
      <w:r w:rsidRPr="00D070DF">
        <w:rPr>
          <w:lang w:eastAsia="en-GB"/>
        </w:rPr>
        <w:t>equal</w:t>
      </w:r>
      <w:r w:rsidR="00945AE6">
        <w:rPr>
          <w:lang w:eastAsia="en-GB"/>
        </w:rPr>
        <w:t xml:space="preserve"> </w:t>
      </w:r>
      <w:r w:rsidRPr="00D070DF">
        <w:rPr>
          <w:lang w:eastAsia="en-GB"/>
        </w:rPr>
        <w:t>the</w:t>
      </w:r>
      <w:r w:rsidR="00945AE6">
        <w:rPr>
          <w:lang w:eastAsia="en-GB"/>
        </w:rPr>
        <w:t xml:space="preserve"> </w:t>
      </w:r>
      <w:r w:rsidRPr="00D070DF">
        <w:rPr>
          <w:lang w:eastAsia="en-GB"/>
        </w:rPr>
        <w:t>GET</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35EB9">
        <w:rPr>
          <w:rStyle w:val="Italic"/>
        </w:rPr>
        <w:t>/</w:t>
      </w:r>
      <w:r w:rsidR="00945AE6">
        <w:rPr>
          <w:lang w:eastAsia="en-GB"/>
        </w:rPr>
        <w:t xml:space="preserve"> </w:t>
      </w:r>
      <w:r w:rsidRPr="00D070DF">
        <w:rPr>
          <w:lang w:eastAsia="en-GB"/>
        </w:rPr>
        <w:t>path,</w:t>
      </w:r>
      <w:r w:rsidR="00945AE6">
        <w:rPr>
          <w:lang w:eastAsia="en-GB"/>
        </w:rPr>
        <w:t xml:space="preserve"> </w:t>
      </w:r>
      <w:r w:rsidRPr="00D070DF">
        <w:rPr>
          <w:lang w:eastAsia="en-GB"/>
        </w:rPr>
        <w:t>it</w:t>
      </w:r>
      <w:r w:rsidR="00945AE6">
        <w:rPr>
          <w:lang w:eastAsia="en-GB"/>
        </w:rPr>
        <w:t xml:space="preserve"> </w:t>
      </w:r>
      <w:r w:rsidRPr="00D070DF">
        <w:rPr>
          <w:lang w:eastAsia="en-GB"/>
        </w:rPr>
        <w:t>means</w:t>
      </w:r>
      <w:r w:rsidR="00945AE6">
        <w:rPr>
          <w:lang w:eastAsia="en-GB"/>
        </w:rPr>
        <w:t xml:space="preserve"> </w:t>
      </w:r>
      <w:r w:rsidRPr="00D070DF">
        <w:rPr>
          <w:lang w:eastAsia="en-GB"/>
        </w:rPr>
        <w:t>we’ve</w:t>
      </w:r>
      <w:r w:rsidR="00945AE6">
        <w:rPr>
          <w:lang w:eastAsia="en-GB"/>
        </w:rPr>
        <w:t xml:space="preserve"> </w:t>
      </w:r>
      <w:r w:rsidRPr="00D070DF">
        <w:rPr>
          <w:lang w:eastAsia="en-GB"/>
        </w:rPr>
        <w:t>received</w:t>
      </w:r>
      <w:r w:rsidR="00945AE6">
        <w:rPr>
          <w:lang w:eastAsia="en-GB"/>
        </w:rPr>
        <w:t xml:space="preserve"> </w:t>
      </w:r>
      <w:r w:rsidRPr="00D070DF">
        <w:rPr>
          <w:lang w:eastAsia="en-GB"/>
        </w:rPr>
        <w:t>some</w:t>
      </w:r>
      <w:r w:rsidR="00945AE6">
        <w:rPr>
          <w:lang w:eastAsia="en-GB"/>
        </w:rPr>
        <w:t xml:space="preserve"> </w:t>
      </w:r>
      <w:r w:rsidRPr="00D070DF">
        <w:rPr>
          <w:lang w:eastAsia="en-GB"/>
        </w:rPr>
        <w:t>other</w:t>
      </w:r>
      <w:r w:rsidR="00945AE6">
        <w:rPr>
          <w:lang w:eastAsia="en-GB"/>
        </w:rPr>
        <w:t xml:space="preserve"> </w:t>
      </w:r>
      <w:r w:rsidRPr="00D070DF">
        <w:rPr>
          <w:lang w:eastAsia="en-GB"/>
        </w:rPr>
        <w:t>request.</w:t>
      </w:r>
      <w:r w:rsidR="00945AE6">
        <w:rPr>
          <w:lang w:eastAsia="en-GB"/>
        </w:rPr>
        <w:t xml:space="preserve"> </w:t>
      </w:r>
      <w:r w:rsidRPr="00D070DF">
        <w:rPr>
          <w:lang w:eastAsia="en-GB"/>
        </w:rPr>
        <w:t>We’ll</w:t>
      </w:r>
      <w:r w:rsidR="00945AE6">
        <w:rPr>
          <w:lang w:eastAsia="en-GB"/>
        </w:rPr>
        <w:t xml:space="preserve"> </w:t>
      </w:r>
      <w:r w:rsidRPr="00D070DF">
        <w:rPr>
          <w:lang w:eastAsia="en-GB"/>
        </w:rPr>
        <w:t>add</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else</w:t>
      </w:r>
      <w:r w:rsidR="00945AE6">
        <w:rPr>
          <w:lang w:eastAsia="en-GB"/>
        </w:rPr>
        <w:t xml:space="preserve"> </w:t>
      </w:r>
      <w:r w:rsidRPr="00D070DF">
        <w:rPr>
          <w:lang w:eastAsia="en-GB"/>
        </w:rPr>
        <w:t>block</w:t>
      </w:r>
      <w:r w:rsidR="00945AE6">
        <w:rPr>
          <w:lang w:eastAsia="en-GB"/>
        </w:rPr>
        <w:t xml:space="preserve"> </w:t>
      </w:r>
      <w:r w:rsidR="00FF277B" w:rsidRPr="00FF277B">
        <w:rPr>
          <w:rStyle w:val="CodeAnnotation"/>
        </w:rPr>
        <w:t>3</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moment</w:t>
      </w:r>
      <w:r w:rsidR="00945AE6">
        <w:rPr>
          <w:lang w:eastAsia="en-GB"/>
        </w:rPr>
        <w:t xml:space="preserve"> </w:t>
      </w:r>
      <w:r w:rsidRPr="00D070DF">
        <w:rPr>
          <w:lang w:eastAsia="en-GB"/>
        </w:rPr>
        <w:t>to</w:t>
      </w:r>
      <w:r w:rsidR="00945AE6">
        <w:rPr>
          <w:lang w:eastAsia="en-GB"/>
        </w:rPr>
        <w:t xml:space="preserve"> </w:t>
      </w:r>
      <w:r w:rsidRPr="00D070DF">
        <w:rPr>
          <w:lang w:eastAsia="en-GB"/>
        </w:rPr>
        <w:t>respond</w:t>
      </w:r>
      <w:r w:rsidR="00945AE6">
        <w:rPr>
          <w:lang w:eastAsia="en-GB"/>
        </w:rPr>
        <w:t xml:space="preserve"> </w:t>
      </w:r>
      <w:r w:rsidRPr="00D070DF">
        <w:rPr>
          <w:lang w:eastAsia="en-GB"/>
        </w:rPr>
        <w:t>to</w:t>
      </w:r>
      <w:r w:rsidR="00945AE6">
        <w:rPr>
          <w:lang w:eastAsia="en-GB"/>
        </w:rPr>
        <w:t xml:space="preserve"> </w:t>
      </w:r>
      <w:r w:rsidRPr="00D070DF">
        <w:rPr>
          <w:lang w:eastAsia="en-GB"/>
        </w:rPr>
        <w:t>all</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p>
    <w:p w14:paraId="60DDA2EE" w14:textId="418D4404" w:rsidR="00D070DF" w:rsidRPr="00D070DF" w:rsidRDefault="00D070DF" w:rsidP="00945AE6">
      <w:pPr>
        <w:pStyle w:val="Body"/>
        <w:rPr>
          <w:lang w:eastAsia="en-GB"/>
        </w:rPr>
      </w:pPr>
      <w:r w:rsidRPr="00D070DF">
        <w:rPr>
          <w:lang w:eastAsia="en-GB"/>
        </w:rPr>
        <w:t>Run</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now</w:t>
      </w:r>
      <w:r w:rsidR="00945AE6">
        <w:rPr>
          <w:lang w:eastAsia="en-GB"/>
        </w:rPr>
        <w:t xml:space="preserve"> </w:t>
      </w:r>
      <w:r w:rsidRPr="00D070DF">
        <w:rPr>
          <w:lang w:eastAsia="en-GB"/>
        </w:rPr>
        <w:t>and</w:t>
      </w:r>
      <w:r w:rsidR="00945AE6">
        <w:rPr>
          <w:lang w:eastAsia="en-GB"/>
        </w:rPr>
        <w:t xml:space="preserve"> </w:t>
      </w:r>
      <w:r w:rsidRPr="00D070DF">
        <w:rPr>
          <w:lang w:eastAsia="en-GB"/>
        </w:rPr>
        <w:t>request</w:t>
      </w:r>
      <w:r w:rsidR="00945AE6">
        <w:rPr>
          <w:lang w:eastAsia="en-GB"/>
        </w:rPr>
        <w:t xml:space="preserve"> </w:t>
      </w:r>
      <w:r w:rsidRPr="00D35EB9">
        <w:rPr>
          <w:rStyle w:val="Italic"/>
        </w:rPr>
        <w:t>127.0.0.1:7878</w:t>
      </w:r>
      <w:r w:rsidRPr="00D070DF">
        <w:rPr>
          <w:lang w:eastAsia="en-GB"/>
        </w:rPr>
        <w:t>;</w:t>
      </w:r>
      <w:r w:rsidR="00945AE6">
        <w:rPr>
          <w:lang w:eastAsia="en-GB"/>
        </w:rPr>
        <w:t xml:space="preserve"> </w:t>
      </w:r>
      <w:r w:rsidRPr="00D070DF">
        <w:rPr>
          <w:lang w:eastAsia="en-GB"/>
        </w:rPr>
        <w:t>you</w:t>
      </w:r>
      <w:r w:rsidR="00945AE6">
        <w:rPr>
          <w:lang w:eastAsia="en-GB"/>
        </w:rPr>
        <w:t xml:space="preserve"> </w:t>
      </w:r>
      <w:r w:rsidRPr="00D070DF">
        <w:rPr>
          <w:lang w:eastAsia="en-GB"/>
        </w:rPr>
        <w:t>should</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in</w:t>
      </w:r>
      <w:r w:rsidR="00945AE6">
        <w:rPr>
          <w:lang w:eastAsia="en-GB"/>
        </w:rPr>
        <w:t xml:space="preserve"> </w:t>
      </w:r>
      <w:r w:rsidRPr="00D35EB9">
        <w:rPr>
          <w:rStyle w:val="Italic"/>
        </w:rPr>
        <w:t>hello.html</w:t>
      </w:r>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make</w:t>
      </w:r>
      <w:r w:rsidR="00945AE6">
        <w:rPr>
          <w:lang w:eastAsia="en-GB"/>
        </w:rPr>
        <w:t xml:space="preserve"> </w:t>
      </w:r>
      <w:r w:rsidRPr="00D070DF">
        <w:rPr>
          <w:lang w:eastAsia="en-GB"/>
        </w:rPr>
        <w:t>any</w:t>
      </w:r>
      <w:r w:rsidR="00945AE6">
        <w:rPr>
          <w:lang w:eastAsia="en-GB"/>
        </w:rPr>
        <w:t xml:space="preserve"> </w:t>
      </w:r>
      <w:r w:rsidRPr="00D070DF">
        <w:rPr>
          <w:lang w:eastAsia="en-GB"/>
        </w:rPr>
        <w:t>other</w:t>
      </w:r>
      <w:r w:rsidR="00945AE6">
        <w:rPr>
          <w:lang w:eastAsia="en-GB"/>
        </w:rPr>
        <w:t xml:space="preserve"> </w:t>
      </w:r>
      <w:r w:rsidRPr="00D070DF">
        <w:rPr>
          <w:lang w:eastAsia="en-GB"/>
        </w:rPr>
        <w:t>request,</w:t>
      </w:r>
      <w:r w:rsidR="00945AE6">
        <w:rPr>
          <w:lang w:eastAsia="en-GB"/>
        </w:rPr>
        <w:t xml:space="preserve"> </w:t>
      </w:r>
      <w:r w:rsidRPr="00D070DF">
        <w:rPr>
          <w:lang w:eastAsia="en-GB"/>
        </w:rPr>
        <w:t>such</w:t>
      </w:r>
      <w:r w:rsidR="00945AE6">
        <w:rPr>
          <w:lang w:eastAsia="en-GB"/>
        </w:rPr>
        <w:t xml:space="preserve"> </w:t>
      </w:r>
      <w:r w:rsidRPr="00D070DF">
        <w:rPr>
          <w:lang w:eastAsia="en-GB"/>
        </w:rPr>
        <w:t>as</w:t>
      </w:r>
      <w:r w:rsidR="00945AE6">
        <w:rPr>
          <w:lang w:eastAsia="en-GB"/>
        </w:rPr>
        <w:t xml:space="preserve"> </w:t>
      </w:r>
      <w:r w:rsidRPr="00D35EB9">
        <w:rPr>
          <w:rStyle w:val="Italic"/>
        </w:rPr>
        <w:t>127.0.0.1:7878/something-else</w:t>
      </w:r>
      <w:r w:rsidRPr="00D070DF">
        <w:rPr>
          <w:lang w:eastAsia="en-GB"/>
        </w:rPr>
        <w:t>,</w:t>
      </w:r>
      <w:r w:rsidR="00945AE6">
        <w:rPr>
          <w:lang w:eastAsia="en-GB"/>
        </w:rPr>
        <w:t xml:space="preserve"> </w:t>
      </w:r>
      <w:r w:rsidRPr="00D070DF">
        <w:rPr>
          <w:lang w:eastAsia="en-GB"/>
        </w:rPr>
        <w:t>you’ll</w:t>
      </w:r>
      <w:r w:rsidR="00945AE6">
        <w:rPr>
          <w:lang w:eastAsia="en-GB"/>
        </w:rPr>
        <w:t xml:space="preserve"> </w:t>
      </w:r>
      <w:r w:rsidRPr="00D070DF">
        <w:rPr>
          <w:lang w:eastAsia="en-GB"/>
        </w:rPr>
        <w:t>get</w:t>
      </w:r>
      <w:r w:rsidR="00945AE6">
        <w:rPr>
          <w:lang w:eastAsia="en-GB"/>
        </w:rPr>
        <w:t xml:space="preserve"> </w:t>
      </w:r>
      <w:r w:rsidRPr="00D070DF">
        <w:rPr>
          <w:lang w:eastAsia="en-GB"/>
        </w:rPr>
        <w:t>a</w:t>
      </w:r>
      <w:r w:rsidR="00945AE6">
        <w:rPr>
          <w:lang w:eastAsia="en-GB"/>
        </w:rPr>
        <w:t xml:space="preserve"> </w:t>
      </w:r>
      <w:r w:rsidRPr="00D070DF">
        <w:rPr>
          <w:lang w:eastAsia="en-GB"/>
        </w:rPr>
        <w:t>connection</w:t>
      </w:r>
      <w:r w:rsidR="00945AE6">
        <w:rPr>
          <w:lang w:eastAsia="en-GB"/>
        </w:rPr>
        <w:t xml:space="preserve"> </w:t>
      </w:r>
      <w:r w:rsidRPr="00D070DF">
        <w:rPr>
          <w:lang w:eastAsia="en-GB"/>
        </w:rPr>
        <w:t>error</w:t>
      </w:r>
      <w:r w:rsidR="00945AE6">
        <w:rPr>
          <w:lang w:eastAsia="en-GB"/>
        </w:rPr>
        <w:t xml:space="preserve"> </w:t>
      </w:r>
      <w:r w:rsidRPr="00D070DF">
        <w:rPr>
          <w:lang w:eastAsia="en-GB"/>
        </w:rPr>
        <w:t>like</w:t>
      </w:r>
      <w:r w:rsidR="00945AE6">
        <w:rPr>
          <w:lang w:eastAsia="en-GB"/>
        </w:rPr>
        <w:t xml:space="preserve"> </w:t>
      </w:r>
      <w:r w:rsidRPr="00D070DF">
        <w:rPr>
          <w:lang w:eastAsia="en-GB"/>
        </w:rPr>
        <w:t>those</w:t>
      </w:r>
      <w:r w:rsidR="00945AE6">
        <w:rPr>
          <w:lang w:eastAsia="en-GB"/>
        </w:rPr>
        <w:t xml:space="preserve"> </w:t>
      </w:r>
      <w:r w:rsidRPr="00D070DF">
        <w:rPr>
          <w:lang w:eastAsia="en-GB"/>
        </w:rPr>
        <w:t>you</w:t>
      </w:r>
      <w:r w:rsidR="00945AE6">
        <w:rPr>
          <w:lang w:eastAsia="en-GB"/>
        </w:rPr>
        <w:t xml:space="preserve"> </w:t>
      </w:r>
      <w:r w:rsidRPr="00D070DF">
        <w:rPr>
          <w:lang w:eastAsia="en-GB"/>
        </w:rPr>
        <w:t>saw</w:t>
      </w:r>
      <w:r w:rsidR="00945AE6">
        <w:rPr>
          <w:lang w:eastAsia="en-GB"/>
        </w:rPr>
        <w:t xml:space="preserve"> </w:t>
      </w:r>
      <w:r w:rsidRPr="00D070DF">
        <w:rPr>
          <w:lang w:eastAsia="en-GB"/>
        </w:rPr>
        <w:t>when</w:t>
      </w:r>
      <w:r w:rsidR="00945AE6">
        <w:rPr>
          <w:lang w:eastAsia="en-GB"/>
        </w:rPr>
        <w:t xml:space="preserve"> </w:t>
      </w:r>
      <w:r w:rsidRPr="00D070DF">
        <w:rPr>
          <w:lang w:eastAsia="en-GB"/>
        </w:rPr>
        <w:t>running</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w:t>
      </w:r>
      <w:r w:rsidR="00945AE6">
        <w:rPr>
          <w:lang w:eastAsia="en-GB"/>
        </w:rPr>
        <w:t xml:space="preserve"> </w:t>
      </w:r>
      <w:r w:rsidRPr="00D070DF">
        <w:rPr>
          <w:lang w:eastAsia="en-GB"/>
        </w:rPr>
        <w:t>and</w:t>
      </w:r>
      <w:r w:rsidR="00945AE6">
        <w:rPr>
          <w:lang w:eastAsia="en-GB"/>
        </w:rPr>
        <w:t xml:space="preserve"> </w:t>
      </w:r>
      <w:r w:rsidRPr="00D070DF">
        <w:rPr>
          <w:lang w:eastAsia="en-GB"/>
        </w:rPr>
        <w:t>Listing</w:t>
      </w:r>
      <w:r w:rsidR="00945AE6">
        <w:rPr>
          <w:lang w:eastAsia="en-GB"/>
        </w:rPr>
        <w:t xml:space="preserve"> </w:t>
      </w:r>
      <w:r w:rsidRPr="00D070DF">
        <w:rPr>
          <w:lang w:eastAsia="en-GB"/>
        </w:rPr>
        <w:t>20-2.</w:t>
      </w:r>
    </w:p>
    <w:p w14:paraId="31C072AF" w14:textId="3D93FC6C"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let’s</w:t>
      </w:r>
      <w:r w:rsidR="00945AE6">
        <w:rPr>
          <w:lang w:eastAsia="en-GB"/>
        </w:rPr>
        <w:t xml:space="preserve"> </w:t>
      </w:r>
      <w:r w:rsidRPr="00D070DF">
        <w:rPr>
          <w:lang w:eastAsia="en-GB"/>
        </w:rPr>
        <w:t>add</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20-7</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else</w:t>
      </w:r>
      <w:r w:rsidR="00945AE6">
        <w:rPr>
          <w:lang w:eastAsia="en-GB"/>
        </w:rPr>
        <w:t xml:space="preserve"> </w:t>
      </w:r>
      <w:r w:rsidRPr="00D070DF">
        <w:rPr>
          <w:lang w:eastAsia="en-GB"/>
        </w:rPr>
        <w:t>block</w:t>
      </w:r>
      <w:r w:rsidR="00945AE6">
        <w:rPr>
          <w:lang w:eastAsia="en-GB"/>
        </w:rPr>
        <w:t xml:space="preserve"> </w:t>
      </w:r>
      <w:r w:rsidRPr="00D070DF">
        <w:rPr>
          <w:lang w:eastAsia="en-GB"/>
        </w:rPr>
        <w:t>to</w:t>
      </w:r>
      <w:r w:rsidR="00945AE6">
        <w:rPr>
          <w:lang w:eastAsia="en-GB"/>
        </w:rPr>
        <w:t xml:space="preserve"> </w:t>
      </w:r>
      <w:r w:rsidRPr="00D070DF">
        <w:rPr>
          <w:lang w:eastAsia="en-GB"/>
        </w:rPr>
        <w:t>return</w:t>
      </w:r>
      <w:r w:rsidR="00945AE6">
        <w:rPr>
          <w:lang w:eastAsia="en-GB"/>
        </w:rPr>
        <w:t xml:space="preserve"> </w:t>
      </w:r>
      <w:r w:rsidRPr="00D070DF">
        <w:rPr>
          <w:lang w:eastAsia="en-GB"/>
        </w:rPr>
        <w:t>a</w:t>
      </w:r>
      <w:r w:rsidR="00945AE6">
        <w:rPr>
          <w:lang w:eastAsia="en-GB"/>
        </w:rPr>
        <w:t xml:space="preserve"> </w:t>
      </w:r>
      <w:r w:rsidRPr="00D070DF">
        <w:rPr>
          <w:lang w:eastAsia="en-GB"/>
        </w:rPr>
        <w:t>response</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status</w:t>
      </w:r>
      <w:r w:rsidR="00945AE6">
        <w:rPr>
          <w:lang w:eastAsia="en-GB"/>
        </w:rPr>
        <w:t xml:space="preserve"> </w:t>
      </w:r>
      <w:r w:rsidRPr="00D070DF">
        <w:rPr>
          <w:lang w:eastAsia="en-GB"/>
        </w:rPr>
        <w:t>code</w:t>
      </w:r>
      <w:r w:rsidR="00945AE6">
        <w:rPr>
          <w:lang w:eastAsia="en-GB"/>
        </w:rPr>
        <w:t xml:space="preserve"> </w:t>
      </w:r>
      <w:r w:rsidRPr="00D070DF">
        <w:rPr>
          <w:lang w:eastAsia="en-GB"/>
        </w:rPr>
        <w:t>404,</w:t>
      </w:r>
      <w:r w:rsidR="00945AE6">
        <w:rPr>
          <w:lang w:eastAsia="en-GB"/>
        </w:rPr>
        <w:t xml:space="preserve"> </w:t>
      </w:r>
      <w:r w:rsidRPr="00D070DF">
        <w:rPr>
          <w:lang w:eastAsia="en-GB"/>
        </w:rPr>
        <w:t>which</w:t>
      </w:r>
      <w:r w:rsidR="00945AE6">
        <w:rPr>
          <w:lang w:eastAsia="en-GB"/>
        </w:rPr>
        <w:t xml:space="preserve"> </w:t>
      </w:r>
      <w:r w:rsidRPr="00D070DF">
        <w:rPr>
          <w:lang w:eastAsia="en-GB"/>
        </w:rPr>
        <w:t>signals</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content</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was</w:t>
      </w:r>
      <w:r w:rsidR="00945AE6">
        <w:rPr>
          <w:lang w:eastAsia="en-GB"/>
        </w:rPr>
        <w:t xml:space="preserve"> </w:t>
      </w:r>
      <w:r w:rsidRPr="00D070DF">
        <w:rPr>
          <w:lang w:eastAsia="en-GB"/>
        </w:rPr>
        <w:t>not</w:t>
      </w:r>
      <w:r w:rsidR="00945AE6">
        <w:rPr>
          <w:lang w:eastAsia="en-GB"/>
        </w:rPr>
        <w:t xml:space="preserve"> </w:t>
      </w:r>
      <w:r w:rsidRPr="00D070DF">
        <w:rPr>
          <w:lang w:eastAsia="en-GB"/>
        </w:rPr>
        <w:t>found.</w:t>
      </w:r>
      <w:r w:rsidR="00945AE6">
        <w:rPr>
          <w:lang w:eastAsia="en-GB"/>
        </w:rPr>
        <w:t xml:space="preserve"> </w:t>
      </w:r>
      <w:r w:rsidRPr="00D070DF">
        <w:rPr>
          <w:lang w:eastAsia="en-GB"/>
        </w:rPr>
        <w:t>We’ll</w:t>
      </w:r>
      <w:r w:rsidR="00945AE6">
        <w:rPr>
          <w:lang w:eastAsia="en-GB"/>
        </w:rPr>
        <w:t xml:space="preserve"> </w:t>
      </w:r>
      <w:r w:rsidRPr="00D070DF">
        <w:rPr>
          <w:lang w:eastAsia="en-GB"/>
        </w:rPr>
        <w:t>also</w:t>
      </w:r>
      <w:r w:rsidR="00945AE6">
        <w:rPr>
          <w:lang w:eastAsia="en-GB"/>
        </w:rPr>
        <w:t xml:space="preserve"> </w:t>
      </w:r>
      <w:r w:rsidRPr="00D070DF">
        <w:rPr>
          <w:lang w:eastAsia="en-GB"/>
        </w:rPr>
        <w:t>return</w:t>
      </w:r>
      <w:r w:rsidR="00945AE6">
        <w:rPr>
          <w:lang w:eastAsia="en-GB"/>
        </w:rPr>
        <w:t xml:space="preserve"> </w:t>
      </w:r>
      <w:r w:rsidRPr="00D070DF">
        <w:rPr>
          <w:lang w:eastAsia="en-GB"/>
        </w:rPr>
        <w:t>some</w:t>
      </w:r>
      <w:r w:rsidR="00945AE6">
        <w:rPr>
          <w:lang w:eastAsia="en-GB"/>
        </w:rPr>
        <w:t xml:space="preserve"> </w:t>
      </w:r>
      <w:r w:rsidRPr="00D070DF">
        <w:rPr>
          <w:lang w:eastAsia="en-GB"/>
        </w:rPr>
        <w:t>HTML</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page</w:t>
      </w:r>
      <w:r w:rsidR="00945AE6">
        <w:rPr>
          <w:lang w:eastAsia="en-GB"/>
        </w:rPr>
        <w:t xml:space="preserve"> </w:t>
      </w:r>
      <w:r w:rsidRPr="00D070DF">
        <w:rPr>
          <w:lang w:eastAsia="en-GB"/>
        </w:rPr>
        <w:t>to</w:t>
      </w:r>
      <w:r w:rsidR="00945AE6">
        <w:rPr>
          <w:lang w:eastAsia="en-GB"/>
        </w:rPr>
        <w:t xml:space="preserve"> </w:t>
      </w:r>
      <w:r w:rsidRPr="00D070DF">
        <w:rPr>
          <w:lang w:eastAsia="en-GB"/>
        </w:rPr>
        <w:t>render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indicating</w:t>
      </w:r>
      <w:r w:rsidR="00945AE6">
        <w:rPr>
          <w:lang w:eastAsia="en-GB"/>
        </w:rPr>
        <w:t xml:space="preserve"> </w:t>
      </w:r>
      <w:r w:rsidRPr="00D070DF">
        <w:rPr>
          <w:lang w:eastAsia="en-GB"/>
        </w:rPr>
        <w:t>the</w:t>
      </w:r>
      <w:r w:rsidR="00945AE6">
        <w:rPr>
          <w:lang w:eastAsia="en-GB"/>
        </w:rPr>
        <w:t xml:space="preserve"> </w:t>
      </w:r>
      <w:r w:rsidRPr="00D070DF">
        <w:rPr>
          <w:lang w:eastAsia="en-GB"/>
        </w:rPr>
        <w:t>response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user.</w:t>
      </w:r>
    </w:p>
    <w:p w14:paraId="3EFC5E78" w14:textId="0EE2613B" w:rsidR="00D070DF" w:rsidRPr="00D070DF" w:rsidRDefault="00D070DF" w:rsidP="00B0420F">
      <w:pPr>
        <w:pStyle w:val="CodeLabel"/>
        <w:rPr>
          <w:lang w:eastAsia="en-GB"/>
        </w:rPr>
      </w:pPr>
      <w:r w:rsidRPr="00D070DF">
        <w:rPr>
          <w:lang w:eastAsia="en-GB"/>
        </w:rPr>
        <w:t>src/main.rs</w:t>
      </w:r>
    </w:p>
    <w:p w14:paraId="72C0F297" w14:textId="1DB8CD88" w:rsidR="00D070DF" w:rsidRPr="00A73287" w:rsidRDefault="00411658" w:rsidP="00D62D8F">
      <w:pPr>
        <w:pStyle w:val="Code"/>
        <w:rPr>
          <w:rStyle w:val="LiteralGray"/>
        </w:rPr>
      </w:pPr>
      <w:r w:rsidRPr="00A73287">
        <w:rPr>
          <w:rStyle w:val="LiteralGray"/>
        </w:rPr>
        <w:t>--snip--</w:t>
      </w:r>
    </w:p>
    <w:p w14:paraId="6F277241" w14:textId="55B19D9E" w:rsidR="00D070DF" w:rsidRPr="00A73287" w:rsidRDefault="00D070DF" w:rsidP="00D62D8F">
      <w:pPr>
        <w:pStyle w:val="Code"/>
        <w:rPr>
          <w:rStyle w:val="LiteralGray"/>
        </w:rPr>
      </w:pPr>
      <w:r w:rsidRPr="00A73287">
        <w:rPr>
          <w:rStyle w:val="LiteralGray"/>
        </w:rPr>
        <w:t>}</w:t>
      </w:r>
      <w:r w:rsidR="00945AE6" w:rsidRPr="00A73287">
        <w:rPr>
          <w:rStyle w:val="LiteralGray"/>
        </w:rPr>
        <w:t xml:space="preserve"> </w:t>
      </w:r>
      <w:r w:rsidRPr="00A73287">
        <w:rPr>
          <w:rStyle w:val="LiteralGray"/>
        </w:rPr>
        <w:t>else</w:t>
      </w:r>
      <w:r w:rsidR="00945AE6" w:rsidRPr="00A73287">
        <w:rPr>
          <w:rStyle w:val="LiteralGray"/>
        </w:rPr>
        <w:t xml:space="preserve"> </w:t>
      </w:r>
      <w:r w:rsidRPr="00A73287">
        <w:rPr>
          <w:rStyle w:val="LiteralGray"/>
        </w:rPr>
        <w:t>{</w:t>
      </w:r>
    </w:p>
    <w:p w14:paraId="57571AED" w14:textId="19F88D9E"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status_line</w:t>
      </w:r>
      <w:r w:rsidRPr="00D35EB9">
        <w:t xml:space="preserve"> </w:t>
      </w:r>
      <w:r w:rsidR="00D070DF" w:rsidRPr="00D35EB9">
        <w:t>=</w:t>
      </w:r>
      <w:r w:rsidRPr="00D35EB9">
        <w:t xml:space="preserve"> </w:t>
      </w:r>
      <w:r w:rsidR="00D070DF" w:rsidRPr="00D35EB9">
        <w:t>"HTTP/1.1</w:t>
      </w:r>
      <w:r w:rsidRPr="00D35EB9">
        <w:t xml:space="preserve"> </w:t>
      </w:r>
      <w:r w:rsidR="00D070DF" w:rsidRPr="00D35EB9">
        <w:t>404</w:t>
      </w:r>
      <w:r w:rsidRPr="00D35EB9">
        <w:t xml:space="preserve"> </w:t>
      </w:r>
      <w:r w:rsidR="00D070DF" w:rsidRPr="00D35EB9">
        <w:t>NOT</w:t>
      </w:r>
      <w:r w:rsidRPr="00D35EB9">
        <w:t xml:space="preserve"> </w:t>
      </w:r>
      <w:r w:rsidR="00D070DF" w:rsidRPr="00D35EB9">
        <w:t>FOUND";</w:t>
      </w:r>
    </w:p>
    <w:p w14:paraId="43B0E4EB" w14:textId="6F5DAA5B"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let</w:t>
      </w:r>
      <w:r w:rsidRPr="00D35EB9">
        <w:t xml:space="preserve"> </w:t>
      </w:r>
      <w:r w:rsidR="00D070DF" w:rsidRPr="00D35EB9">
        <w:t>contents</w:t>
      </w:r>
      <w:r w:rsidRPr="00D35EB9">
        <w:t xml:space="preserve"> </w:t>
      </w:r>
      <w:r w:rsidR="00D070DF" w:rsidRPr="00D35EB9">
        <w:t>=</w:t>
      </w:r>
      <w:r w:rsidRPr="00D35EB9">
        <w:t xml:space="preserve"> </w:t>
      </w:r>
      <w:r w:rsidR="00D070DF" w:rsidRPr="00D35EB9">
        <w:t>fs::read_to_string("404.html").unwrap();</w:t>
      </w:r>
    </w:p>
    <w:p w14:paraId="744AD7A5" w14:textId="775D5B98" w:rsidR="00D070DF" w:rsidRPr="00D35EB9" w:rsidRDefault="00945AE6" w:rsidP="00D62D8F">
      <w:pPr>
        <w:pStyle w:val="Code"/>
      </w:pPr>
      <w:r w:rsidRPr="00D35EB9">
        <w:t xml:space="preserve">    </w:t>
      </w:r>
      <w:r w:rsidR="00D070DF" w:rsidRPr="00D35EB9">
        <w:t>let</w:t>
      </w:r>
      <w:r w:rsidRPr="00D35EB9">
        <w:t xml:space="preserve"> </w:t>
      </w:r>
      <w:r w:rsidR="00D070DF" w:rsidRPr="00D35EB9">
        <w:t>length</w:t>
      </w:r>
      <w:r w:rsidRPr="00D35EB9">
        <w:t xml:space="preserve"> </w:t>
      </w:r>
      <w:r w:rsidR="00D070DF" w:rsidRPr="00D35EB9">
        <w:t>=</w:t>
      </w:r>
      <w:r w:rsidRPr="00D35EB9">
        <w:t xml:space="preserve"> </w:t>
      </w:r>
      <w:r w:rsidR="00D070DF" w:rsidRPr="00D35EB9">
        <w:t>contents.len();</w:t>
      </w:r>
    </w:p>
    <w:p w14:paraId="763FD1B2" w14:textId="77777777" w:rsidR="00D070DF" w:rsidRPr="00D35EB9" w:rsidRDefault="00D070DF" w:rsidP="00D62D8F">
      <w:pPr>
        <w:pStyle w:val="Code"/>
      </w:pPr>
    </w:p>
    <w:p w14:paraId="095C8424" w14:textId="538FBDD8" w:rsidR="00D070DF" w:rsidRPr="00D35EB9" w:rsidRDefault="00945AE6" w:rsidP="00D62D8F">
      <w:pPr>
        <w:pStyle w:val="Code"/>
      </w:pPr>
      <w:r w:rsidRPr="00D35EB9">
        <w:t xml:space="preserve">    </w:t>
      </w:r>
      <w:r w:rsidR="00D070DF" w:rsidRPr="00D35EB9">
        <w:t>let</w:t>
      </w:r>
      <w:r w:rsidRPr="00D35EB9">
        <w:t xml:space="preserve"> </w:t>
      </w:r>
      <w:r w:rsidR="00D070DF" w:rsidRPr="00D35EB9">
        <w:t>response</w:t>
      </w:r>
      <w:r w:rsidRPr="00D35EB9">
        <w:t xml:space="preserve"> </w:t>
      </w:r>
      <w:r w:rsidR="00D070DF" w:rsidRPr="00D35EB9">
        <w:t>=</w:t>
      </w:r>
      <w:r w:rsidRPr="00D35EB9">
        <w:t xml:space="preserve"> </w:t>
      </w:r>
      <w:r w:rsidR="00D070DF" w:rsidRPr="00D35EB9">
        <w:t>format!(</w:t>
      </w:r>
    </w:p>
    <w:p w14:paraId="0FCBA40A" w14:textId="4C72E966" w:rsidR="00084C0E" w:rsidRDefault="00945AE6" w:rsidP="00D62D8F">
      <w:pPr>
        <w:pStyle w:val="Code"/>
      </w:pPr>
      <w:r w:rsidRPr="00D35EB9">
        <w:t xml:space="preserve">        </w:t>
      </w:r>
      <w:r w:rsidR="00D070DF" w:rsidRPr="00D35EB9">
        <w:t>"{status_line}\r\n</w:t>
      </w:r>
      <w:r w:rsidR="00084C0E">
        <w:t>\</w:t>
      </w:r>
    </w:p>
    <w:p w14:paraId="511430FD" w14:textId="77777777" w:rsidR="00084C0E" w:rsidRDefault="00084C0E" w:rsidP="00D62D8F">
      <w:pPr>
        <w:pStyle w:val="Code"/>
      </w:pPr>
      <w:r>
        <w:t xml:space="preserve">         </w:t>
      </w:r>
      <w:r w:rsidR="00D070DF" w:rsidRPr="00D35EB9">
        <w:t>Content-Length:</w:t>
      </w:r>
      <w:r w:rsidR="00945AE6" w:rsidRPr="00D35EB9">
        <w:t xml:space="preserve"> </w:t>
      </w:r>
      <w:r w:rsidR="00D070DF" w:rsidRPr="00D35EB9">
        <w:t>{length}\r\n\r\n</w:t>
      </w:r>
    </w:p>
    <w:p w14:paraId="3D4610E6" w14:textId="2A4C95B0" w:rsidR="00D070DF" w:rsidRPr="00D35EB9" w:rsidRDefault="00084C0E" w:rsidP="00D62D8F">
      <w:pPr>
        <w:pStyle w:val="Code"/>
      </w:pPr>
      <w:r>
        <w:t xml:space="preserve">         </w:t>
      </w:r>
      <w:r w:rsidR="00D070DF" w:rsidRPr="00D35EB9">
        <w:t>{contents}"</w:t>
      </w:r>
    </w:p>
    <w:p w14:paraId="44032DC2" w14:textId="57047317" w:rsidR="00D070DF" w:rsidRPr="00D35EB9" w:rsidRDefault="00945AE6" w:rsidP="00D62D8F">
      <w:pPr>
        <w:pStyle w:val="Code"/>
      </w:pPr>
      <w:r w:rsidRPr="00D35EB9">
        <w:t xml:space="preserve">    </w:t>
      </w:r>
      <w:r w:rsidR="00D070DF" w:rsidRPr="00D35EB9">
        <w:t>);</w:t>
      </w:r>
    </w:p>
    <w:p w14:paraId="48FF3C06" w14:textId="77777777" w:rsidR="00D070DF" w:rsidRPr="00D35EB9" w:rsidRDefault="00D070DF" w:rsidP="00D62D8F">
      <w:pPr>
        <w:pStyle w:val="Code"/>
      </w:pPr>
    </w:p>
    <w:p w14:paraId="02AE9623" w14:textId="60C0301D" w:rsidR="00D070DF" w:rsidRPr="00D35EB9" w:rsidRDefault="00945AE6" w:rsidP="00D62D8F">
      <w:pPr>
        <w:pStyle w:val="Code"/>
      </w:pPr>
      <w:r w:rsidRPr="00D35EB9">
        <w:t xml:space="preserve">    </w:t>
      </w:r>
      <w:r w:rsidR="00D070DF" w:rsidRPr="00D35EB9">
        <w:t>stream.write_all(response.as_bytes()).unwrap();</w:t>
      </w:r>
    </w:p>
    <w:p w14:paraId="7EC27C07" w14:textId="4802C4EA" w:rsidR="00D070DF" w:rsidRPr="00A73287" w:rsidRDefault="00D070DF" w:rsidP="00D62D8F">
      <w:pPr>
        <w:pStyle w:val="Code"/>
        <w:rPr>
          <w:rStyle w:val="LiteralGray"/>
        </w:rPr>
      </w:pPr>
      <w:r w:rsidRPr="00A73287">
        <w:rPr>
          <w:rStyle w:val="LiteralGray"/>
        </w:rPr>
        <w:t>}</w:t>
      </w:r>
    </w:p>
    <w:p w14:paraId="061D050C" w14:textId="37525C29" w:rsidR="00D070DF" w:rsidRPr="00D070DF" w:rsidRDefault="00D070DF" w:rsidP="008C2171">
      <w:pPr>
        <w:pStyle w:val="CodeListingCaption"/>
        <w:rPr>
          <w:lang w:eastAsia="en-GB"/>
        </w:rPr>
      </w:pPr>
      <w:r w:rsidRPr="00D070DF">
        <w:rPr>
          <w:lang w:eastAsia="en-GB"/>
        </w:rPr>
        <w:t>Responding</w:t>
      </w:r>
      <w:r w:rsidR="00945AE6">
        <w:rPr>
          <w:lang w:eastAsia="en-GB"/>
        </w:rPr>
        <w:t xml:space="preserve"> </w:t>
      </w:r>
      <w:r w:rsidRPr="00D070DF">
        <w:rPr>
          <w:lang w:eastAsia="en-GB"/>
        </w:rPr>
        <w:t>with</w:t>
      </w:r>
      <w:r w:rsidR="00945AE6">
        <w:rPr>
          <w:lang w:eastAsia="en-GB"/>
        </w:rPr>
        <w:t xml:space="preserve"> </w:t>
      </w:r>
      <w:r w:rsidRPr="00D070DF">
        <w:rPr>
          <w:lang w:eastAsia="en-GB"/>
        </w:rPr>
        <w:t>status</w:t>
      </w:r>
      <w:r w:rsidR="00945AE6">
        <w:rPr>
          <w:lang w:eastAsia="en-GB"/>
        </w:rPr>
        <w:t xml:space="preserve"> </w:t>
      </w:r>
      <w:r w:rsidRPr="00D070DF">
        <w:rPr>
          <w:lang w:eastAsia="en-GB"/>
        </w:rPr>
        <w:t>code</w:t>
      </w:r>
      <w:r w:rsidR="00945AE6">
        <w:rPr>
          <w:lang w:eastAsia="en-GB"/>
        </w:rPr>
        <w:t xml:space="preserve"> </w:t>
      </w:r>
      <w:r w:rsidRPr="00D070DF">
        <w:rPr>
          <w:lang w:eastAsia="en-GB"/>
        </w:rPr>
        <w:t>404</w:t>
      </w:r>
      <w:r w:rsidR="00945AE6">
        <w:rPr>
          <w:lang w:eastAsia="en-GB"/>
        </w:rPr>
        <w:t xml:space="preserve"> </w:t>
      </w:r>
      <w:r w:rsidRPr="00D070DF">
        <w:rPr>
          <w:lang w:eastAsia="en-GB"/>
        </w:rPr>
        <w:t>and</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page</w:t>
      </w:r>
      <w:r w:rsidR="00945AE6">
        <w:rPr>
          <w:lang w:eastAsia="en-GB"/>
        </w:rPr>
        <w:t xml:space="preserve"> </w:t>
      </w:r>
      <w:r w:rsidRPr="00D070DF">
        <w:rPr>
          <w:lang w:eastAsia="en-GB"/>
        </w:rPr>
        <w:t>if</w:t>
      </w:r>
      <w:r w:rsidR="00945AE6">
        <w:rPr>
          <w:lang w:eastAsia="en-GB"/>
        </w:rPr>
        <w:t xml:space="preserve"> </w:t>
      </w:r>
      <w:r w:rsidRPr="00D070DF">
        <w:rPr>
          <w:lang w:eastAsia="en-GB"/>
        </w:rPr>
        <w:t>anything</w:t>
      </w:r>
      <w:r w:rsidR="00945AE6">
        <w:rPr>
          <w:lang w:eastAsia="en-GB"/>
        </w:rPr>
        <w:t xml:space="preserve"> </w:t>
      </w:r>
      <w:r w:rsidRPr="00D070DF">
        <w:rPr>
          <w:lang w:eastAsia="en-GB"/>
        </w:rPr>
        <w:t>other</w:t>
      </w:r>
      <w:r w:rsidR="00945AE6">
        <w:rPr>
          <w:lang w:eastAsia="en-GB"/>
        </w:rPr>
        <w:t xml:space="preserve"> </w:t>
      </w:r>
      <w:r w:rsidRPr="00D070DF">
        <w:rPr>
          <w:lang w:eastAsia="en-GB"/>
        </w:rPr>
        <w:t>than</w:t>
      </w:r>
      <w:r w:rsidR="00945AE6">
        <w:rPr>
          <w:lang w:eastAsia="en-GB"/>
        </w:rPr>
        <w:t xml:space="preserve"> </w:t>
      </w:r>
      <w:r w:rsidRPr="00D35EB9">
        <w:rPr>
          <w:rStyle w:val="Italic"/>
        </w:rPr>
        <w:t>/</w:t>
      </w:r>
      <w:r w:rsidR="00945AE6">
        <w:rPr>
          <w:lang w:eastAsia="en-GB"/>
        </w:rPr>
        <w:t xml:space="preserve"> </w:t>
      </w:r>
      <w:r w:rsidRPr="00D070DF">
        <w:rPr>
          <w:lang w:eastAsia="en-GB"/>
        </w:rPr>
        <w:t>was</w:t>
      </w:r>
      <w:r w:rsidR="00945AE6">
        <w:rPr>
          <w:lang w:eastAsia="en-GB"/>
        </w:rPr>
        <w:t xml:space="preserve"> </w:t>
      </w:r>
      <w:r w:rsidRPr="00D070DF">
        <w:rPr>
          <w:lang w:eastAsia="en-GB"/>
        </w:rPr>
        <w:t>requested</w:t>
      </w:r>
    </w:p>
    <w:p w14:paraId="22574227" w14:textId="52BACF9D" w:rsidR="00D070DF" w:rsidRPr="00D070DF" w:rsidRDefault="00D070DF" w:rsidP="00945AE6">
      <w:pPr>
        <w:pStyle w:val="Body"/>
        <w:rPr>
          <w:lang w:eastAsia="en-GB"/>
        </w:rPr>
      </w:pPr>
      <w:r w:rsidRPr="00D070DF">
        <w:rPr>
          <w:lang w:eastAsia="en-GB"/>
        </w:rPr>
        <w:t>Here,</w:t>
      </w:r>
      <w:r w:rsidR="00945AE6">
        <w:rPr>
          <w:lang w:eastAsia="en-GB"/>
        </w:rPr>
        <w:t xml:space="preserve"> </w:t>
      </w:r>
      <w:r w:rsidRPr="00D070DF">
        <w:rPr>
          <w:lang w:eastAsia="en-GB"/>
        </w:rPr>
        <w:t>our</w:t>
      </w:r>
      <w:r w:rsidR="00945AE6">
        <w:rPr>
          <w:lang w:eastAsia="en-GB"/>
        </w:rPr>
        <w:t xml:space="preserve"> </w:t>
      </w:r>
      <w:r w:rsidRPr="00D070DF">
        <w:rPr>
          <w:lang w:eastAsia="en-GB"/>
        </w:rPr>
        <w:t>response</w:t>
      </w:r>
      <w:r w:rsidR="00945AE6">
        <w:rPr>
          <w:lang w:eastAsia="en-GB"/>
        </w:rPr>
        <w:t xml:space="preserve"> </w:t>
      </w:r>
      <w:r w:rsidRPr="00D070DF">
        <w:rPr>
          <w:lang w:eastAsia="en-GB"/>
        </w:rPr>
        <w:t>has</w:t>
      </w:r>
      <w:r w:rsidR="00945AE6">
        <w:rPr>
          <w:lang w:eastAsia="en-GB"/>
        </w:rPr>
        <w:t xml:space="preserve"> </w:t>
      </w:r>
      <w:r w:rsidRPr="00D070DF">
        <w:rPr>
          <w:lang w:eastAsia="en-GB"/>
        </w:rPr>
        <w:t>a</w:t>
      </w:r>
      <w:r w:rsidR="00945AE6">
        <w:rPr>
          <w:lang w:eastAsia="en-GB"/>
        </w:rPr>
        <w:t xml:space="preserve"> </w:t>
      </w:r>
      <w:r w:rsidRPr="00D070DF">
        <w:rPr>
          <w:lang w:eastAsia="en-GB"/>
        </w:rPr>
        <w:t>status</w:t>
      </w:r>
      <w:r w:rsidR="00945AE6">
        <w:rPr>
          <w:lang w:eastAsia="en-GB"/>
        </w:rPr>
        <w:t xml:space="preserve"> </w:t>
      </w:r>
      <w:r w:rsidRPr="00D070DF">
        <w:rPr>
          <w:lang w:eastAsia="en-GB"/>
        </w:rPr>
        <w:t>line</w:t>
      </w:r>
      <w:r w:rsidR="00945AE6">
        <w:rPr>
          <w:lang w:eastAsia="en-GB"/>
        </w:rPr>
        <w:t xml:space="preserve"> </w:t>
      </w:r>
      <w:r w:rsidRPr="00D070DF">
        <w:rPr>
          <w:lang w:eastAsia="en-GB"/>
        </w:rPr>
        <w:t>with</w:t>
      </w:r>
      <w:r w:rsidR="00945AE6">
        <w:rPr>
          <w:lang w:eastAsia="en-GB"/>
        </w:rPr>
        <w:t xml:space="preserve"> </w:t>
      </w:r>
      <w:r w:rsidRPr="00D070DF">
        <w:rPr>
          <w:lang w:eastAsia="en-GB"/>
        </w:rPr>
        <w:t>status</w:t>
      </w:r>
      <w:r w:rsidR="00945AE6">
        <w:rPr>
          <w:lang w:eastAsia="en-GB"/>
        </w:rPr>
        <w:t xml:space="preserve"> </w:t>
      </w:r>
      <w:r w:rsidRPr="00D070DF">
        <w:rPr>
          <w:lang w:eastAsia="en-GB"/>
        </w:rPr>
        <w:t>code</w:t>
      </w:r>
      <w:r w:rsidR="00945AE6">
        <w:rPr>
          <w:lang w:eastAsia="en-GB"/>
        </w:rPr>
        <w:t xml:space="preserve"> </w:t>
      </w:r>
      <w:r w:rsidRPr="00D070DF">
        <w:rPr>
          <w:lang w:eastAsia="en-GB"/>
        </w:rPr>
        <w:t>404</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reason</w:t>
      </w:r>
      <w:r w:rsidR="00945AE6">
        <w:rPr>
          <w:lang w:eastAsia="en-GB"/>
        </w:rPr>
        <w:t xml:space="preserve"> </w:t>
      </w:r>
      <w:r w:rsidRPr="00D070DF">
        <w:rPr>
          <w:lang w:eastAsia="en-GB"/>
        </w:rPr>
        <w:t>phrase</w:t>
      </w:r>
      <w:r w:rsidR="00945AE6">
        <w:rPr>
          <w:lang w:eastAsia="en-GB"/>
        </w:rPr>
        <w:t xml:space="preserve"> </w:t>
      </w:r>
      <w:r w:rsidRPr="00D62D8F">
        <w:rPr>
          <w:rStyle w:val="Literal"/>
        </w:rPr>
        <w:t>NOT</w:t>
      </w:r>
      <w:r w:rsidR="00945AE6" w:rsidRPr="00D62D8F">
        <w:rPr>
          <w:rStyle w:val="Literal"/>
        </w:rPr>
        <w:t xml:space="preserve"> </w:t>
      </w:r>
      <w:r w:rsidRPr="00D62D8F">
        <w:rPr>
          <w:rStyle w:val="Literal"/>
        </w:rPr>
        <w:t>FOUND</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body</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response</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the</w:t>
      </w:r>
      <w:r w:rsidR="00945AE6">
        <w:rPr>
          <w:lang w:eastAsia="en-GB"/>
        </w:rPr>
        <w:t xml:space="preserve"> </w:t>
      </w:r>
      <w:r w:rsidRPr="00D070DF">
        <w:rPr>
          <w:lang w:eastAsia="en-GB"/>
        </w:rPr>
        <w:t>HTML</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file</w:t>
      </w:r>
      <w:r w:rsidR="00945AE6">
        <w:rPr>
          <w:lang w:eastAsia="en-GB"/>
        </w:rPr>
        <w:t xml:space="preserve"> </w:t>
      </w:r>
      <w:r w:rsidRPr="00D35EB9">
        <w:rPr>
          <w:rStyle w:val="Italic"/>
        </w:rPr>
        <w:t>404.html</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You’ll</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35EB9">
        <w:rPr>
          <w:rStyle w:val="Italic"/>
        </w:rPr>
        <w:t>404.html</w:t>
      </w:r>
      <w:r w:rsidR="00945AE6">
        <w:rPr>
          <w:lang w:eastAsia="en-GB"/>
        </w:rPr>
        <w:t xml:space="preserve"> </w:t>
      </w:r>
      <w:r w:rsidRPr="00D070DF">
        <w:rPr>
          <w:lang w:eastAsia="en-GB"/>
        </w:rPr>
        <w:t>file</w:t>
      </w:r>
      <w:r w:rsidR="00945AE6">
        <w:rPr>
          <w:lang w:eastAsia="en-GB"/>
        </w:rPr>
        <w:t xml:space="preserve"> </w:t>
      </w:r>
      <w:r w:rsidRPr="00D070DF">
        <w:rPr>
          <w:lang w:eastAsia="en-GB"/>
        </w:rPr>
        <w:t>next</w:t>
      </w:r>
      <w:r w:rsidR="00945AE6">
        <w:rPr>
          <w:lang w:eastAsia="en-GB"/>
        </w:rPr>
        <w:t xml:space="preserve"> </w:t>
      </w:r>
      <w:r w:rsidRPr="00D070DF">
        <w:rPr>
          <w:lang w:eastAsia="en-GB"/>
        </w:rPr>
        <w:t>to</w:t>
      </w:r>
      <w:r w:rsidR="00945AE6">
        <w:rPr>
          <w:lang w:eastAsia="en-GB"/>
        </w:rPr>
        <w:t xml:space="preserve"> </w:t>
      </w:r>
      <w:r w:rsidRPr="00D35EB9">
        <w:rPr>
          <w:rStyle w:val="Italic"/>
        </w:rPr>
        <w:t>hello.html</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page;</w:t>
      </w:r>
      <w:r w:rsidR="00945AE6">
        <w:rPr>
          <w:lang w:eastAsia="en-GB"/>
        </w:rPr>
        <w:t xml:space="preserve"> </w:t>
      </w:r>
      <w:r w:rsidRPr="00D070DF">
        <w:rPr>
          <w:lang w:eastAsia="en-GB"/>
        </w:rPr>
        <w:t>again</w:t>
      </w:r>
      <w:r w:rsidR="00945AE6">
        <w:rPr>
          <w:lang w:eastAsia="en-GB"/>
        </w:rPr>
        <w:t xml:space="preserve"> </w:t>
      </w:r>
      <w:r w:rsidRPr="00D070DF">
        <w:rPr>
          <w:lang w:eastAsia="en-GB"/>
        </w:rPr>
        <w:t>feel</w:t>
      </w:r>
      <w:r w:rsidR="00945AE6">
        <w:rPr>
          <w:lang w:eastAsia="en-GB"/>
        </w:rPr>
        <w:t xml:space="preserve"> </w:t>
      </w:r>
      <w:r w:rsidRPr="00D070DF">
        <w:rPr>
          <w:lang w:eastAsia="en-GB"/>
        </w:rPr>
        <w:t>free</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070DF">
        <w:rPr>
          <w:lang w:eastAsia="en-GB"/>
        </w:rPr>
        <w:t>any</w:t>
      </w:r>
      <w:r w:rsidR="00945AE6">
        <w:rPr>
          <w:lang w:eastAsia="en-GB"/>
        </w:rPr>
        <w:t xml:space="preserve"> </w:t>
      </w:r>
      <w:r w:rsidRPr="00D070DF">
        <w:rPr>
          <w:lang w:eastAsia="en-GB"/>
        </w:rPr>
        <w:t>HTML</w:t>
      </w:r>
      <w:r w:rsidR="00945AE6">
        <w:rPr>
          <w:lang w:eastAsia="en-GB"/>
        </w:rPr>
        <w:t xml:space="preserve"> </w:t>
      </w:r>
      <w:r w:rsidRPr="00D070DF">
        <w:rPr>
          <w:lang w:eastAsia="en-GB"/>
        </w:rPr>
        <w:t>you</w:t>
      </w:r>
      <w:r w:rsidR="00945AE6">
        <w:rPr>
          <w:lang w:eastAsia="en-GB"/>
        </w:rPr>
        <w:t xml:space="preserve"> </w:t>
      </w:r>
      <w:r w:rsidRPr="00D070DF">
        <w:rPr>
          <w:lang w:eastAsia="en-GB"/>
        </w:rPr>
        <w:t>want</w:t>
      </w:r>
      <w:r w:rsidR="004A2390">
        <w:rPr>
          <w:lang w:eastAsia="en-GB"/>
        </w:rPr>
        <w:t>,</w:t>
      </w:r>
      <w:r w:rsidR="00945AE6">
        <w:rPr>
          <w:lang w:eastAsia="en-GB"/>
        </w:rPr>
        <w:t xml:space="preserve"> </w:t>
      </w:r>
      <w:r w:rsidRPr="00D070DF">
        <w:rPr>
          <w:lang w:eastAsia="en-GB"/>
        </w:rPr>
        <w:t>or</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example</w:t>
      </w:r>
      <w:r w:rsidR="00945AE6">
        <w:rPr>
          <w:lang w:eastAsia="en-GB"/>
        </w:rPr>
        <w:t xml:space="preserve"> </w:t>
      </w:r>
      <w:r w:rsidRPr="00D070DF">
        <w:rPr>
          <w:lang w:eastAsia="en-GB"/>
        </w:rPr>
        <w:t>HTML</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20-8.</w:t>
      </w:r>
    </w:p>
    <w:p w14:paraId="08918CC4" w14:textId="2D4932EE" w:rsidR="00D070DF" w:rsidRPr="00D070DF" w:rsidRDefault="00D070DF" w:rsidP="00B0420F">
      <w:pPr>
        <w:pStyle w:val="CodeLabel"/>
        <w:rPr>
          <w:lang w:eastAsia="en-GB"/>
        </w:rPr>
      </w:pPr>
      <w:r w:rsidRPr="00D070DF">
        <w:rPr>
          <w:lang w:eastAsia="en-GB"/>
        </w:rPr>
        <w:t>404.html</w:t>
      </w:r>
    </w:p>
    <w:p w14:paraId="52D1F054" w14:textId="7C25B0B8" w:rsidR="00D070DF" w:rsidRPr="00D35EB9" w:rsidRDefault="00D070DF" w:rsidP="00D62D8F">
      <w:pPr>
        <w:pStyle w:val="Code"/>
      </w:pPr>
      <w:r w:rsidRPr="00D35EB9">
        <w:t>&lt;!DOCTYPE</w:t>
      </w:r>
      <w:r w:rsidR="00945AE6" w:rsidRPr="00D35EB9">
        <w:t xml:space="preserve"> </w:t>
      </w:r>
      <w:r w:rsidRPr="00D35EB9">
        <w:t>html&gt;</w:t>
      </w:r>
    </w:p>
    <w:p w14:paraId="5AFD9809" w14:textId="1BF9EB8A" w:rsidR="00D070DF" w:rsidRPr="00D35EB9" w:rsidRDefault="00D070DF" w:rsidP="00D62D8F">
      <w:pPr>
        <w:pStyle w:val="Code"/>
      </w:pPr>
      <w:r w:rsidRPr="00D35EB9">
        <w:t>&lt;html</w:t>
      </w:r>
      <w:r w:rsidR="00945AE6" w:rsidRPr="00D35EB9">
        <w:t xml:space="preserve"> </w:t>
      </w:r>
      <w:r w:rsidRPr="00D35EB9">
        <w:t>lang="en"&gt;</w:t>
      </w:r>
    </w:p>
    <w:p w14:paraId="4DBE8316" w14:textId="6EEF458F" w:rsidR="00D070DF" w:rsidRPr="00D35EB9" w:rsidRDefault="00945AE6" w:rsidP="00D62D8F">
      <w:pPr>
        <w:pStyle w:val="Code"/>
      </w:pPr>
      <w:r w:rsidRPr="00D35EB9">
        <w:t xml:space="preserve">  </w:t>
      </w:r>
      <w:r w:rsidR="00D070DF" w:rsidRPr="00D35EB9">
        <w:t>&lt;head&gt;</w:t>
      </w:r>
    </w:p>
    <w:p w14:paraId="20B7B976" w14:textId="392D5ED5" w:rsidR="00D070DF" w:rsidRPr="00D35EB9" w:rsidRDefault="00945AE6" w:rsidP="00D62D8F">
      <w:pPr>
        <w:pStyle w:val="Code"/>
      </w:pPr>
      <w:r w:rsidRPr="00D35EB9">
        <w:t xml:space="preserve">    </w:t>
      </w:r>
      <w:r w:rsidR="00D070DF" w:rsidRPr="00D35EB9">
        <w:t>&lt;meta</w:t>
      </w:r>
      <w:r w:rsidRPr="00D35EB9">
        <w:t xml:space="preserve"> </w:t>
      </w:r>
      <w:r w:rsidR="00D070DF" w:rsidRPr="00D35EB9">
        <w:t>charset="utf-8"&gt;</w:t>
      </w:r>
    </w:p>
    <w:p w14:paraId="4352AEDF" w14:textId="207A1861" w:rsidR="00D070DF" w:rsidRPr="00D35EB9" w:rsidRDefault="00945AE6" w:rsidP="00D62D8F">
      <w:pPr>
        <w:pStyle w:val="Code"/>
      </w:pPr>
      <w:r w:rsidRPr="00D35EB9">
        <w:t xml:space="preserve">    </w:t>
      </w:r>
      <w:r w:rsidR="00D070DF" w:rsidRPr="00D35EB9">
        <w:t>&lt;title&gt;Hello!&lt;/title&gt;</w:t>
      </w:r>
    </w:p>
    <w:p w14:paraId="560B7408" w14:textId="571B30BE" w:rsidR="00D070DF" w:rsidRPr="00D35EB9" w:rsidRDefault="00945AE6" w:rsidP="00D62D8F">
      <w:pPr>
        <w:pStyle w:val="Code"/>
      </w:pPr>
      <w:r w:rsidRPr="00D35EB9">
        <w:t xml:space="preserve">  </w:t>
      </w:r>
      <w:r w:rsidR="00D070DF" w:rsidRPr="00D35EB9">
        <w:t>&lt;/head&gt;</w:t>
      </w:r>
    </w:p>
    <w:p w14:paraId="106F3AA4" w14:textId="2A48C6F8" w:rsidR="00D070DF" w:rsidRPr="00D35EB9" w:rsidRDefault="00945AE6" w:rsidP="00D62D8F">
      <w:pPr>
        <w:pStyle w:val="Code"/>
      </w:pPr>
      <w:r w:rsidRPr="00D35EB9">
        <w:t xml:space="preserve">  </w:t>
      </w:r>
      <w:r w:rsidR="00D070DF" w:rsidRPr="00D35EB9">
        <w:t>&lt;body&gt;</w:t>
      </w:r>
    </w:p>
    <w:p w14:paraId="16294FFE" w14:textId="04B9ED2A" w:rsidR="00D070DF" w:rsidRPr="00D35EB9" w:rsidRDefault="00945AE6" w:rsidP="00D62D8F">
      <w:pPr>
        <w:pStyle w:val="Code"/>
      </w:pPr>
      <w:r w:rsidRPr="00D35EB9">
        <w:t xml:space="preserve">    </w:t>
      </w:r>
      <w:r w:rsidR="00D070DF" w:rsidRPr="00D35EB9">
        <w:t>&lt;h1&gt;Oops!&lt;/h1&gt;</w:t>
      </w:r>
    </w:p>
    <w:p w14:paraId="49EE6F68" w14:textId="58FC1EF4" w:rsidR="00D070DF" w:rsidRPr="00D35EB9" w:rsidRDefault="00945AE6" w:rsidP="00D62D8F">
      <w:pPr>
        <w:pStyle w:val="Code"/>
      </w:pPr>
      <w:r w:rsidRPr="00D35EB9">
        <w:t xml:space="preserve">    </w:t>
      </w:r>
      <w:r w:rsidR="00D070DF" w:rsidRPr="00D35EB9">
        <w:t>&lt;p&gt;Sorry,</w:t>
      </w:r>
      <w:r w:rsidRPr="00D35EB9">
        <w:t xml:space="preserve"> </w:t>
      </w:r>
      <w:r w:rsidR="00D070DF" w:rsidRPr="00D35EB9">
        <w:t>I</w:t>
      </w:r>
      <w:r w:rsidRPr="00D35EB9">
        <w:t xml:space="preserve"> </w:t>
      </w:r>
      <w:r w:rsidR="00D070DF" w:rsidRPr="00D35EB9">
        <w:t>don't</w:t>
      </w:r>
      <w:r w:rsidRPr="00D35EB9">
        <w:t xml:space="preserve"> </w:t>
      </w:r>
      <w:r w:rsidR="00D070DF" w:rsidRPr="00D35EB9">
        <w:t>know</w:t>
      </w:r>
      <w:r w:rsidRPr="00D35EB9">
        <w:t xml:space="preserve"> </w:t>
      </w:r>
      <w:r w:rsidR="00D070DF" w:rsidRPr="00D35EB9">
        <w:t>what</w:t>
      </w:r>
      <w:r w:rsidRPr="00D35EB9">
        <w:t xml:space="preserve"> </w:t>
      </w:r>
      <w:r w:rsidR="00D070DF" w:rsidRPr="00D35EB9">
        <w:t>you're</w:t>
      </w:r>
      <w:r w:rsidRPr="00D35EB9">
        <w:t xml:space="preserve"> </w:t>
      </w:r>
      <w:r w:rsidR="00D070DF" w:rsidRPr="00D35EB9">
        <w:t>asking</w:t>
      </w:r>
      <w:r w:rsidRPr="00D35EB9">
        <w:t xml:space="preserve"> </w:t>
      </w:r>
      <w:r w:rsidR="00D070DF" w:rsidRPr="00D35EB9">
        <w:t>for.&lt;/p&gt;</w:t>
      </w:r>
    </w:p>
    <w:p w14:paraId="5B34C218" w14:textId="7F70183F" w:rsidR="00D070DF" w:rsidRPr="00D35EB9" w:rsidRDefault="00945AE6" w:rsidP="00D62D8F">
      <w:pPr>
        <w:pStyle w:val="Code"/>
      </w:pPr>
      <w:r w:rsidRPr="00D35EB9">
        <w:t xml:space="preserve">  </w:t>
      </w:r>
      <w:r w:rsidR="00D070DF" w:rsidRPr="00D35EB9">
        <w:t>&lt;/body&gt;</w:t>
      </w:r>
    </w:p>
    <w:p w14:paraId="12070058" w14:textId="77777777" w:rsidR="00D070DF" w:rsidRPr="00D35EB9" w:rsidRDefault="00D070DF" w:rsidP="00D62D8F">
      <w:pPr>
        <w:pStyle w:val="Code"/>
      </w:pPr>
      <w:r w:rsidRPr="00D35EB9">
        <w:t>&lt;/html&gt;</w:t>
      </w:r>
    </w:p>
    <w:p w14:paraId="31A4D97B" w14:textId="405BE216" w:rsidR="00D070DF" w:rsidRPr="00D070DF" w:rsidRDefault="00D070DF" w:rsidP="008C2171">
      <w:pPr>
        <w:pStyle w:val="CodeListingCaption"/>
        <w:rPr>
          <w:lang w:eastAsia="en-GB"/>
        </w:rPr>
      </w:pPr>
      <w:r w:rsidRPr="00D070DF">
        <w:rPr>
          <w:lang w:eastAsia="en-GB"/>
        </w:rPr>
        <w:lastRenderedPageBreak/>
        <w:t>Sample</w:t>
      </w:r>
      <w:r w:rsidR="00945AE6">
        <w:rPr>
          <w:lang w:eastAsia="en-GB"/>
        </w:rPr>
        <w:t xml:space="preserve"> </w:t>
      </w:r>
      <w:r w:rsidRPr="00D070DF">
        <w:rPr>
          <w:lang w:eastAsia="en-GB"/>
        </w:rPr>
        <w:t>content</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page</w:t>
      </w:r>
      <w:r w:rsidR="00945AE6">
        <w:rPr>
          <w:lang w:eastAsia="en-GB"/>
        </w:rPr>
        <w:t xml:space="preserve"> </w:t>
      </w:r>
      <w:r w:rsidRPr="00D070DF">
        <w:rPr>
          <w:lang w:eastAsia="en-GB"/>
        </w:rPr>
        <w:t>to</w:t>
      </w:r>
      <w:r w:rsidR="00945AE6">
        <w:rPr>
          <w:lang w:eastAsia="en-GB"/>
        </w:rPr>
        <w:t xml:space="preserve"> </w:t>
      </w:r>
      <w:r w:rsidRPr="00D070DF">
        <w:rPr>
          <w:lang w:eastAsia="en-GB"/>
        </w:rPr>
        <w:t>send</w:t>
      </w:r>
      <w:r w:rsidR="00945AE6">
        <w:rPr>
          <w:lang w:eastAsia="en-GB"/>
        </w:rPr>
        <w:t xml:space="preserve"> </w:t>
      </w:r>
      <w:r w:rsidRPr="00D070DF">
        <w:rPr>
          <w:lang w:eastAsia="en-GB"/>
        </w:rPr>
        <w:t>back</w:t>
      </w:r>
      <w:r w:rsidR="00945AE6">
        <w:rPr>
          <w:lang w:eastAsia="en-GB"/>
        </w:rPr>
        <w:t xml:space="preserve"> </w:t>
      </w:r>
      <w:r w:rsidRPr="00D070DF">
        <w:rPr>
          <w:lang w:eastAsia="en-GB"/>
        </w:rPr>
        <w:t>with</w:t>
      </w:r>
      <w:r w:rsidR="00945AE6">
        <w:rPr>
          <w:lang w:eastAsia="en-GB"/>
        </w:rPr>
        <w:t xml:space="preserve"> </w:t>
      </w:r>
      <w:r w:rsidRPr="00D070DF">
        <w:rPr>
          <w:lang w:eastAsia="en-GB"/>
        </w:rPr>
        <w:t>any</w:t>
      </w:r>
      <w:r w:rsidR="00945AE6">
        <w:rPr>
          <w:lang w:eastAsia="en-GB"/>
        </w:rPr>
        <w:t xml:space="preserve"> </w:t>
      </w:r>
      <w:r w:rsidRPr="00D070DF">
        <w:rPr>
          <w:lang w:eastAsia="en-GB"/>
        </w:rPr>
        <w:t>404</w:t>
      </w:r>
      <w:r w:rsidR="00945AE6">
        <w:rPr>
          <w:lang w:eastAsia="en-GB"/>
        </w:rPr>
        <w:t xml:space="preserve"> </w:t>
      </w:r>
      <w:r w:rsidRPr="00D070DF">
        <w:rPr>
          <w:lang w:eastAsia="en-GB"/>
        </w:rPr>
        <w:t>response</w:t>
      </w:r>
    </w:p>
    <w:p w14:paraId="1C380F4A" w14:textId="71EBB46B" w:rsidR="00D070DF" w:rsidRPr="00D070DF" w:rsidRDefault="00D070DF" w:rsidP="00945AE6">
      <w:pPr>
        <w:pStyle w:val="Body"/>
        <w:rPr>
          <w:lang w:eastAsia="en-GB"/>
        </w:rPr>
      </w:pPr>
      <w:r w:rsidRPr="00D070DF">
        <w:rPr>
          <w:lang w:eastAsia="en-GB"/>
        </w:rPr>
        <w:t>With</w:t>
      </w:r>
      <w:r w:rsidR="00945AE6">
        <w:rPr>
          <w:lang w:eastAsia="en-GB"/>
        </w:rPr>
        <w:t xml:space="preserve"> </w:t>
      </w:r>
      <w:r w:rsidRPr="00D070DF">
        <w:rPr>
          <w:lang w:eastAsia="en-GB"/>
        </w:rPr>
        <w:t>these</w:t>
      </w:r>
      <w:r w:rsidR="00945AE6">
        <w:rPr>
          <w:lang w:eastAsia="en-GB"/>
        </w:rPr>
        <w:t xml:space="preserve"> </w:t>
      </w:r>
      <w:r w:rsidRPr="00D070DF">
        <w:rPr>
          <w:lang w:eastAsia="en-GB"/>
        </w:rPr>
        <w:t>changes,</w:t>
      </w:r>
      <w:r w:rsidR="00945AE6">
        <w:rPr>
          <w:lang w:eastAsia="en-GB"/>
        </w:rPr>
        <w:t xml:space="preserve"> </w:t>
      </w:r>
      <w:r w:rsidRPr="00D070DF">
        <w:rPr>
          <w:lang w:eastAsia="en-GB"/>
        </w:rPr>
        <w:t>run</w:t>
      </w:r>
      <w:r w:rsidR="00945AE6">
        <w:rPr>
          <w:lang w:eastAsia="en-GB"/>
        </w:rPr>
        <w:t xml:space="preserve"> </w:t>
      </w:r>
      <w:r w:rsidRPr="00D070DF">
        <w:rPr>
          <w:lang w:eastAsia="en-GB"/>
        </w:rPr>
        <w:t>your</w:t>
      </w:r>
      <w:r w:rsidR="00945AE6">
        <w:rPr>
          <w:lang w:eastAsia="en-GB"/>
        </w:rPr>
        <w:t xml:space="preserve"> </w:t>
      </w:r>
      <w:r w:rsidRPr="00D070DF">
        <w:rPr>
          <w:lang w:eastAsia="en-GB"/>
        </w:rPr>
        <w:t>server</w:t>
      </w:r>
      <w:r w:rsidR="00945AE6">
        <w:rPr>
          <w:lang w:eastAsia="en-GB"/>
        </w:rPr>
        <w:t xml:space="preserve"> </w:t>
      </w:r>
      <w:r w:rsidRPr="00D070DF">
        <w:rPr>
          <w:lang w:eastAsia="en-GB"/>
        </w:rPr>
        <w:t>again.</w:t>
      </w:r>
      <w:r w:rsidR="00945AE6">
        <w:rPr>
          <w:lang w:eastAsia="en-GB"/>
        </w:rPr>
        <w:t xml:space="preserve"> </w:t>
      </w:r>
      <w:r w:rsidRPr="00D070DF">
        <w:rPr>
          <w:lang w:eastAsia="en-GB"/>
        </w:rPr>
        <w:t>Requesting</w:t>
      </w:r>
      <w:r w:rsidR="00945AE6">
        <w:rPr>
          <w:lang w:eastAsia="en-GB"/>
        </w:rPr>
        <w:t xml:space="preserve"> </w:t>
      </w:r>
      <w:r w:rsidRPr="00D35EB9">
        <w:rPr>
          <w:rStyle w:val="Italic"/>
        </w:rPr>
        <w:t>127.0.0.1:7878</w:t>
      </w:r>
      <w:r w:rsidR="00945AE6">
        <w:rPr>
          <w:lang w:eastAsia="en-GB"/>
        </w:rPr>
        <w:t xml:space="preserve"> </w:t>
      </w:r>
      <w:r w:rsidRPr="00D070DF">
        <w:rPr>
          <w:lang w:eastAsia="en-GB"/>
        </w:rPr>
        <w:t>should</w:t>
      </w:r>
      <w:r w:rsidR="00945AE6">
        <w:rPr>
          <w:lang w:eastAsia="en-GB"/>
        </w:rPr>
        <w:t xml:space="preserve"> </w:t>
      </w:r>
      <w:r w:rsidRPr="00D070DF">
        <w:rPr>
          <w:lang w:eastAsia="en-GB"/>
        </w:rPr>
        <w:t>return</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35EB9">
        <w:rPr>
          <w:rStyle w:val="Italic"/>
        </w:rPr>
        <w:t>hello.html</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any</w:t>
      </w:r>
      <w:r w:rsidR="00945AE6">
        <w:rPr>
          <w:lang w:eastAsia="en-GB"/>
        </w:rPr>
        <w:t xml:space="preserve"> </w:t>
      </w:r>
      <w:r w:rsidRPr="00D070DF">
        <w:rPr>
          <w:lang w:eastAsia="en-GB"/>
        </w:rPr>
        <w:t>other</w:t>
      </w:r>
      <w:r w:rsidR="00945AE6">
        <w:rPr>
          <w:lang w:eastAsia="en-GB"/>
        </w:rPr>
        <w:t xml:space="preserve"> </w:t>
      </w:r>
      <w:r w:rsidRPr="00D070DF">
        <w:rPr>
          <w:lang w:eastAsia="en-GB"/>
        </w:rPr>
        <w:t>request,</w:t>
      </w:r>
      <w:r w:rsidR="00945AE6">
        <w:rPr>
          <w:lang w:eastAsia="en-GB"/>
        </w:rPr>
        <w:t xml:space="preserve"> </w:t>
      </w:r>
      <w:r w:rsidRPr="00D070DF">
        <w:rPr>
          <w:lang w:eastAsia="en-GB"/>
        </w:rPr>
        <w:t>like</w:t>
      </w:r>
      <w:r w:rsidR="00945AE6">
        <w:rPr>
          <w:lang w:eastAsia="en-GB"/>
        </w:rPr>
        <w:t xml:space="preserve"> </w:t>
      </w:r>
      <w:r w:rsidRPr="00D35EB9">
        <w:rPr>
          <w:rStyle w:val="Italic"/>
        </w:rPr>
        <w:t>127.0.0.1:7878/foo</w:t>
      </w:r>
      <w:r w:rsidRPr="00D070DF">
        <w:rPr>
          <w:lang w:eastAsia="en-GB"/>
        </w:rPr>
        <w:t>,</w:t>
      </w:r>
      <w:r w:rsidR="00945AE6">
        <w:rPr>
          <w:lang w:eastAsia="en-GB"/>
        </w:rPr>
        <w:t xml:space="preserve"> </w:t>
      </w:r>
      <w:r w:rsidRPr="00D070DF">
        <w:rPr>
          <w:lang w:eastAsia="en-GB"/>
        </w:rPr>
        <w:t>should</w:t>
      </w:r>
      <w:r w:rsidR="00945AE6">
        <w:rPr>
          <w:lang w:eastAsia="en-GB"/>
        </w:rPr>
        <w:t xml:space="preserve"> </w:t>
      </w:r>
      <w:r w:rsidRPr="00D070DF">
        <w:rPr>
          <w:lang w:eastAsia="en-GB"/>
        </w:rPr>
        <w:t>return</w:t>
      </w:r>
      <w:r w:rsidR="00945AE6">
        <w:rPr>
          <w:lang w:eastAsia="en-GB"/>
        </w:rPr>
        <w:t xml:space="preserve"> </w:t>
      </w: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HTML</w:t>
      </w:r>
      <w:r w:rsidR="00945AE6">
        <w:rPr>
          <w:lang w:eastAsia="en-GB"/>
        </w:rPr>
        <w:t xml:space="preserve"> </w:t>
      </w:r>
      <w:r w:rsidRPr="00D070DF">
        <w:rPr>
          <w:lang w:eastAsia="en-GB"/>
        </w:rPr>
        <w:t>from</w:t>
      </w:r>
      <w:r w:rsidR="00945AE6">
        <w:rPr>
          <w:lang w:eastAsia="en-GB"/>
        </w:rPr>
        <w:t xml:space="preserve"> </w:t>
      </w:r>
      <w:r w:rsidRPr="00D35EB9">
        <w:rPr>
          <w:rStyle w:val="Italic"/>
        </w:rPr>
        <w:t>404.html</w:t>
      </w:r>
      <w:r w:rsidRPr="00D070DF">
        <w:rPr>
          <w:lang w:eastAsia="en-GB"/>
        </w:rPr>
        <w:t>.</w:t>
      </w:r>
    </w:p>
    <w:p w14:paraId="2DAF47ED" w14:textId="534E1755" w:rsidR="00D070DF" w:rsidRPr="00D070DF" w:rsidRDefault="00D070DF" w:rsidP="006D307B">
      <w:pPr>
        <w:pStyle w:val="HeadB"/>
        <w:rPr>
          <w:lang w:eastAsia="en-GB"/>
        </w:rPr>
      </w:pPr>
      <w:bookmarkStart w:id="57" w:name="a-touch-of-refactoring"/>
      <w:bookmarkStart w:id="58" w:name="_Toc107314539"/>
      <w:bookmarkEnd w:id="57"/>
      <w:r w:rsidRPr="00D070DF">
        <w:rPr>
          <w:lang w:eastAsia="en-GB"/>
        </w:rPr>
        <w:t>A</w:t>
      </w:r>
      <w:r w:rsidR="00945AE6">
        <w:rPr>
          <w:lang w:eastAsia="en-GB"/>
        </w:rPr>
        <w:t xml:space="preserve"> </w:t>
      </w:r>
      <w:r w:rsidRPr="00D070DF">
        <w:rPr>
          <w:lang w:eastAsia="en-GB"/>
        </w:rPr>
        <w:t>Touch</w:t>
      </w:r>
      <w:r w:rsidR="00945AE6">
        <w:rPr>
          <w:lang w:eastAsia="en-GB"/>
        </w:rPr>
        <w:t xml:space="preserve"> </w:t>
      </w:r>
      <w:r w:rsidRPr="00D070DF">
        <w:rPr>
          <w:lang w:eastAsia="en-GB"/>
        </w:rPr>
        <w:t>of</w:t>
      </w:r>
      <w:r w:rsidR="00945AE6">
        <w:rPr>
          <w:lang w:eastAsia="en-GB"/>
        </w:rPr>
        <w:t xml:space="preserve"> </w:t>
      </w:r>
      <w:r w:rsidRPr="00D070DF">
        <w:rPr>
          <w:lang w:eastAsia="en-GB"/>
        </w:rPr>
        <w:t>Refactoring</w:t>
      </w:r>
      <w:bookmarkEnd w:id="58"/>
    </w:p>
    <w:p w14:paraId="386711DC" w14:textId="12A1D4F4" w:rsidR="00D070DF" w:rsidRPr="00D070DF" w:rsidRDefault="00D070DF" w:rsidP="00945AE6">
      <w:pPr>
        <w:pStyle w:val="Body"/>
        <w:rPr>
          <w:lang w:eastAsia="en-GB"/>
        </w:rPr>
      </w:pP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moment</w:t>
      </w:r>
      <w:r w:rsidR="004A2390">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lot</w:t>
      </w:r>
      <w:r w:rsidR="00945AE6">
        <w:rPr>
          <w:lang w:eastAsia="en-GB"/>
        </w:rPr>
        <w:t xml:space="preserve"> </w:t>
      </w:r>
      <w:r w:rsidRPr="00D070DF">
        <w:rPr>
          <w:lang w:eastAsia="en-GB"/>
        </w:rPr>
        <w:t>of</w:t>
      </w:r>
      <w:r w:rsidR="00945AE6">
        <w:rPr>
          <w:lang w:eastAsia="en-GB"/>
        </w:rPr>
        <w:t xml:space="preserve"> </w:t>
      </w:r>
      <w:r w:rsidRPr="00D070DF">
        <w:rPr>
          <w:lang w:eastAsia="en-GB"/>
        </w:rPr>
        <w:t>repetition:</w:t>
      </w:r>
      <w:r w:rsidR="00945AE6">
        <w:rPr>
          <w:lang w:eastAsia="en-GB"/>
        </w:rPr>
        <w:t xml:space="preserve"> </w:t>
      </w:r>
      <w:r w:rsidRPr="00D070DF">
        <w:rPr>
          <w:lang w:eastAsia="en-GB"/>
        </w:rPr>
        <w:t>they’re</w:t>
      </w:r>
      <w:r w:rsidR="00945AE6">
        <w:rPr>
          <w:lang w:eastAsia="en-GB"/>
        </w:rPr>
        <w:t xml:space="preserve"> </w:t>
      </w:r>
      <w:r w:rsidRPr="00D070DF">
        <w:rPr>
          <w:lang w:eastAsia="en-GB"/>
        </w:rPr>
        <w:t>both</w:t>
      </w:r>
      <w:r w:rsidR="00945AE6">
        <w:rPr>
          <w:lang w:eastAsia="en-GB"/>
        </w:rPr>
        <w:t xml:space="preserve"> </w:t>
      </w:r>
      <w:r w:rsidRPr="00D070DF">
        <w:rPr>
          <w:lang w:eastAsia="en-GB"/>
        </w:rPr>
        <w:t>reading</w:t>
      </w:r>
      <w:r w:rsidR="00945AE6">
        <w:rPr>
          <w:lang w:eastAsia="en-GB"/>
        </w:rPr>
        <w:t xml:space="preserve"> </w:t>
      </w:r>
      <w:r w:rsidRPr="00D070DF">
        <w:rPr>
          <w:lang w:eastAsia="en-GB"/>
        </w:rPr>
        <w:t>files</w:t>
      </w:r>
      <w:r w:rsidR="00945AE6">
        <w:rPr>
          <w:lang w:eastAsia="en-GB"/>
        </w:rPr>
        <w:t xml:space="preserve"> </w:t>
      </w:r>
      <w:r w:rsidRPr="00D070DF">
        <w:rPr>
          <w:lang w:eastAsia="en-GB"/>
        </w:rPr>
        <w:t>and</w:t>
      </w:r>
      <w:r w:rsidR="00945AE6">
        <w:rPr>
          <w:lang w:eastAsia="en-GB"/>
        </w:rPr>
        <w:t xml:space="preserve"> </w:t>
      </w:r>
      <w:r w:rsidRPr="00D070DF">
        <w:rPr>
          <w:lang w:eastAsia="en-GB"/>
        </w:rPr>
        <w:t>writing</w:t>
      </w:r>
      <w:r w:rsidR="00945AE6">
        <w:rPr>
          <w:lang w:eastAsia="en-GB"/>
        </w:rPr>
        <w:t xml:space="preserve"> </w:t>
      </w:r>
      <w:r w:rsidRPr="00D070DF">
        <w:rPr>
          <w:lang w:eastAsia="en-GB"/>
        </w:rPr>
        <w:t>the</w:t>
      </w:r>
      <w:r w:rsidR="00945AE6">
        <w:rPr>
          <w:lang w:eastAsia="en-GB"/>
        </w:rPr>
        <w:t xml:space="preserve"> </w:t>
      </w:r>
      <w:r w:rsidRPr="00D070DF">
        <w:rPr>
          <w:lang w:eastAsia="en-GB"/>
        </w:rPr>
        <w:t>contents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files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stream.</w:t>
      </w:r>
      <w:r w:rsidR="00945AE6">
        <w:rPr>
          <w:lang w:eastAsia="en-GB"/>
        </w:rPr>
        <w:t xml:space="preserve"> </w:t>
      </w:r>
      <w:r w:rsidRPr="00D070DF">
        <w:rPr>
          <w:lang w:eastAsia="en-GB"/>
        </w:rPr>
        <w:t>The</w:t>
      </w:r>
      <w:r w:rsidR="00945AE6">
        <w:rPr>
          <w:lang w:eastAsia="en-GB"/>
        </w:rPr>
        <w:t xml:space="preserve"> </w:t>
      </w:r>
      <w:r w:rsidRPr="00D070DF">
        <w:rPr>
          <w:lang w:eastAsia="en-GB"/>
        </w:rPr>
        <w:t>only</w:t>
      </w:r>
      <w:r w:rsidR="00945AE6">
        <w:rPr>
          <w:lang w:eastAsia="en-GB"/>
        </w:rPr>
        <w:t xml:space="preserve"> </w:t>
      </w:r>
      <w:r w:rsidRPr="00D070DF">
        <w:rPr>
          <w:lang w:eastAsia="en-GB"/>
        </w:rPr>
        <w:t>differences</w:t>
      </w:r>
      <w:r w:rsidR="00945AE6">
        <w:rPr>
          <w:lang w:eastAsia="en-GB"/>
        </w:rPr>
        <w:t xml:space="preserve"> </w:t>
      </w:r>
      <w:r w:rsidRPr="00D070DF">
        <w:rPr>
          <w:lang w:eastAsia="en-GB"/>
        </w:rPr>
        <w:t>are</w:t>
      </w:r>
      <w:r w:rsidR="00945AE6">
        <w:rPr>
          <w:lang w:eastAsia="en-GB"/>
        </w:rPr>
        <w:t xml:space="preserve"> </w:t>
      </w:r>
      <w:r w:rsidRPr="00D070DF">
        <w:rPr>
          <w:lang w:eastAsia="en-GB"/>
        </w:rPr>
        <w:t>the</w:t>
      </w:r>
      <w:r w:rsidR="00945AE6">
        <w:rPr>
          <w:lang w:eastAsia="en-GB"/>
        </w:rPr>
        <w:t xml:space="preserve"> </w:t>
      </w:r>
      <w:r w:rsidRPr="00D070DF">
        <w:rPr>
          <w:lang w:eastAsia="en-GB"/>
        </w:rPr>
        <w:t>status</w:t>
      </w:r>
      <w:r w:rsidR="00945AE6">
        <w:rPr>
          <w:lang w:eastAsia="en-GB"/>
        </w:rPr>
        <w:t xml:space="preserve"> </w:t>
      </w:r>
      <w:r w:rsidRPr="00D070DF">
        <w:rPr>
          <w:lang w:eastAsia="en-GB"/>
        </w:rPr>
        <w:t>line</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filename.</w:t>
      </w:r>
      <w:r w:rsidR="00945AE6">
        <w:rPr>
          <w:lang w:eastAsia="en-GB"/>
        </w:rPr>
        <w:t xml:space="preserve"> </w:t>
      </w:r>
      <w:r w:rsidRPr="00D070DF">
        <w:rPr>
          <w:lang w:eastAsia="en-GB"/>
        </w:rPr>
        <w:t>Let’s</w:t>
      </w:r>
      <w:r w:rsidR="00945AE6">
        <w:rPr>
          <w:lang w:eastAsia="en-GB"/>
        </w:rPr>
        <w:t xml:space="preserve"> </w:t>
      </w: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more</w:t>
      </w:r>
      <w:r w:rsidR="00945AE6">
        <w:rPr>
          <w:lang w:eastAsia="en-GB"/>
        </w:rPr>
        <w:t xml:space="preserve"> </w:t>
      </w:r>
      <w:r w:rsidRPr="00D070DF">
        <w:rPr>
          <w:lang w:eastAsia="en-GB"/>
        </w:rPr>
        <w:t>concise</w:t>
      </w:r>
      <w:r w:rsidR="00945AE6">
        <w:rPr>
          <w:lang w:eastAsia="en-GB"/>
        </w:rPr>
        <w:t xml:space="preserve"> </w:t>
      </w:r>
      <w:r w:rsidRPr="00D070DF">
        <w:rPr>
          <w:lang w:eastAsia="en-GB"/>
        </w:rPr>
        <w:t>by</w:t>
      </w:r>
      <w:r w:rsidR="00945AE6">
        <w:rPr>
          <w:lang w:eastAsia="en-GB"/>
        </w:rPr>
        <w:t xml:space="preserve"> </w:t>
      </w:r>
      <w:r w:rsidRPr="00D070DF">
        <w:rPr>
          <w:lang w:eastAsia="en-GB"/>
        </w:rPr>
        <w:t>pulling</w:t>
      </w:r>
      <w:r w:rsidR="00945AE6">
        <w:rPr>
          <w:lang w:eastAsia="en-GB"/>
        </w:rPr>
        <w:t xml:space="preserve"> </w:t>
      </w:r>
      <w:r w:rsidRPr="00D070DF">
        <w:rPr>
          <w:lang w:eastAsia="en-GB"/>
        </w:rPr>
        <w:t>out</w:t>
      </w:r>
      <w:r w:rsidR="00945AE6">
        <w:rPr>
          <w:lang w:eastAsia="en-GB"/>
        </w:rPr>
        <w:t xml:space="preserve"> </w:t>
      </w:r>
      <w:r w:rsidRPr="00D070DF">
        <w:rPr>
          <w:lang w:eastAsia="en-GB"/>
        </w:rPr>
        <w:t>those</w:t>
      </w:r>
      <w:r w:rsidR="00945AE6">
        <w:rPr>
          <w:lang w:eastAsia="en-GB"/>
        </w:rPr>
        <w:t xml:space="preserve"> </w:t>
      </w:r>
      <w:r w:rsidRPr="00D070DF">
        <w:rPr>
          <w:lang w:eastAsia="en-GB"/>
        </w:rPr>
        <w:t>differences</w:t>
      </w:r>
      <w:r w:rsidR="00945AE6">
        <w:rPr>
          <w:lang w:eastAsia="en-GB"/>
        </w:rPr>
        <w:t xml:space="preserve"> </w:t>
      </w:r>
      <w:r w:rsidRPr="00D070DF">
        <w:rPr>
          <w:lang w:eastAsia="en-GB"/>
        </w:rPr>
        <w:t>into</w:t>
      </w:r>
      <w:r w:rsidR="00945AE6">
        <w:rPr>
          <w:lang w:eastAsia="en-GB"/>
        </w:rPr>
        <w:t xml:space="preserve"> </w:t>
      </w:r>
      <w:r w:rsidRPr="00D070DF">
        <w:rPr>
          <w:lang w:eastAsia="en-GB"/>
        </w:rPr>
        <w:t>separate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lines</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assign</w:t>
      </w:r>
      <w:r w:rsidR="00945AE6">
        <w:rPr>
          <w:lang w:eastAsia="en-GB"/>
        </w:rPr>
        <w:t xml:space="preserve"> </w:t>
      </w:r>
      <w:r w:rsidRPr="00D070DF">
        <w:rPr>
          <w:lang w:eastAsia="en-GB"/>
        </w:rPr>
        <w:t>the</w:t>
      </w:r>
      <w:r w:rsidR="00945AE6">
        <w:rPr>
          <w:lang w:eastAsia="en-GB"/>
        </w:rPr>
        <w:t xml:space="preserve"> </w:t>
      </w:r>
      <w:r w:rsidRPr="00D070DF">
        <w:rPr>
          <w:lang w:eastAsia="en-GB"/>
        </w:rPr>
        <w:t>values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status</w:t>
      </w:r>
      <w:r w:rsidR="00945AE6">
        <w:rPr>
          <w:lang w:eastAsia="en-GB"/>
        </w:rPr>
        <w:t xml:space="preserve"> </w:t>
      </w:r>
      <w:r w:rsidRPr="00D070DF">
        <w:rPr>
          <w:lang w:eastAsia="en-GB"/>
        </w:rPr>
        <w:t>line</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filename</w:t>
      </w:r>
      <w:r w:rsidR="00945AE6">
        <w:rPr>
          <w:lang w:eastAsia="en-GB"/>
        </w:rPr>
        <w:t xml:space="preserve"> </w:t>
      </w:r>
      <w:r w:rsidRPr="00D070DF">
        <w:rPr>
          <w:lang w:eastAsia="en-GB"/>
        </w:rPr>
        <w:t>to</w:t>
      </w:r>
      <w:r w:rsidR="00945AE6">
        <w:rPr>
          <w:lang w:eastAsia="en-GB"/>
        </w:rPr>
        <w:t xml:space="preserve"> </w:t>
      </w:r>
      <w:r w:rsidRPr="00D070DF">
        <w:rPr>
          <w:lang w:eastAsia="en-GB"/>
        </w:rPr>
        <w:t>variables;</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then</w:t>
      </w:r>
      <w:r w:rsidR="00945AE6">
        <w:rPr>
          <w:lang w:eastAsia="en-GB"/>
        </w:rPr>
        <w:t xml:space="preserve"> </w:t>
      </w:r>
      <w:r w:rsidRPr="00D070DF">
        <w:rPr>
          <w:lang w:eastAsia="en-GB"/>
        </w:rPr>
        <w:t>use</w:t>
      </w:r>
      <w:r w:rsidR="00945AE6">
        <w:rPr>
          <w:lang w:eastAsia="en-GB"/>
        </w:rPr>
        <w:t xml:space="preserve"> </w:t>
      </w:r>
      <w:r w:rsidRPr="00D070DF">
        <w:rPr>
          <w:lang w:eastAsia="en-GB"/>
        </w:rPr>
        <w:t>those</w:t>
      </w:r>
      <w:r w:rsidR="00945AE6">
        <w:rPr>
          <w:lang w:eastAsia="en-GB"/>
        </w:rPr>
        <w:t xml:space="preserve"> </w:t>
      </w:r>
      <w:r w:rsidRPr="00D070DF">
        <w:rPr>
          <w:lang w:eastAsia="en-GB"/>
        </w:rPr>
        <w:t>variables</w:t>
      </w:r>
      <w:r w:rsidR="00945AE6">
        <w:rPr>
          <w:lang w:eastAsia="en-GB"/>
        </w:rPr>
        <w:t xml:space="preserve"> </w:t>
      </w:r>
      <w:r w:rsidRPr="00D070DF">
        <w:rPr>
          <w:lang w:eastAsia="en-GB"/>
        </w:rPr>
        <w:t>unconditionally</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read</w:t>
      </w:r>
      <w:r w:rsidR="00945AE6">
        <w:rPr>
          <w:lang w:eastAsia="en-GB"/>
        </w:rPr>
        <w:t xml:space="preserve"> </w:t>
      </w:r>
      <w:r w:rsidRPr="00D070DF">
        <w:rPr>
          <w:lang w:eastAsia="en-GB"/>
        </w:rPr>
        <w:t>the</w:t>
      </w:r>
      <w:r w:rsidR="00945AE6">
        <w:rPr>
          <w:lang w:eastAsia="en-GB"/>
        </w:rPr>
        <w:t xml:space="preserve"> </w:t>
      </w:r>
      <w:r w:rsidRPr="00D070DF">
        <w:rPr>
          <w:lang w:eastAsia="en-GB"/>
        </w:rPr>
        <w:t>file</w:t>
      </w:r>
      <w:r w:rsidR="00945AE6">
        <w:rPr>
          <w:lang w:eastAsia="en-GB"/>
        </w:rPr>
        <w:t xml:space="preserve"> </w:t>
      </w:r>
      <w:r w:rsidRPr="00D070DF">
        <w:rPr>
          <w:lang w:eastAsia="en-GB"/>
        </w:rPr>
        <w:t>and</w:t>
      </w:r>
      <w:r w:rsidR="00945AE6">
        <w:rPr>
          <w:lang w:eastAsia="en-GB"/>
        </w:rPr>
        <w:t xml:space="preserve"> </w:t>
      </w:r>
      <w:r w:rsidRPr="00D070DF">
        <w:rPr>
          <w:lang w:eastAsia="en-GB"/>
        </w:rPr>
        <w:t>write</w:t>
      </w:r>
      <w:r w:rsidR="00945AE6">
        <w:rPr>
          <w:lang w:eastAsia="en-GB"/>
        </w:rPr>
        <w:t xml:space="preserve"> </w:t>
      </w:r>
      <w:r w:rsidRPr="00D070DF">
        <w:rPr>
          <w:lang w:eastAsia="en-GB"/>
        </w:rPr>
        <w:t>the</w:t>
      </w:r>
      <w:r w:rsidR="00945AE6">
        <w:rPr>
          <w:lang w:eastAsia="en-GB"/>
        </w:rPr>
        <w:t xml:space="preserve"> </w:t>
      </w:r>
      <w:r w:rsidRPr="00D070DF">
        <w:rPr>
          <w:lang w:eastAsia="en-GB"/>
        </w:rPr>
        <w:t>response.</w:t>
      </w:r>
      <w:r w:rsidR="00945AE6">
        <w:rPr>
          <w:lang w:eastAsia="en-GB"/>
        </w:rPr>
        <w:t xml:space="preserve"> </w:t>
      </w:r>
      <w:r w:rsidRPr="00D070DF">
        <w:rPr>
          <w:lang w:eastAsia="en-GB"/>
        </w:rPr>
        <w:t>Listing</w:t>
      </w:r>
      <w:r w:rsidR="00945AE6">
        <w:rPr>
          <w:lang w:eastAsia="en-GB"/>
        </w:rPr>
        <w:t xml:space="preserve"> </w:t>
      </w:r>
      <w:r w:rsidRPr="00D070DF">
        <w:rPr>
          <w:lang w:eastAsia="en-GB"/>
        </w:rPr>
        <w:t>20-9</w:t>
      </w:r>
      <w:r w:rsidR="00945AE6">
        <w:rPr>
          <w:lang w:eastAsia="en-GB"/>
        </w:rPr>
        <w:t xml:space="preserve"> </w:t>
      </w:r>
      <w:r w:rsidRPr="00D070DF">
        <w:rPr>
          <w:lang w:eastAsia="en-GB"/>
        </w:rPr>
        <w:t>shows</w:t>
      </w:r>
      <w:r w:rsidR="00945AE6">
        <w:rPr>
          <w:lang w:eastAsia="en-GB"/>
        </w:rPr>
        <w:t xml:space="preserve"> </w:t>
      </w:r>
      <w:r w:rsidRPr="00D070DF">
        <w:rPr>
          <w:lang w:eastAsia="en-GB"/>
        </w:rPr>
        <w:t>the</w:t>
      </w:r>
      <w:r w:rsidR="00945AE6">
        <w:rPr>
          <w:lang w:eastAsia="en-GB"/>
        </w:rPr>
        <w:t xml:space="preserve"> </w:t>
      </w:r>
      <w:r w:rsidR="004A2390" w:rsidRPr="00D070DF">
        <w:rPr>
          <w:lang w:eastAsia="en-GB"/>
        </w:rPr>
        <w:t>result</w:t>
      </w:r>
      <w:r w:rsidR="004A2390">
        <w:rPr>
          <w:lang w:eastAsia="en-GB"/>
        </w:rPr>
        <w:t xml:space="preserve">ant </w:t>
      </w:r>
      <w:r w:rsidRPr="00D070DF">
        <w:rPr>
          <w:lang w:eastAsia="en-GB"/>
        </w:rPr>
        <w:t>code</w:t>
      </w:r>
      <w:r w:rsidR="00945AE6">
        <w:rPr>
          <w:lang w:eastAsia="en-GB"/>
        </w:rPr>
        <w:t xml:space="preserve"> </w:t>
      </w:r>
      <w:r w:rsidRPr="00D070DF">
        <w:rPr>
          <w:lang w:eastAsia="en-GB"/>
        </w:rPr>
        <w:t>after</w:t>
      </w:r>
      <w:r w:rsidR="00945AE6">
        <w:rPr>
          <w:lang w:eastAsia="en-GB"/>
        </w:rPr>
        <w:t xml:space="preserve"> </w:t>
      </w:r>
      <w:r w:rsidRPr="00D070DF">
        <w:rPr>
          <w:lang w:eastAsia="en-GB"/>
        </w:rPr>
        <w:t>replacing</w:t>
      </w:r>
      <w:r w:rsidR="00945AE6">
        <w:rPr>
          <w:lang w:eastAsia="en-GB"/>
        </w:rPr>
        <w:t xml:space="preserve"> </w:t>
      </w:r>
      <w:r w:rsidRPr="00D070DF">
        <w:rPr>
          <w:lang w:eastAsia="en-GB"/>
        </w:rPr>
        <w:t>the</w:t>
      </w:r>
      <w:r w:rsidR="00945AE6">
        <w:rPr>
          <w:lang w:eastAsia="en-GB"/>
        </w:rPr>
        <w:t xml:space="preserve"> </w:t>
      </w:r>
      <w:r w:rsidRPr="00D070DF">
        <w:rPr>
          <w:lang w:eastAsia="en-GB"/>
        </w:rPr>
        <w:t>large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p>
    <w:p w14:paraId="6524F8B1" w14:textId="65735441" w:rsidR="00D070DF" w:rsidRPr="00D070DF" w:rsidRDefault="00D070DF" w:rsidP="00B0420F">
      <w:pPr>
        <w:pStyle w:val="CodeLabel"/>
        <w:rPr>
          <w:lang w:eastAsia="en-GB"/>
        </w:rPr>
      </w:pPr>
      <w:r w:rsidRPr="00D070DF">
        <w:rPr>
          <w:lang w:eastAsia="en-GB"/>
        </w:rPr>
        <w:t>src/main.rs</w:t>
      </w:r>
    </w:p>
    <w:p w14:paraId="56657AFC" w14:textId="569089FD" w:rsidR="00D070DF" w:rsidRPr="00A73287" w:rsidRDefault="00411658" w:rsidP="00390B3E">
      <w:pPr>
        <w:pStyle w:val="Code"/>
        <w:rPr>
          <w:rStyle w:val="LiteralGray"/>
        </w:rPr>
      </w:pPr>
      <w:r w:rsidRPr="00A73287">
        <w:rPr>
          <w:rStyle w:val="LiteralGray"/>
        </w:rPr>
        <w:t>--snip--</w:t>
      </w:r>
    </w:p>
    <w:p w14:paraId="0E2C09D7" w14:textId="77777777" w:rsidR="00D070DF" w:rsidRPr="00A73287" w:rsidRDefault="00D070DF" w:rsidP="00390B3E">
      <w:pPr>
        <w:pStyle w:val="Code"/>
        <w:rPr>
          <w:rStyle w:val="LiteralGray"/>
        </w:rPr>
      </w:pPr>
    </w:p>
    <w:p w14:paraId="4A822CFC" w14:textId="6B4ED9FB" w:rsidR="00D070DF" w:rsidRPr="00A73287" w:rsidRDefault="00D070DF" w:rsidP="00390B3E">
      <w:pPr>
        <w:pStyle w:val="Code"/>
        <w:rPr>
          <w:rStyle w:val="LiteralGray"/>
        </w:rPr>
      </w:pPr>
      <w:r w:rsidRPr="00A73287">
        <w:rPr>
          <w:rStyle w:val="LiteralGray"/>
        </w:rPr>
        <w:t>fn</w:t>
      </w:r>
      <w:r w:rsidR="00945AE6" w:rsidRPr="00A73287">
        <w:rPr>
          <w:rStyle w:val="LiteralGray"/>
        </w:rPr>
        <w:t xml:space="preserve"> </w:t>
      </w:r>
      <w:r w:rsidRPr="00A73287">
        <w:rPr>
          <w:rStyle w:val="LiteralGray"/>
        </w:rPr>
        <w:t>handle_connection(mut</w:t>
      </w:r>
      <w:r w:rsidR="00945AE6" w:rsidRPr="00A73287">
        <w:rPr>
          <w:rStyle w:val="LiteralGray"/>
        </w:rPr>
        <w:t xml:space="preserve"> </w:t>
      </w:r>
      <w:r w:rsidRPr="00A73287">
        <w:rPr>
          <w:rStyle w:val="LiteralGray"/>
        </w:rPr>
        <w:t>stream:</w:t>
      </w:r>
      <w:r w:rsidR="00945AE6" w:rsidRPr="00A73287">
        <w:rPr>
          <w:rStyle w:val="LiteralGray"/>
        </w:rPr>
        <w:t xml:space="preserve"> </w:t>
      </w:r>
      <w:r w:rsidRPr="00A73287">
        <w:rPr>
          <w:rStyle w:val="LiteralGray"/>
        </w:rPr>
        <w:t>TcpStream)</w:t>
      </w:r>
      <w:r w:rsidR="00945AE6" w:rsidRPr="00A73287">
        <w:rPr>
          <w:rStyle w:val="LiteralGray"/>
        </w:rPr>
        <w:t xml:space="preserve"> </w:t>
      </w:r>
      <w:r w:rsidRPr="00A73287">
        <w:rPr>
          <w:rStyle w:val="LiteralGray"/>
        </w:rPr>
        <w:t>{</w:t>
      </w:r>
    </w:p>
    <w:p w14:paraId="7F049C01" w14:textId="69F6365E" w:rsidR="00D070DF" w:rsidRPr="00A73287" w:rsidRDefault="00945AE6" w:rsidP="00390B3E">
      <w:pPr>
        <w:pStyle w:val="Code"/>
        <w:rPr>
          <w:rStyle w:val="LiteralGray"/>
        </w:rPr>
      </w:pPr>
      <w:r w:rsidRPr="00A73287">
        <w:rPr>
          <w:rStyle w:val="LiteralGray"/>
        </w:rPr>
        <w:t xml:space="preserve">    </w:t>
      </w:r>
      <w:r w:rsidR="00411658" w:rsidRPr="00A73287">
        <w:rPr>
          <w:rStyle w:val="LiteralGray"/>
        </w:rPr>
        <w:t>--snip--</w:t>
      </w:r>
    </w:p>
    <w:p w14:paraId="6EE1D81C" w14:textId="77777777" w:rsidR="00D070DF" w:rsidRPr="00D35EB9" w:rsidRDefault="00D070DF" w:rsidP="00390B3E">
      <w:pPr>
        <w:pStyle w:val="Code"/>
      </w:pPr>
    </w:p>
    <w:p w14:paraId="7CA1F544" w14:textId="77777777" w:rsidR="003C76E9" w:rsidRDefault="00945AE6" w:rsidP="00A73287">
      <w:pPr>
        <w:pStyle w:val="Code"/>
      </w:pPr>
      <w:r w:rsidRPr="00D35EB9">
        <w:t xml:space="preserve">    </w:t>
      </w:r>
      <w:r w:rsidR="00D070DF" w:rsidRPr="00D35EB9">
        <w:t>let</w:t>
      </w:r>
      <w:r w:rsidRPr="00D35EB9">
        <w:t xml:space="preserve"> </w:t>
      </w:r>
      <w:r w:rsidR="00D070DF" w:rsidRPr="00D35EB9">
        <w:t>(status_line,</w:t>
      </w:r>
      <w:r w:rsidRPr="00D35EB9">
        <w:t xml:space="preserve"> </w:t>
      </w:r>
      <w:r w:rsidR="00D070DF" w:rsidRPr="00D35EB9">
        <w:t>filename)</w:t>
      </w:r>
      <w:r w:rsidRPr="00D35EB9">
        <w:t xml:space="preserve"> </w:t>
      </w:r>
      <w:r w:rsidR="00D070DF" w:rsidRPr="00D35EB9">
        <w:t>=</w:t>
      </w:r>
      <w:r w:rsidRPr="00D35EB9">
        <w:t xml:space="preserve"> </w:t>
      </w:r>
    </w:p>
    <w:p w14:paraId="692C8CDA" w14:textId="5D870E70" w:rsidR="00D070DF" w:rsidRPr="00D35EB9" w:rsidRDefault="003C76E9" w:rsidP="00390B3E">
      <w:pPr>
        <w:pStyle w:val="Code"/>
      </w:pPr>
      <w:r>
        <w:t xml:space="preserve">        </w:t>
      </w:r>
      <w:r w:rsidR="00D070DF" w:rsidRPr="00D35EB9">
        <w:t>if</w:t>
      </w:r>
      <w:r w:rsidR="00945AE6" w:rsidRPr="00D35EB9">
        <w:t xml:space="preserve"> </w:t>
      </w:r>
      <w:r w:rsidR="00D070DF" w:rsidRPr="00D35EB9">
        <w:t>request_line</w:t>
      </w:r>
      <w:r w:rsidR="00945AE6" w:rsidRPr="00D35EB9">
        <w:t xml:space="preserve"> </w:t>
      </w:r>
      <w:r w:rsidR="00D070DF" w:rsidRPr="00D35EB9">
        <w:t>==</w:t>
      </w:r>
      <w:r w:rsidR="00945AE6" w:rsidRPr="00D35EB9">
        <w:t xml:space="preserve"> </w:t>
      </w:r>
      <w:r w:rsidR="00D070DF" w:rsidRPr="00D35EB9">
        <w:t>"GET</w:t>
      </w:r>
      <w:r w:rsidR="00945AE6" w:rsidRPr="00D35EB9">
        <w:t xml:space="preserve"> </w:t>
      </w:r>
      <w:r w:rsidR="00D070DF" w:rsidRPr="00D35EB9">
        <w:t>/</w:t>
      </w:r>
      <w:r w:rsidR="00945AE6" w:rsidRPr="00D35EB9">
        <w:t xml:space="preserve"> </w:t>
      </w:r>
      <w:r w:rsidR="00D070DF" w:rsidRPr="00D35EB9">
        <w:t>HTTP/1.1"</w:t>
      </w:r>
      <w:r w:rsidR="00945AE6" w:rsidRPr="00D35EB9">
        <w:t xml:space="preserve"> </w:t>
      </w:r>
      <w:r w:rsidR="00D070DF" w:rsidRPr="00D35EB9">
        <w:t>{</w:t>
      </w:r>
    </w:p>
    <w:p w14:paraId="6D246993" w14:textId="62DE0981" w:rsidR="00D070DF" w:rsidRPr="00D35EB9" w:rsidRDefault="00945AE6" w:rsidP="00390B3E">
      <w:pPr>
        <w:pStyle w:val="Code"/>
      </w:pPr>
      <w:r w:rsidRPr="00D35EB9">
        <w:t xml:space="preserve">        </w:t>
      </w:r>
      <w:r w:rsidR="003C76E9">
        <w:t xml:space="preserve">    </w:t>
      </w:r>
      <w:r w:rsidR="00D070DF" w:rsidRPr="00D35EB9">
        <w:t>("HTTP/1.1</w:t>
      </w:r>
      <w:r w:rsidRPr="00D35EB9">
        <w:t xml:space="preserve"> </w:t>
      </w:r>
      <w:r w:rsidR="00D070DF" w:rsidRPr="00D35EB9">
        <w:t>200</w:t>
      </w:r>
      <w:r w:rsidRPr="00D35EB9">
        <w:t xml:space="preserve"> </w:t>
      </w:r>
      <w:r w:rsidR="00D070DF" w:rsidRPr="00D35EB9">
        <w:t>OK",</w:t>
      </w:r>
      <w:r w:rsidRPr="00D35EB9">
        <w:t xml:space="preserve"> </w:t>
      </w:r>
      <w:r w:rsidR="00D070DF" w:rsidRPr="00D35EB9">
        <w:t>"hello.html")</w:t>
      </w:r>
    </w:p>
    <w:p w14:paraId="28F31933" w14:textId="74F009B5" w:rsidR="00D070DF" w:rsidRPr="00D35EB9" w:rsidRDefault="003C76E9" w:rsidP="00390B3E">
      <w:pPr>
        <w:pStyle w:val="Code"/>
      </w:pPr>
      <w:r>
        <w:t xml:space="preserve">    </w:t>
      </w:r>
      <w:r w:rsidR="00945AE6" w:rsidRPr="00D35EB9">
        <w:t xml:space="preserve">    </w:t>
      </w:r>
      <w:r w:rsidR="00D070DF" w:rsidRPr="00D35EB9">
        <w:t>}</w:t>
      </w:r>
      <w:r w:rsidR="00945AE6" w:rsidRPr="00D35EB9">
        <w:t xml:space="preserve"> </w:t>
      </w:r>
      <w:r w:rsidR="00D070DF" w:rsidRPr="00D35EB9">
        <w:t>else</w:t>
      </w:r>
      <w:r w:rsidR="00945AE6" w:rsidRPr="00D35EB9">
        <w:t xml:space="preserve"> </w:t>
      </w:r>
      <w:r w:rsidR="00D070DF" w:rsidRPr="00D35EB9">
        <w:t>{</w:t>
      </w:r>
    </w:p>
    <w:p w14:paraId="111A897B" w14:textId="37C960C6" w:rsidR="00D070DF" w:rsidRPr="00D35EB9" w:rsidRDefault="00945AE6" w:rsidP="00390B3E">
      <w:pPr>
        <w:pStyle w:val="Code"/>
      </w:pPr>
      <w:r w:rsidRPr="00D35EB9">
        <w:t xml:space="preserve">    </w:t>
      </w:r>
      <w:r w:rsidR="003C76E9">
        <w:t xml:space="preserve">    </w:t>
      </w:r>
      <w:r w:rsidRPr="00D35EB9">
        <w:t xml:space="preserve">    </w:t>
      </w:r>
      <w:r w:rsidR="00D070DF" w:rsidRPr="00D35EB9">
        <w:t>("HTTP/1.1</w:t>
      </w:r>
      <w:r w:rsidRPr="00D35EB9">
        <w:t xml:space="preserve"> </w:t>
      </w:r>
      <w:r w:rsidR="00D070DF" w:rsidRPr="00D35EB9">
        <w:t>404</w:t>
      </w:r>
      <w:r w:rsidRPr="00D35EB9">
        <w:t xml:space="preserve"> </w:t>
      </w:r>
      <w:r w:rsidR="00D070DF" w:rsidRPr="00D35EB9">
        <w:t>NOT</w:t>
      </w:r>
      <w:r w:rsidRPr="00D35EB9">
        <w:t xml:space="preserve"> </w:t>
      </w:r>
      <w:r w:rsidR="00D070DF" w:rsidRPr="00D35EB9">
        <w:t>FOUND",</w:t>
      </w:r>
      <w:r w:rsidRPr="00D35EB9">
        <w:t xml:space="preserve"> </w:t>
      </w:r>
      <w:r w:rsidR="00D070DF" w:rsidRPr="00D35EB9">
        <w:t>"404.html")</w:t>
      </w:r>
    </w:p>
    <w:p w14:paraId="4218DFE4" w14:textId="606C7AD2" w:rsidR="00D070DF" w:rsidRPr="00D35EB9" w:rsidRDefault="003C76E9" w:rsidP="00390B3E">
      <w:pPr>
        <w:pStyle w:val="Code"/>
      </w:pPr>
      <w:r>
        <w:t xml:space="preserve">    </w:t>
      </w:r>
      <w:r w:rsidR="00945AE6" w:rsidRPr="00D35EB9">
        <w:t xml:space="preserve">    </w:t>
      </w:r>
      <w:r w:rsidR="00D070DF" w:rsidRPr="00D35EB9">
        <w:t>};</w:t>
      </w:r>
    </w:p>
    <w:p w14:paraId="4F520E1C" w14:textId="77777777" w:rsidR="00D070DF" w:rsidRPr="00D35EB9" w:rsidRDefault="00D070DF" w:rsidP="00390B3E">
      <w:pPr>
        <w:pStyle w:val="Code"/>
      </w:pPr>
    </w:p>
    <w:p w14:paraId="19F431AC" w14:textId="70FDE023" w:rsidR="00D070DF" w:rsidRPr="00D35EB9" w:rsidRDefault="00945AE6" w:rsidP="00390B3E">
      <w:pPr>
        <w:pStyle w:val="Code"/>
      </w:pPr>
      <w:r w:rsidRPr="00D35EB9">
        <w:t xml:space="preserve">    </w:t>
      </w:r>
      <w:r w:rsidR="00D070DF" w:rsidRPr="00D35EB9">
        <w:t>let</w:t>
      </w:r>
      <w:r w:rsidRPr="00D35EB9">
        <w:t xml:space="preserve"> </w:t>
      </w:r>
      <w:r w:rsidR="00D070DF" w:rsidRPr="00D35EB9">
        <w:t>contents</w:t>
      </w:r>
      <w:r w:rsidRPr="00D35EB9">
        <w:t xml:space="preserve"> </w:t>
      </w:r>
      <w:r w:rsidR="00D070DF" w:rsidRPr="00D35EB9">
        <w:t>=</w:t>
      </w:r>
      <w:r w:rsidRPr="00D35EB9">
        <w:t xml:space="preserve"> </w:t>
      </w:r>
      <w:r w:rsidR="00D070DF" w:rsidRPr="00D35EB9">
        <w:t>fs::read_to_string(filename).unwrap();</w:t>
      </w:r>
    </w:p>
    <w:p w14:paraId="482263BB" w14:textId="78A06F24" w:rsidR="00D070DF" w:rsidRPr="00D35EB9" w:rsidRDefault="00945AE6" w:rsidP="00390B3E">
      <w:pPr>
        <w:pStyle w:val="Code"/>
      </w:pPr>
      <w:r w:rsidRPr="00D35EB9">
        <w:t xml:space="preserve">    </w:t>
      </w:r>
      <w:r w:rsidR="00D070DF" w:rsidRPr="00D35EB9">
        <w:t>let</w:t>
      </w:r>
      <w:r w:rsidRPr="00D35EB9">
        <w:t xml:space="preserve"> </w:t>
      </w:r>
      <w:r w:rsidR="00D070DF" w:rsidRPr="00D35EB9">
        <w:t>length</w:t>
      </w:r>
      <w:r w:rsidRPr="00D35EB9">
        <w:t xml:space="preserve"> </w:t>
      </w:r>
      <w:r w:rsidR="00D070DF" w:rsidRPr="00D35EB9">
        <w:t>=</w:t>
      </w:r>
      <w:r w:rsidRPr="00D35EB9">
        <w:t xml:space="preserve"> </w:t>
      </w:r>
      <w:r w:rsidR="00D070DF" w:rsidRPr="00D35EB9">
        <w:t>contents.len();</w:t>
      </w:r>
    </w:p>
    <w:p w14:paraId="6A58EB60" w14:textId="77777777" w:rsidR="00D070DF" w:rsidRPr="00D35EB9" w:rsidRDefault="00D070DF" w:rsidP="00390B3E">
      <w:pPr>
        <w:pStyle w:val="Code"/>
      </w:pPr>
    </w:p>
    <w:p w14:paraId="479AA99D" w14:textId="468754B7" w:rsidR="003C76E9" w:rsidRDefault="00945AE6" w:rsidP="00A73287">
      <w:pPr>
        <w:pStyle w:val="Code"/>
      </w:pPr>
      <w:r w:rsidRPr="00D35EB9">
        <w:t xml:space="preserve">    </w:t>
      </w:r>
      <w:r w:rsidR="00D070DF" w:rsidRPr="00D35EB9">
        <w:t>let</w:t>
      </w:r>
      <w:r w:rsidRPr="00D35EB9">
        <w:t xml:space="preserve"> </w:t>
      </w:r>
      <w:r w:rsidR="00D070DF" w:rsidRPr="00D35EB9">
        <w:t>response</w:t>
      </w:r>
      <w:r w:rsidRPr="00D35EB9">
        <w:t xml:space="preserve"> </w:t>
      </w:r>
      <w:r w:rsidR="00D070DF" w:rsidRPr="00D35EB9">
        <w:t>=</w:t>
      </w:r>
      <w:r w:rsidR="003C76E9">
        <w:t xml:space="preserve"> </w:t>
      </w:r>
      <w:r w:rsidR="00D070DF" w:rsidRPr="00D35EB9">
        <w:t>format!(</w:t>
      </w:r>
    </w:p>
    <w:p w14:paraId="350C6DBB" w14:textId="241B946B" w:rsidR="003C76E9" w:rsidRDefault="003C76E9" w:rsidP="00A73287">
      <w:pPr>
        <w:pStyle w:val="Code"/>
      </w:pPr>
      <w:r>
        <w:t xml:space="preserve">        </w:t>
      </w:r>
      <w:r w:rsidR="00D070DF" w:rsidRPr="00D35EB9">
        <w:t>"{status_line}\r\n</w:t>
      </w:r>
      <w:r>
        <w:t>\</w:t>
      </w:r>
    </w:p>
    <w:p w14:paraId="52255CCF" w14:textId="77777777" w:rsidR="003C76E9" w:rsidRDefault="003C76E9" w:rsidP="00A73287">
      <w:pPr>
        <w:pStyle w:val="Code"/>
      </w:pPr>
      <w:r>
        <w:t xml:space="preserve">         </w:t>
      </w:r>
      <w:r w:rsidR="00D070DF" w:rsidRPr="00D35EB9">
        <w:t>Content-Length:</w:t>
      </w:r>
      <w:r w:rsidR="00945AE6" w:rsidRPr="00D35EB9">
        <w:t xml:space="preserve"> </w:t>
      </w:r>
      <w:r w:rsidR="00D070DF" w:rsidRPr="00D35EB9">
        <w:t>{length}\r\n\r\n</w:t>
      </w:r>
      <w:r>
        <w:t>\</w:t>
      </w:r>
    </w:p>
    <w:p w14:paraId="3662CE37" w14:textId="77777777" w:rsidR="003C76E9" w:rsidRDefault="003C76E9" w:rsidP="00A73287">
      <w:pPr>
        <w:pStyle w:val="Code"/>
      </w:pPr>
      <w:r>
        <w:t xml:space="preserve">         </w:t>
      </w:r>
      <w:r w:rsidR="00D070DF" w:rsidRPr="00D35EB9">
        <w:t>{contents}"</w:t>
      </w:r>
    </w:p>
    <w:p w14:paraId="7D831C44" w14:textId="3DC5A5DF" w:rsidR="00D070DF" w:rsidRPr="00D35EB9" w:rsidRDefault="003C76E9" w:rsidP="00390B3E">
      <w:pPr>
        <w:pStyle w:val="Code"/>
      </w:pPr>
      <w:r>
        <w:t xml:space="preserve">    </w:t>
      </w:r>
      <w:r w:rsidR="00D070DF" w:rsidRPr="00D35EB9">
        <w:t>);</w:t>
      </w:r>
    </w:p>
    <w:p w14:paraId="29E0453B" w14:textId="77777777" w:rsidR="00D070DF" w:rsidRPr="00D35EB9" w:rsidRDefault="00D070DF" w:rsidP="00390B3E">
      <w:pPr>
        <w:pStyle w:val="Code"/>
      </w:pPr>
    </w:p>
    <w:p w14:paraId="1BCCAAE6" w14:textId="47BD62EF" w:rsidR="00D070DF" w:rsidRPr="00D35EB9" w:rsidRDefault="00945AE6" w:rsidP="00390B3E">
      <w:pPr>
        <w:pStyle w:val="Code"/>
      </w:pPr>
      <w:r w:rsidRPr="00D35EB9">
        <w:t xml:space="preserve">    </w:t>
      </w:r>
      <w:r w:rsidR="00D070DF" w:rsidRPr="00D35EB9">
        <w:t>stream.write_all(response.as_bytes()).unwrap();</w:t>
      </w:r>
    </w:p>
    <w:p w14:paraId="15C4F174" w14:textId="77777777" w:rsidR="00D070DF" w:rsidRPr="00A73287" w:rsidRDefault="00D070DF" w:rsidP="00390B3E">
      <w:pPr>
        <w:pStyle w:val="Code"/>
        <w:rPr>
          <w:rStyle w:val="LiteralGray"/>
        </w:rPr>
      </w:pPr>
      <w:r w:rsidRPr="00A73287">
        <w:rPr>
          <w:rStyle w:val="LiteralGray"/>
        </w:rPr>
        <w:t>}</w:t>
      </w:r>
    </w:p>
    <w:p w14:paraId="3F6FB5F3" w14:textId="249AC828" w:rsidR="00D070DF" w:rsidRPr="00D070DF" w:rsidRDefault="00D070DF" w:rsidP="008C2171">
      <w:pPr>
        <w:pStyle w:val="CodeListingCaption"/>
        <w:rPr>
          <w:lang w:eastAsia="en-GB"/>
        </w:rPr>
      </w:pPr>
      <w:r w:rsidRPr="00D070DF">
        <w:rPr>
          <w:lang w:eastAsia="en-GB"/>
        </w:rPr>
        <w:t>Refactoring</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r w:rsidR="00945AE6">
        <w:rPr>
          <w:lang w:eastAsia="en-GB"/>
        </w:rPr>
        <w:t xml:space="preserve"> </w:t>
      </w:r>
      <w:r w:rsidRPr="00D070DF">
        <w:rPr>
          <w:lang w:eastAsia="en-GB"/>
        </w:rPr>
        <w:t>to</w:t>
      </w:r>
      <w:r w:rsidR="00945AE6">
        <w:rPr>
          <w:lang w:eastAsia="en-GB"/>
        </w:rPr>
        <w:t xml:space="preserve"> </w:t>
      </w:r>
      <w:r w:rsidRPr="00D070DF">
        <w:rPr>
          <w:lang w:eastAsia="en-GB"/>
        </w:rPr>
        <w:t>contain</w:t>
      </w:r>
      <w:r w:rsidR="00945AE6">
        <w:rPr>
          <w:lang w:eastAsia="en-GB"/>
        </w:rPr>
        <w:t xml:space="preserve"> </w:t>
      </w:r>
      <w:r w:rsidRPr="00D070DF">
        <w:rPr>
          <w:lang w:eastAsia="en-GB"/>
        </w:rPr>
        <w:t>only</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differs</w:t>
      </w:r>
      <w:r w:rsidR="00945AE6">
        <w:rPr>
          <w:lang w:eastAsia="en-GB"/>
        </w:rPr>
        <w:t xml:space="preserve"> </w:t>
      </w:r>
      <w:r w:rsidRPr="00D070DF">
        <w:rPr>
          <w:lang w:eastAsia="en-GB"/>
        </w:rPr>
        <w:t>between</w:t>
      </w:r>
      <w:r w:rsidR="00945AE6">
        <w:rPr>
          <w:lang w:eastAsia="en-GB"/>
        </w:rPr>
        <w:t xml:space="preserve"> </w:t>
      </w:r>
      <w:r w:rsidRPr="00D070DF">
        <w:rPr>
          <w:lang w:eastAsia="en-GB"/>
        </w:rPr>
        <w:t>the</w:t>
      </w:r>
      <w:r w:rsidR="00945AE6">
        <w:rPr>
          <w:lang w:eastAsia="en-GB"/>
        </w:rPr>
        <w:t xml:space="preserve"> </w:t>
      </w:r>
      <w:r w:rsidRPr="00D070DF">
        <w:rPr>
          <w:lang w:eastAsia="en-GB"/>
        </w:rPr>
        <w:t>two</w:t>
      </w:r>
      <w:r w:rsidR="00945AE6">
        <w:rPr>
          <w:lang w:eastAsia="en-GB"/>
        </w:rPr>
        <w:t xml:space="preserve"> </w:t>
      </w:r>
      <w:r w:rsidRPr="00D070DF">
        <w:rPr>
          <w:lang w:eastAsia="en-GB"/>
        </w:rPr>
        <w:t>cases</w:t>
      </w:r>
    </w:p>
    <w:p w14:paraId="3BA3F7B4" w14:textId="4D728334"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r w:rsidR="00945AE6">
        <w:rPr>
          <w:lang w:eastAsia="en-GB"/>
        </w:rPr>
        <w:t xml:space="preserve"> </w:t>
      </w:r>
      <w:r w:rsidRPr="00D070DF">
        <w:rPr>
          <w:lang w:eastAsia="en-GB"/>
        </w:rPr>
        <w:t>only</w:t>
      </w:r>
      <w:r w:rsidR="00945AE6">
        <w:rPr>
          <w:lang w:eastAsia="en-GB"/>
        </w:rPr>
        <w:t xml:space="preserve"> </w:t>
      </w:r>
      <w:r w:rsidRPr="00D070DF">
        <w:rPr>
          <w:lang w:eastAsia="en-GB"/>
        </w:rPr>
        <w:t>return</w:t>
      </w:r>
      <w:r w:rsidR="00945AE6">
        <w:rPr>
          <w:lang w:eastAsia="en-GB"/>
        </w:rPr>
        <w:t xml:space="preserve"> </w:t>
      </w:r>
      <w:r w:rsidRPr="00D070DF">
        <w:rPr>
          <w:lang w:eastAsia="en-GB"/>
        </w:rPr>
        <w:t>the</w:t>
      </w:r>
      <w:r w:rsidR="00945AE6">
        <w:rPr>
          <w:lang w:eastAsia="en-GB"/>
        </w:rPr>
        <w:t xml:space="preserve"> </w:t>
      </w:r>
      <w:r w:rsidRPr="00D070DF">
        <w:rPr>
          <w:lang w:eastAsia="en-GB"/>
        </w:rPr>
        <w:t>appropriate</w:t>
      </w:r>
      <w:r w:rsidR="00945AE6">
        <w:rPr>
          <w:lang w:eastAsia="en-GB"/>
        </w:rPr>
        <w:t xml:space="preserve"> </w:t>
      </w:r>
      <w:r w:rsidRPr="00D070DF">
        <w:rPr>
          <w:lang w:eastAsia="en-GB"/>
        </w:rPr>
        <w:t>values</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status</w:t>
      </w:r>
      <w:r w:rsidR="00945AE6">
        <w:rPr>
          <w:lang w:eastAsia="en-GB"/>
        </w:rPr>
        <w:t xml:space="preserve"> </w:t>
      </w:r>
      <w:r w:rsidRPr="00D070DF">
        <w:rPr>
          <w:lang w:eastAsia="en-GB"/>
        </w:rPr>
        <w:t>line</w:t>
      </w:r>
      <w:r w:rsidR="00945AE6">
        <w:rPr>
          <w:lang w:eastAsia="en-GB"/>
        </w:rPr>
        <w:t xml:space="preserve"> </w:t>
      </w:r>
      <w:r w:rsidRPr="00D070DF">
        <w:rPr>
          <w:lang w:eastAsia="en-GB"/>
        </w:rPr>
        <w:t>and</w:t>
      </w:r>
      <w:r w:rsidR="00945AE6">
        <w:rPr>
          <w:lang w:eastAsia="en-GB"/>
        </w:rPr>
        <w:t xml:space="preserve"> </w:t>
      </w:r>
      <w:r w:rsidRPr="00D070DF">
        <w:rPr>
          <w:lang w:eastAsia="en-GB"/>
        </w:rPr>
        <w:t>filename</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tuple;</w:t>
      </w:r>
      <w:r w:rsidR="00945AE6">
        <w:rPr>
          <w:lang w:eastAsia="en-GB"/>
        </w:rPr>
        <w:t xml:space="preserve"> </w:t>
      </w:r>
      <w:r w:rsidRPr="00D070DF">
        <w:rPr>
          <w:lang w:eastAsia="en-GB"/>
        </w:rPr>
        <w:t>we</w:t>
      </w:r>
      <w:r w:rsidR="00945AE6">
        <w:rPr>
          <w:lang w:eastAsia="en-GB"/>
        </w:rPr>
        <w:t xml:space="preserve"> </w:t>
      </w:r>
      <w:r w:rsidRPr="00D070DF">
        <w:rPr>
          <w:lang w:eastAsia="en-GB"/>
        </w:rPr>
        <w:t>then</w:t>
      </w:r>
      <w:r w:rsidR="00945AE6">
        <w:rPr>
          <w:lang w:eastAsia="en-GB"/>
        </w:rPr>
        <w:t xml:space="preserve"> </w:t>
      </w:r>
      <w:r w:rsidRPr="00D070DF">
        <w:rPr>
          <w:lang w:eastAsia="en-GB"/>
        </w:rPr>
        <w:t>use</w:t>
      </w:r>
      <w:r w:rsidR="00945AE6">
        <w:rPr>
          <w:lang w:eastAsia="en-GB"/>
        </w:rPr>
        <w:t xml:space="preserve"> </w:t>
      </w:r>
      <w:r w:rsidRPr="00D070DF">
        <w:rPr>
          <w:lang w:eastAsia="en-GB"/>
        </w:rPr>
        <w:t>destructuring</w:t>
      </w:r>
      <w:r w:rsidR="00945AE6">
        <w:rPr>
          <w:lang w:eastAsia="en-GB"/>
        </w:rPr>
        <w:t xml:space="preserve"> </w:t>
      </w:r>
      <w:r w:rsidRPr="00D070DF">
        <w:rPr>
          <w:lang w:eastAsia="en-GB"/>
        </w:rPr>
        <w:t>to</w:t>
      </w:r>
      <w:r w:rsidR="00945AE6">
        <w:rPr>
          <w:lang w:eastAsia="en-GB"/>
        </w:rPr>
        <w:t xml:space="preserve"> </w:t>
      </w:r>
      <w:r w:rsidRPr="00D070DF">
        <w:rPr>
          <w:lang w:eastAsia="en-GB"/>
        </w:rPr>
        <w:t>assign</w:t>
      </w:r>
      <w:r w:rsidR="00945AE6">
        <w:rPr>
          <w:lang w:eastAsia="en-GB"/>
        </w:rPr>
        <w:t xml:space="preserve"> </w:t>
      </w:r>
      <w:r w:rsidRPr="00D070DF">
        <w:rPr>
          <w:lang w:eastAsia="en-GB"/>
        </w:rPr>
        <w:t>these</w:t>
      </w:r>
      <w:r w:rsidR="00945AE6">
        <w:rPr>
          <w:lang w:eastAsia="en-GB"/>
        </w:rPr>
        <w:t xml:space="preserve"> </w:t>
      </w:r>
      <w:r w:rsidRPr="00D070DF">
        <w:rPr>
          <w:lang w:eastAsia="en-GB"/>
        </w:rPr>
        <w:t>two</w:t>
      </w:r>
      <w:r w:rsidR="00945AE6">
        <w:rPr>
          <w:lang w:eastAsia="en-GB"/>
        </w:rPr>
        <w:t xml:space="preserve"> </w:t>
      </w:r>
      <w:r w:rsidRPr="00D070DF">
        <w:rPr>
          <w:lang w:eastAsia="en-GB"/>
        </w:rPr>
        <w:t>values</w:t>
      </w:r>
      <w:r w:rsidR="00945AE6">
        <w:rPr>
          <w:lang w:eastAsia="en-GB"/>
        </w:rPr>
        <w:t xml:space="preserve"> </w:t>
      </w:r>
      <w:r w:rsidRPr="00D070DF">
        <w:rPr>
          <w:lang w:eastAsia="en-GB"/>
        </w:rPr>
        <w:t>to</w:t>
      </w:r>
      <w:r w:rsidR="00945AE6">
        <w:rPr>
          <w:lang w:eastAsia="en-GB"/>
        </w:rPr>
        <w:t xml:space="preserve"> </w:t>
      </w:r>
      <w:r w:rsidRPr="00D62D8F">
        <w:rPr>
          <w:rStyle w:val="Literal"/>
        </w:rPr>
        <w:t>status_line</w:t>
      </w:r>
      <w:r w:rsidR="00945AE6">
        <w:rPr>
          <w:lang w:eastAsia="en-GB"/>
        </w:rPr>
        <w:t xml:space="preserve"> </w:t>
      </w:r>
      <w:r w:rsidRPr="00D070DF">
        <w:rPr>
          <w:lang w:eastAsia="en-GB"/>
        </w:rPr>
        <w:t>and</w:t>
      </w:r>
      <w:r w:rsidR="00945AE6">
        <w:rPr>
          <w:lang w:eastAsia="en-GB"/>
        </w:rPr>
        <w:t xml:space="preserve"> </w:t>
      </w:r>
      <w:r w:rsidRPr="00D62D8F">
        <w:rPr>
          <w:rStyle w:val="Literal"/>
        </w:rPr>
        <w:t>filename</w:t>
      </w:r>
      <w:r w:rsidR="00945AE6">
        <w:rPr>
          <w:lang w:eastAsia="en-GB"/>
        </w:rPr>
        <w:t xml:space="preserve"> </w:t>
      </w:r>
      <w:r w:rsidRPr="00D070DF">
        <w:rPr>
          <w:lang w:eastAsia="en-GB"/>
        </w:rPr>
        <w:t>using</w:t>
      </w:r>
      <w:r w:rsidR="00945AE6">
        <w:rPr>
          <w:lang w:eastAsia="en-GB"/>
        </w:rPr>
        <w:t xml:space="preserve"> </w:t>
      </w:r>
      <w:r w:rsidRPr="00D070DF">
        <w:rPr>
          <w:lang w:eastAsia="en-GB"/>
        </w:rPr>
        <w:t>a</w:t>
      </w:r>
      <w:r w:rsidR="00945AE6">
        <w:rPr>
          <w:lang w:eastAsia="en-GB"/>
        </w:rPr>
        <w:t xml:space="preserve"> </w:t>
      </w:r>
      <w:r w:rsidRPr="00D070DF">
        <w:rPr>
          <w:lang w:eastAsia="en-GB"/>
        </w:rPr>
        <w:t>pattern</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let</w:t>
      </w:r>
      <w:r w:rsidR="00945AE6">
        <w:rPr>
          <w:lang w:eastAsia="en-GB"/>
        </w:rPr>
        <w:t xml:space="preserve"> </w:t>
      </w:r>
      <w:r w:rsidRPr="00D070DF">
        <w:rPr>
          <w:lang w:eastAsia="en-GB"/>
        </w:rPr>
        <w:t>statement,</w:t>
      </w:r>
      <w:r w:rsidR="00945AE6">
        <w:rPr>
          <w:lang w:eastAsia="en-GB"/>
        </w:rPr>
        <w:t xml:space="preserve"> </w:t>
      </w:r>
      <w:r w:rsidRPr="00D070DF">
        <w:rPr>
          <w:lang w:eastAsia="en-GB"/>
        </w:rPr>
        <w:t>as</w:t>
      </w:r>
      <w:r w:rsidR="00945AE6">
        <w:rPr>
          <w:lang w:eastAsia="en-GB"/>
        </w:rPr>
        <w:t xml:space="preserve"> </w:t>
      </w:r>
      <w:r w:rsidRPr="00D070DF">
        <w:rPr>
          <w:lang w:eastAsia="en-GB"/>
        </w:rPr>
        <w:t>discussed</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18</w:t>
      </w:r>
      <w:r w:rsidRPr="00D070DF">
        <w:rPr>
          <w:lang w:eastAsia="en-GB"/>
        </w:rPr>
        <w:t>.</w:t>
      </w:r>
    </w:p>
    <w:p w14:paraId="1C6298B9" w14:textId="0A9EA1B3"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previously</w:t>
      </w:r>
      <w:r w:rsidR="00945AE6">
        <w:rPr>
          <w:lang w:eastAsia="en-GB"/>
        </w:rPr>
        <w:t xml:space="preserve"> </w:t>
      </w:r>
      <w:r w:rsidRPr="00D070DF">
        <w:rPr>
          <w:lang w:eastAsia="en-GB"/>
        </w:rPr>
        <w:t>duplicated</w:t>
      </w:r>
      <w:r w:rsidR="00945AE6">
        <w:rPr>
          <w:lang w:eastAsia="en-GB"/>
        </w:rPr>
        <w:t xml:space="preserve"> </w:t>
      </w:r>
      <w:r w:rsidRPr="00D070DF">
        <w:rPr>
          <w:lang w:eastAsia="en-GB"/>
        </w:rPr>
        <w:t>code</w:t>
      </w:r>
      <w:r w:rsidR="00945AE6">
        <w:rPr>
          <w:lang w:eastAsia="en-GB"/>
        </w:rPr>
        <w:t xml:space="preserve"> </w:t>
      </w:r>
      <w:r w:rsidRPr="00D070DF">
        <w:rPr>
          <w:lang w:eastAsia="en-GB"/>
        </w:rPr>
        <w:t>is</w:t>
      </w:r>
      <w:r w:rsidR="00945AE6">
        <w:rPr>
          <w:lang w:eastAsia="en-GB"/>
        </w:rPr>
        <w:t xml:space="preserve"> </w:t>
      </w:r>
      <w:r w:rsidRPr="00D070DF">
        <w:rPr>
          <w:lang w:eastAsia="en-GB"/>
        </w:rPr>
        <w:t>now</w:t>
      </w:r>
      <w:r w:rsidR="00945AE6">
        <w:rPr>
          <w:lang w:eastAsia="en-GB"/>
        </w:rPr>
        <w:t xml:space="preserve"> </w:t>
      </w:r>
      <w:r w:rsidRPr="00D070DF">
        <w:rPr>
          <w:lang w:eastAsia="en-GB"/>
        </w:rPr>
        <w:t>outside</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and</w:t>
      </w:r>
      <w:r w:rsidR="00945AE6">
        <w:rPr>
          <w:lang w:eastAsia="en-GB"/>
        </w:rPr>
        <w:t xml:space="preserve"> </w:t>
      </w:r>
      <w:r w:rsidRPr="00D62D8F">
        <w:rPr>
          <w:rStyle w:val="Literal"/>
        </w:rPr>
        <w:t>else</w:t>
      </w:r>
      <w:r w:rsidR="00945AE6">
        <w:rPr>
          <w:lang w:eastAsia="en-GB"/>
        </w:rPr>
        <w:t xml:space="preserve"> </w:t>
      </w:r>
      <w:r w:rsidRPr="00D070DF">
        <w:rPr>
          <w:lang w:eastAsia="en-GB"/>
        </w:rPr>
        <w:t>blocks</w:t>
      </w:r>
      <w:r w:rsidR="00945AE6">
        <w:rPr>
          <w:lang w:eastAsia="en-GB"/>
        </w:rPr>
        <w:t xml:space="preserve"> </w:t>
      </w:r>
      <w:r w:rsidRPr="00D070DF">
        <w:rPr>
          <w:lang w:eastAsia="en-GB"/>
        </w:rPr>
        <w:t>and</w:t>
      </w:r>
      <w:r w:rsidR="00945AE6">
        <w:rPr>
          <w:lang w:eastAsia="en-GB"/>
        </w:rPr>
        <w:t xml:space="preserve"> </w:t>
      </w:r>
      <w:r w:rsidRPr="00D070DF">
        <w:rPr>
          <w:lang w:eastAsia="en-GB"/>
        </w:rPr>
        <w:t>uses</w:t>
      </w:r>
      <w:r w:rsidR="00945AE6">
        <w:rPr>
          <w:lang w:eastAsia="en-GB"/>
        </w:rPr>
        <w:t xml:space="preserve"> </w:t>
      </w:r>
      <w:r w:rsidRPr="00D070DF">
        <w:rPr>
          <w:lang w:eastAsia="en-GB"/>
        </w:rPr>
        <w:t>the</w:t>
      </w:r>
      <w:r w:rsidR="00945AE6">
        <w:rPr>
          <w:lang w:eastAsia="en-GB"/>
        </w:rPr>
        <w:t xml:space="preserve"> </w:t>
      </w:r>
      <w:r w:rsidRPr="00D62D8F">
        <w:rPr>
          <w:rStyle w:val="Literal"/>
        </w:rPr>
        <w:t>status_line</w:t>
      </w:r>
      <w:r w:rsidR="00945AE6">
        <w:rPr>
          <w:lang w:eastAsia="en-GB"/>
        </w:rPr>
        <w:t xml:space="preserve"> </w:t>
      </w:r>
      <w:r w:rsidRPr="00D070DF">
        <w:rPr>
          <w:lang w:eastAsia="en-GB"/>
        </w:rPr>
        <w:t>and</w:t>
      </w:r>
      <w:r w:rsidR="00945AE6">
        <w:rPr>
          <w:lang w:eastAsia="en-GB"/>
        </w:rPr>
        <w:t xml:space="preserve"> </w:t>
      </w:r>
      <w:r w:rsidRPr="00D62D8F">
        <w:rPr>
          <w:rStyle w:val="Literal"/>
        </w:rPr>
        <w:t>filename</w:t>
      </w:r>
      <w:r w:rsidR="00945AE6">
        <w:rPr>
          <w:lang w:eastAsia="en-GB"/>
        </w:rPr>
        <w:t xml:space="preserve"> </w:t>
      </w:r>
      <w:r w:rsidRPr="00D070DF">
        <w:rPr>
          <w:lang w:eastAsia="en-GB"/>
        </w:rPr>
        <w:t>variables.</w:t>
      </w:r>
      <w:r w:rsidR="00945AE6">
        <w:rPr>
          <w:lang w:eastAsia="en-GB"/>
        </w:rPr>
        <w:t xml:space="preserve"> </w:t>
      </w:r>
      <w:r w:rsidRPr="00D070DF">
        <w:rPr>
          <w:lang w:eastAsia="en-GB"/>
        </w:rPr>
        <w:t>This</w:t>
      </w:r>
      <w:r w:rsidR="00945AE6">
        <w:rPr>
          <w:lang w:eastAsia="en-GB"/>
        </w:rPr>
        <w:t xml:space="preserve"> </w:t>
      </w:r>
      <w:r w:rsidRPr="00D070DF">
        <w:rPr>
          <w:lang w:eastAsia="en-GB"/>
        </w:rPr>
        <w:t>makes</w:t>
      </w:r>
      <w:r w:rsidR="00945AE6">
        <w:rPr>
          <w:lang w:eastAsia="en-GB"/>
        </w:rPr>
        <w:t xml:space="preserve"> </w:t>
      </w:r>
      <w:r w:rsidRPr="00D070DF">
        <w:rPr>
          <w:lang w:eastAsia="en-GB"/>
        </w:rPr>
        <w:t>it</w:t>
      </w:r>
      <w:r w:rsidR="00945AE6">
        <w:rPr>
          <w:lang w:eastAsia="en-GB"/>
        </w:rPr>
        <w:t xml:space="preserve"> </w:t>
      </w:r>
      <w:r w:rsidRPr="00D070DF">
        <w:rPr>
          <w:lang w:eastAsia="en-GB"/>
        </w:rPr>
        <w:t>easier</w:t>
      </w:r>
      <w:r w:rsidR="00945AE6">
        <w:rPr>
          <w:lang w:eastAsia="en-GB"/>
        </w:rPr>
        <w:t xml:space="preserve"> </w:t>
      </w: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the</w:t>
      </w:r>
      <w:r w:rsidR="00945AE6">
        <w:rPr>
          <w:lang w:eastAsia="en-GB"/>
        </w:rPr>
        <w:t xml:space="preserve"> </w:t>
      </w:r>
      <w:r w:rsidRPr="00D070DF">
        <w:rPr>
          <w:lang w:eastAsia="en-GB"/>
        </w:rPr>
        <w:t>difference</w:t>
      </w:r>
      <w:r w:rsidR="00945AE6">
        <w:rPr>
          <w:lang w:eastAsia="en-GB"/>
        </w:rPr>
        <w:t xml:space="preserve"> </w:t>
      </w:r>
      <w:r w:rsidRPr="00D070DF">
        <w:rPr>
          <w:lang w:eastAsia="en-GB"/>
        </w:rPr>
        <w:t>between</w:t>
      </w:r>
      <w:r w:rsidR="00945AE6">
        <w:rPr>
          <w:lang w:eastAsia="en-GB"/>
        </w:rPr>
        <w:t xml:space="preserve"> </w:t>
      </w:r>
      <w:r w:rsidRPr="00D070DF">
        <w:rPr>
          <w:lang w:eastAsia="en-GB"/>
        </w:rPr>
        <w:t>the</w:t>
      </w:r>
      <w:r w:rsidR="00945AE6">
        <w:rPr>
          <w:lang w:eastAsia="en-GB"/>
        </w:rPr>
        <w:t xml:space="preserve"> </w:t>
      </w:r>
      <w:r w:rsidRPr="00D070DF">
        <w:rPr>
          <w:lang w:eastAsia="en-GB"/>
        </w:rPr>
        <w:t>two</w:t>
      </w:r>
      <w:r w:rsidR="00945AE6">
        <w:rPr>
          <w:lang w:eastAsia="en-GB"/>
        </w:rPr>
        <w:t xml:space="preserve"> </w:t>
      </w:r>
      <w:r w:rsidRPr="00D070DF">
        <w:rPr>
          <w:lang w:eastAsia="en-GB"/>
        </w:rPr>
        <w:t>cases,</w:t>
      </w:r>
      <w:r w:rsidR="00945AE6">
        <w:rPr>
          <w:lang w:eastAsia="en-GB"/>
        </w:rPr>
        <w:t xml:space="preserve"> </w:t>
      </w:r>
      <w:r w:rsidRPr="00D070DF">
        <w:rPr>
          <w:lang w:eastAsia="en-GB"/>
        </w:rPr>
        <w:t>and</w:t>
      </w:r>
      <w:r w:rsidR="00945AE6">
        <w:rPr>
          <w:lang w:eastAsia="en-GB"/>
        </w:rPr>
        <w:t xml:space="preserve"> </w:t>
      </w:r>
      <w:r w:rsidRPr="00D070DF">
        <w:rPr>
          <w:lang w:eastAsia="en-GB"/>
        </w:rPr>
        <w:t>it</w:t>
      </w:r>
      <w:r w:rsidR="00945AE6">
        <w:rPr>
          <w:lang w:eastAsia="en-GB"/>
        </w:rPr>
        <w:t xml:space="preserve"> </w:t>
      </w:r>
      <w:r w:rsidRPr="00D070DF">
        <w:rPr>
          <w:lang w:eastAsia="en-GB"/>
        </w:rPr>
        <w:t>means</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only</w:t>
      </w:r>
      <w:r w:rsidR="00945AE6">
        <w:rPr>
          <w:lang w:eastAsia="en-GB"/>
        </w:rPr>
        <w:t xml:space="preserve"> </w:t>
      </w:r>
      <w:r w:rsidRPr="00D070DF">
        <w:rPr>
          <w:lang w:eastAsia="en-GB"/>
        </w:rPr>
        <w:t>one</w:t>
      </w:r>
      <w:r w:rsidR="00945AE6">
        <w:rPr>
          <w:lang w:eastAsia="en-GB"/>
        </w:rPr>
        <w:t xml:space="preserve"> </w:t>
      </w:r>
      <w:r w:rsidRPr="00D070DF">
        <w:rPr>
          <w:lang w:eastAsia="en-GB"/>
        </w:rPr>
        <w:t>place</w:t>
      </w:r>
      <w:r w:rsidR="00945AE6">
        <w:rPr>
          <w:lang w:eastAsia="en-GB"/>
        </w:rPr>
        <w:t xml:space="preserve"> </w:t>
      </w:r>
      <w:r w:rsidRPr="00D070DF">
        <w:rPr>
          <w:lang w:eastAsia="en-GB"/>
        </w:rPr>
        <w:t>to</w:t>
      </w:r>
      <w:r w:rsidR="00945AE6">
        <w:rPr>
          <w:lang w:eastAsia="en-GB"/>
        </w:rPr>
        <w:t xml:space="preserve"> </w:t>
      </w:r>
      <w:r w:rsidRPr="00D070DF">
        <w:rPr>
          <w:lang w:eastAsia="en-GB"/>
        </w:rPr>
        <w:t>update</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change</w:t>
      </w:r>
      <w:r w:rsidR="00945AE6">
        <w:rPr>
          <w:lang w:eastAsia="en-GB"/>
        </w:rPr>
        <w:t xml:space="preserve"> </w:t>
      </w:r>
      <w:r w:rsidRPr="00D070DF">
        <w:rPr>
          <w:lang w:eastAsia="en-GB"/>
        </w:rPr>
        <w:t>how</w:t>
      </w:r>
      <w:r w:rsidR="00945AE6">
        <w:rPr>
          <w:lang w:eastAsia="en-GB"/>
        </w:rPr>
        <w:t xml:space="preserve"> </w:t>
      </w:r>
      <w:r w:rsidRPr="00D070DF">
        <w:rPr>
          <w:lang w:eastAsia="en-GB"/>
        </w:rPr>
        <w:t>the</w:t>
      </w:r>
      <w:r w:rsidR="00945AE6">
        <w:rPr>
          <w:lang w:eastAsia="en-GB"/>
        </w:rPr>
        <w:t xml:space="preserve"> </w:t>
      </w:r>
      <w:r w:rsidRPr="00D070DF">
        <w:rPr>
          <w:lang w:eastAsia="en-GB"/>
        </w:rPr>
        <w:t>file</w:t>
      </w:r>
      <w:r w:rsidR="00945AE6">
        <w:rPr>
          <w:lang w:eastAsia="en-GB"/>
        </w:rPr>
        <w:t xml:space="preserve"> </w:t>
      </w:r>
      <w:r w:rsidRPr="00D070DF">
        <w:rPr>
          <w:lang w:eastAsia="en-GB"/>
        </w:rPr>
        <w:t>reading</w:t>
      </w:r>
      <w:r w:rsidR="00945AE6">
        <w:rPr>
          <w:lang w:eastAsia="en-GB"/>
        </w:rPr>
        <w:t xml:space="preserve"> </w:t>
      </w:r>
      <w:r w:rsidRPr="00D070DF">
        <w:rPr>
          <w:lang w:eastAsia="en-GB"/>
        </w:rPr>
        <w:t>and</w:t>
      </w:r>
      <w:r w:rsidR="00945AE6">
        <w:rPr>
          <w:lang w:eastAsia="en-GB"/>
        </w:rPr>
        <w:t xml:space="preserve"> </w:t>
      </w:r>
      <w:r w:rsidRPr="00D070DF">
        <w:rPr>
          <w:lang w:eastAsia="en-GB"/>
        </w:rPr>
        <w:t>response</w:t>
      </w:r>
      <w:r w:rsidR="00945AE6">
        <w:rPr>
          <w:lang w:eastAsia="en-GB"/>
        </w:rPr>
        <w:t xml:space="preserve"> </w:t>
      </w:r>
      <w:r w:rsidRPr="00D070DF">
        <w:rPr>
          <w:lang w:eastAsia="en-GB"/>
        </w:rPr>
        <w:t>writing</w:t>
      </w:r>
      <w:r w:rsidR="00945AE6">
        <w:rPr>
          <w:lang w:eastAsia="en-GB"/>
        </w:rPr>
        <w:t xml:space="preserve"> </w:t>
      </w:r>
      <w:r w:rsidRPr="00D070DF">
        <w:rPr>
          <w:lang w:eastAsia="en-GB"/>
        </w:rPr>
        <w:t>work.</w:t>
      </w:r>
      <w:r w:rsidR="00945AE6">
        <w:rPr>
          <w:lang w:eastAsia="en-GB"/>
        </w:rPr>
        <w:t xml:space="preserve"> </w:t>
      </w:r>
      <w:r w:rsidRPr="00D070DF">
        <w:rPr>
          <w:lang w:eastAsia="en-GB"/>
        </w:rPr>
        <w:t>The</w:t>
      </w:r>
      <w:r w:rsidR="00945AE6">
        <w:rPr>
          <w:lang w:eastAsia="en-GB"/>
        </w:rPr>
        <w:t xml:space="preserve"> </w:t>
      </w:r>
      <w:r w:rsidRPr="00D070DF">
        <w:rPr>
          <w:lang w:eastAsia="en-GB"/>
        </w:rPr>
        <w:t>behavior</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20-9</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as</w:t>
      </w:r>
      <w:r w:rsidR="00945AE6">
        <w:rPr>
          <w:lang w:eastAsia="en-GB"/>
        </w:rPr>
        <w:t xml:space="preserve"> </w:t>
      </w:r>
      <w:r w:rsidRPr="00D070DF">
        <w:rPr>
          <w:lang w:eastAsia="en-GB"/>
        </w:rPr>
        <w:t>that</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20-8.</w:t>
      </w:r>
    </w:p>
    <w:p w14:paraId="0D89AD01" w14:textId="1203A83D" w:rsidR="00D070DF" w:rsidRPr="00D070DF" w:rsidRDefault="00D070DF" w:rsidP="00945AE6">
      <w:pPr>
        <w:pStyle w:val="Body"/>
        <w:rPr>
          <w:lang w:eastAsia="en-GB"/>
        </w:rPr>
      </w:pPr>
      <w:r w:rsidRPr="00D070DF">
        <w:rPr>
          <w:lang w:eastAsia="en-GB"/>
        </w:rPr>
        <w:lastRenderedPageBreak/>
        <w:t>Awesome!</w:t>
      </w:r>
      <w:r w:rsidR="00945AE6">
        <w:rPr>
          <w:lang w:eastAsia="en-GB"/>
        </w:rPr>
        <w:t xml:space="preserve"> </w:t>
      </w:r>
      <w:r w:rsidRPr="00D070DF">
        <w:rPr>
          <w:lang w:eastAsia="en-GB"/>
        </w:rPr>
        <w:t>We</w:t>
      </w:r>
      <w:r w:rsidR="00945AE6">
        <w:rPr>
          <w:lang w:eastAsia="en-GB"/>
        </w:rPr>
        <w:t xml:space="preserve"> </w:t>
      </w:r>
      <w:r w:rsidRPr="00D070DF">
        <w:rPr>
          <w:lang w:eastAsia="en-GB"/>
        </w:rPr>
        <w:t>now</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simple</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in</w:t>
      </w:r>
      <w:r w:rsidR="00945AE6">
        <w:rPr>
          <w:lang w:eastAsia="en-GB"/>
        </w:rPr>
        <w:t xml:space="preserve"> </w:t>
      </w:r>
      <w:r w:rsidRPr="00D070DF">
        <w:rPr>
          <w:lang w:eastAsia="en-GB"/>
        </w:rPr>
        <w:t>approximately</w:t>
      </w:r>
      <w:r w:rsidR="00945AE6">
        <w:rPr>
          <w:lang w:eastAsia="en-GB"/>
        </w:rPr>
        <w:t xml:space="preserve"> </w:t>
      </w:r>
      <w:r w:rsidRPr="00D070DF">
        <w:rPr>
          <w:lang w:eastAsia="en-GB"/>
        </w:rPr>
        <w:t>40</w:t>
      </w:r>
      <w:r w:rsidR="00945AE6">
        <w:rPr>
          <w:lang w:eastAsia="en-GB"/>
        </w:rPr>
        <w:t xml:space="preserve"> </w:t>
      </w:r>
      <w:r w:rsidRPr="00D070DF">
        <w:rPr>
          <w:lang w:eastAsia="en-GB"/>
        </w:rPr>
        <w:t>lines</w:t>
      </w:r>
      <w:r w:rsidR="00945AE6">
        <w:rPr>
          <w:lang w:eastAsia="en-GB"/>
        </w:rPr>
        <w:t xml:space="preserve"> </w:t>
      </w:r>
      <w:r w:rsidRPr="00D070DF">
        <w:rPr>
          <w:lang w:eastAsia="en-GB"/>
        </w:rPr>
        <w:t>of</w:t>
      </w:r>
      <w:r w:rsidR="00945AE6">
        <w:rPr>
          <w:lang w:eastAsia="en-GB"/>
        </w:rPr>
        <w:t xml:space="preserve"> </w:t>
      </w:r>
      <w:r w:rsidRPr="00D070DF">
        <w:rPr>
          <w:lang w:eastAsia="en-GB"/>
        </w:rPr>
        <w:t>Rust</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responds</w:t>
      </w:r>
      <w:r w:rsidR="00945AE6">
        <w:rPr>
          <w:lang w:eastAsia="en-GB"/>
        </w:rPr>
        <w:t xml:space="preserve"> </w:t>
      </w:r>
      <w:r w:rsidRPr="00D070DF">
        <w:rPr>
          <w:lang w:eastAsia="en-GB"/>
        </w:rPr>
        <w:t>to</w:t>
      </w:r>
      <w:r w:rsidR="00945AE6">
        <w:rPr>
          <w:lang w:eastAsia="en-GB"/>
        </w:rPr>
        <w:t xml:space="preserve"> </w:t>
      </w:r>
      <w:r w:rsidRPr="00D070DF">
        <w:rPr>
          <w:lang w:eastAsia="en-GB"/>
        </w:rPr>
        <w:t>one</w:t>
      </w:r>
      <w:r w:rsidR="00945AE6">
        <w:rPr>
          <w:lang w:eastAsia="en-GB"/>
        </w:rPr>
        <w:t xml:space="preserve"> </w:t>
      </w:r>
      <w:r w:rsidRPr="00D070DF">
        <w:rPr>
          <w:lang w:eastAsia="en-GB"/>
        </w:rPr>
        <w:t>request</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page</w:t>
      </w:r>
      <w:r w:rsidR="00945AE6">
        <w:rPr>
          <w:lang w:eastAsia="en-GB"/>
        </w:rPr>
        <w:t xml:space="preserve"> </w:t>
      </w:r>
      <w:r w:rsidRPr="00D070DF">
        <w:rPr>
          <w:lang w:eastAsia="en-GB"/>
        </w:rPr>
        <w:t>of</w:t>
      </w:r>
      <w:r w:rsidR="00945AE6">
        <w:rPr>
          <w:lang w:eastAsia="en-GB"/>
        </w:rPr>
        <w:t xml:space="preserve"> </w:t>
      </w:r>
      <w:r w:rsidRPr="00D070DF">
        <w:rPr>
          <w:lang w:eastAsia="en-GB"/>
        </w:rPr>
        <w:t>content</w:t>
      </w:r>
      <w:r w:rsidR="00945AE6">
        <w:rPr>
          <w:lang w:eastAsia="en-GB"/>
        </w:rPr>
        <w:t xml:space="preserve"> </w:t>
      </w:r>
      <w:r w:rsidRPr="00D070DF">
        <w:rPr>
          <w:lang w:eastAsia="en-GB"/>
        </w:rPr>
        <w:t>and</w:t>
      </w:r>
      <w:r w:rsidR="00945AE6">
        <w:rPr>
          <w:lang w:eastAsia="en-GB"/>
        </w:rPr>
        <w:t xml:space="preserve"> </w:t>
      </w:r>
      <w:r w:rsidRPr="00D070DF">
        <w:rPr>
          <w:lang w:eastAsia="en-GB"/>
        </w:rPr>
        <w:t>responds</w:t>
      </w:r>
      <w:r w:rsidR="00945AE6">
        <w:rPr>
          <w:lang w:eastAsia="en-GB"/>
        </w:rPr>
        <w:t xml:space="preserve"> </w:t>
      </w:r>
      <w:r w:rsidRPr="00D070DF">
        <w:rPr>
          <w:lang w:eastAsia="en-GB"/>
        </w:rPr>
        <w:t>to</w:t>
      </w:r>
      <w:r w:rsidR="00945AE6">
        <w:rPr>
          <w:lang w:eastAsia="en-GB"/>
        </w:rPr>
        <w:t xml:space="preserve"> </w:t>
      </w:r>
      <w:r w:rsidRPr="00D070DF">
        <w:rPr>
          <w:lang w:eastAsia="en-GB"/>
        </w:rPr>
        <w:t>all</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404</w:t>
      </w:r>
      <w:r w:rsidR="00945AE6">
        <w:rPr>
          <w:lang w:eastAsia="en-GB"/>
        </w:rPr>
        <w:t xml:space="preserve"> </w:t>
      </w:r>
      <w:r w:rsidRPr="00D070DF">
        <w:rPr>
          <w:lang w:eastAsia="en-GB"/>
        </w:rPr>
        <w:t>response.</w:t>
      </w:r>
    </w:p>
    <w:p w14:paraId="75BEB0E3" w14:textId="485DB65B" w:rsidR="00D070DF" w:rsidRPr="00D070DF" w:rsidRDefault="00D070DF" w:rsidP="00945AE6">
      <w:pPr>
        <w:pStyle w:val="Body"/>
        <w:rPr>
          <w:lang w:eastAsia="en-GB"/>
        </w:rPr>
      </w:pPr>
      <w:r w:rsidRPr="00D070DF">
        <w:rPr>
          <w:lang w:eastAsia="en-GB"/>
        </w:rPr>
        <w:t>Currently,</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runs</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single</w:t>
      </w:r>
      <w:r w:rsidR="00945AE6">
        <w:rPr>
          <w:lang w:eastAsia="en-GB"/>
        </w:rPr>
        <w:t xml:space="preserve"> </w:t>
      </w:r>
      <w:r w:rsidRPr="00D070DF">
        <w:rPr>
          <w:lang w:eastAsia="en-GB"/>
        </w:rPr>
        <w:t>thread,</w:t>
      </w:r>
      <w:r w:rsidR="00945AE6">
        <w:rPr>
          <w:lang w:eastAsia="en-GB"/>
        </w:rPr>
        <w:t xml:space="preserve"> </w:t>
      </w:r>
      <w:r w:rsidRPr="00D070DF">
        <w:rPr>
          <w:lang w:eastAsia="en-GB"/>
        </w:rPr>
        <w:t>meaning</w:t>
      </w:r>
      <w:r w:rsidR="00945AE6">
        <w:rPr>
          <w:lang w:eastAsia="en-GB"/>
        </w:rPr>
        <w:t xml:space="preserve"> </w:t>
      </w:r>
      <w:r w:rsidRPr="00D070DF">
        <w:rPr>
          <w:lang w:eastAsia="en-GB"/>
        </w:rPr>
        <w:t>it</w:t>
      </w:r>
      <w:r w:rsidR="00945AE6">
        <w:rPr>
          <w:lang w:eastAsia="en-GB"/>
        </w:rPr>
        <w:t xml:space="preserve"> </w:t>
      </w:r>
      <w:r w:rsidRPr="00D070DF">
        <w:rPr>
          <w:lang w:eastAsia="en-GB"/>
        </w:rPr>
        <w:t>can</w:t>
      </w:r>
      <w:r w:rsidR="00945AE6">
        <w:rPr>
          <w:lang w:eastAsia="en-GB"/>
        </w:rPr>
        <w:t xml:space="preserve"> </w:t>
      </w:r>
      <w:r w:rsidRPr="00D070DF">
        <w:rPr>
          <w:lang w:eastAsia="en-GB"/>
        </w:rPr>
        <w:t>only</w:t>
      </w:r>
      <w:r w:rsidR="00945AE6">
        <w:rPr>
          <w:lang w:eastAsia="en-GB"/>
        </w:rPr>
        <w:t xml:space="preserve"> </w:t>
      </w:r>
      <w:r w:rsidRPr="00D070DF">
        <w:rPr>
          <w:lang w:eastAsia="en-GB"/>
        </w:rPr>
        <w:t>serve</w:t>
      </w:r>
      <w:r w:rsidR="00945AE6">
        <w:rPr>
          <w:lang w:eastAsia="en-GB"/>
        </w:rPr>
        <w:t xml:space="preserve"> </w:t>
      </w:r>
      <w:r w:rsidRPr="00D070DF">
        <w:rPr>
          <w:lang w:eastAsia="en-GB"/>
        </w:rPr>
        <w:t>one</w:t>
      </w:r>
      <w:r w:rsidR="00945AE6">
        <w:rPr>
          <w:lang w:eastAsia="en-GB"/>
        </w:rPr>
        <w:t xml:space="preserve"> </w:t>
      </w:r>
      <w:r w:rsidRPr="00D070DF">
        <w:rPr>
          <w:lang w:eastAsia="en-GB"/>
        </w:rPr>
        <w:t>request</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time.</w:t>
      </w:r>
      <w:r w:rsidR="00945AE6">
        <w:rPr>
          <w:lang w:eastAsia="en-GB"/>
        </w:rPr>
        <w:t xml:space="preserve"> </w:t>
      </w:r>
      <w:r w:rsidRPr="00D070DF">
        <w:rPr>
          <w:lang w:eastAsia="en-GB"/>
        </w:rPr>
        <w:t>Let’s</w:t>
      </w:r>
      <w:r w:rsidR="00945AE6">
        <w:rPr>
          <w:lang w:eastAsia="en-GB"/>
        </w:rPr>
        <w:t xml:space="preserve"> </w:t>
      </w:r>
      <w:r w:rsidRPr="00D070DF">
        <w:rPr>
          <w:lang w:eastAsia="en-GB"/>
        </w:rPr>
        <w:t>examine</w:t>
      </w:r>
      <w:r w:rsidR="00945AE6">
        <w:rPr>
          <w:lang w:eastAsia="en-GB"/>
        </w:rPr>
        <w:t xml:space="preserve"> </w:t>
      </w:r>
      <w:r w:rsidRPr="00D070DF">
        <w:rPr>
          <w:lang w:eastAsia="en-GB"/>
        </w:rPr>
        <w:t>how</w:t>
      </w:r>
      <w:r w:rsidR="00945AE6">
        <w:rPr>
          <w:lang w:eastAsia="en-GB"/>
        </w:rPr>
        <w:t xml:space="preserve"> </w:t>
      </w:r>
      <w:r w:rsidRPr="00D070DF">
        <w:rPr>
          <w:lang w:eastAsia="en-GB"/>
        </w:rPr>
        <w:t>that</w:t>
      </w:r>
      <w:r w:rsidR="00945AE6">
        <w:rPr>
          <w:lang w:eastAsia="en-GB"/>
        </w:rPr>
        <w:t xml:space="preserve"> </w:t>
      </w:r>
      <w:r w:rsidRPr="00D070DF">
        <w:rPr>
          <w:lang w:eastAsia="en-GB"/>
        </w:rPr>
        <w:t>can</w:t>
      </w:r>
      <w:r w:rsidR="00945AE6">
        <w:rPr>
          <w:lang w:eastAsia="en-GB"/>
        </w:rPr>
        <w:t xml:space="preserve"> </w:t>
      </w:r>
      <w:r w:rsidRPr="00D070DF">
        <w:rPr>
          <w:lang w:eastAsia="en-GB"/>
        </w:rPr>
        <w:t>be</w:t>
      </w:r>
      <w:r w:rsidR="00945AE6">
        <w:rPr>
          <w:lang w:eastAsia="en-GB"/>
        </w:rPr>
        <w:t xml:space="preserve"> </w:t>
      </w:r>
      <w:r w:rsidRPr="00D070DF">
        <w:rPr>
          <w:lang w:eastAsia="en-GB"/>
        </w:rPr>
        <w:t>a</w:t>
      </w:r>
      <w:r w:rsidR="00945AE6">
        <w:rPr>
          <w:lang w:eastAsia="en-GB"/>
        </w:rPr>
        <w:t xml:space="preserve"> </w:t>
      </w:r>
      <w:r w:rsidRPr="00D070DF">
        <w:rPr>
          <w:lang w:eastAsia="en-GB"/>
        </w:rPr>
        <w:t>problem</w:t>
      </w:r>
      <w:r w:rsidR="00945AE6">
        <w:rPr>
          <w:lang w:eastAsia="en-GB"/>
        </w:rPr>
        <w:t xml:space="preserve"> </w:t>
      </w:r>
      <w:r w:rsidRPr="00D070DF">
        <w:rPr>
          <w:lang w:eastAsia="en-GB"/>
        </w:rPr>
        <w:t>by</w:t>
      </w:r>
      <w:r w:rsidR="00945AE6">
        <w:rPr>
          <w:lang w:eastAsia="en-GB"/>
        </w:rPr>
        <w:t xml:space="preserve"> </w:t>
      </w:r>
      <w:r w:rsidRPr="00D070DF">
        <w:rPr>
          <w:lang w:eastAsia="en-GB"/>
        </w:rPr>
        <w:t>simulating</w:t>
      </w:r>
      <w:r w:rsidR="00945AE6">
        <w:rPr>
          <w:lang w:eastAsia="en-GB"/>
        </w:rPr>
        <w:t xml:space="preserve"> </w:t>
      </w:r>
      <w:r w:rsidRPr="00D070DF">
        <w:rPr>
          <w:lang w:eastAsia="en-GB"/>
        </w:rPr>
        <w:t>some</w:t>
      </w:r>
      <w:r w:rsidR="00945AE6">
        <w:rPr>
          <w:lang w:eastAsia="en-GB"/>
        </w:rPr>
        <w:t xml:space="preserve"> </w:t>
      </w:r>
      <w:r w:rsidRPr="00D070DF">
        <w:rPr>
          <w:lang w:eastAsia="en-GB"/>
        </w:rPr>
        <w:t>slow</w:t>
      </w:r>
      <w:r w:rsidR="00945AE6">
        <w:rPr>
          <w:lang w:eastAsia="en-GB"/>
        </w:rPr>
        <w:t xml:space="preserve"> </w:t>
      </w:r>
      <w:r w:rsidRPr="00D070DF">
        <w:rPr>
          <w:lang w:eastAsia="en-GB"/>
        </w:rPr>
        <w:t>requests.</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fix</w:t>
      </w:r>
      <w:r w:rsidR="00945AE6">
        <w:rPr>
          <w:lang w:eastAsia="en-GB"/>
        </w:rPr>
        <w:t xml:space="preserve"> </w:t>
      </w:r>
      <w:r w:rsidRPr="00D070DF">
        <w:rPr>
          <w:lang w:eastAsia="en-GB"/>
        </w:rPr>
        <w:t>it</w:t>
      </w:r>
      <w:r w:rsidR="00945AE6">
        <w:rPr>
          <w:lang w:eastAsia="en-GB"/>
        </w:rPr>
        <w:t xml:space="preserve"> </w:t>
      </w:r>
      <w:r w:rsidRPr="00D070DF">
        <w:rPr>
          <w:lang w:eastAsia="en-GB"/>
        </w:rPr>
        <w:t>so</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can</w:t>
      </w:r>
      <w:r w:rsidR="00945AE6">
        <w:rPr>
          <w:lang w:eastAsia="en-GB"/>
        </w:rPr>
        <w:t xml:space="preserve"> </w:t>
      </w:r>
      <w:r w:rsidRPr="00D070DF">
        <w:rPr>
          <w:lang w:eastAsia="en-GB"/>
        </w:rPr>
        <w:t>handle</w:t>
      </w:r>
      <w:r w:rsidR="00945AE6">
        <w:rPr>
          <w:lang w:eastAsia="en-GB"/>
        </w:rPr>
        <w:t xml:space="preserve"> </w:t>
      </w:r>
      <w:r w:rsidRPr="00D070DF">
        <w:rPr>
          <w:lang w:eastAsia="en-GB"/>
        </w:rPr>
        <w:t>multiple</w:t>
      </w:r>
      <w:r w:rsidR="00945AE6">
        <w:rPr>
          <w:lang w:eastAsia="en-GB"/>
        </w:rPr>
        <w:t xml:space="preserve"> </w:t>
      </w:r>
      <w:r w:rsidRPr="00D070DF">
        <w:rPr>
          <w:lang w:eastAsia="en-GB"/>
        </w:rPr>
        <w:t>requests</w:t>
      </w:r>
      <w:r w:rsidR="00945AE6">
        <w:rPr>
          <w:lang w:eastAsia="en-GB"/>
        </w:rPr>
        <w:t xml:space="preserve"> </w:t>
      </w:r>
      <w:r w:rsidRPr="00D070DF">
        <w:rPr>
          <w:lang w:eastAsia="en-GB"/>
        </w:rPr>
        <w:t>at</w:t>
      </w:r>
      <w:r w:rsidR="00945AE6">
        <w:rPr>
          <w:lang w:eastAsia="en-GB"/>
        </w:rPr>
        <w:t xml:space="preserve"> </w:t>
      </w:r>
      <w:r w:rsidRPr="00D070DF">
        <w:rPr>
          <w:lang w:eastAsia="en-GB"/>
        </w:rPr>
        <w:t>once.</w:t>
      </w:r>
    </w:p>
    <w:p w14:paraId="2F94F724" w14:textId="72140C5A" w:rsidR="00D070DF" w:rsidRPr="00D070DF" w:rsidRDefault="00D070DF" w:rsidP="00945AE6">
      <w:pPr>
        <w:pStyle w:val="HeadA"/>
        <w:rPr>
          <w:lang w:eastAsia="en-GB"/>
        </w:rPr>
      </w:pPr>
      <w:bookmarkStart w:id="59" w:name="turning-our-single-threaded-server-into-"/>
      <w:bookmarkStart w:id="60" w:name="_Toc107314540"/>
      <w:bookmarkEnd w:id="59"/>
      <w:r w:rsidRPr="00D070DF">
        <w:rPr>
          <w:lang w:eastAsia="en-GB"/>
        </w:rPr>
        <w:t>Turning</w:t>
      </w:r>
      <w:r w:rsidR="00945AE6">
        <w:rPr>
          <w:lang w:eastAsia="en-GB"/>
        </w:rPr>
        <w:t xml:space="preserve"> </w:t>
      </w:r>
      <w:r w:rsidRPr="00D070DF">
        <w:rPr>
          <w:lang w:eastAsia="en-GB"/>
        </w:rPr>
        <w:t>Our</w:t>
      </w:r>
      <w:r w:rsidR="00945AE6">
        <w:rPr>
          <w:lang w:eastAsia="en-GB"/>
        </w:rPr>
        <w:t xml:space="preserve"> </w:t>
      </w:r>
      <w:r w:rsidRPr="00D070DF">
        <w:rPr>
          <w:lang w:eastAsia="en-GB"/>
        </w:rPr>
        <w:t>Single-Threaded</w:t>
      </w:r>
      <w:r w:rsidR="00945AE6">
        <w:rPr>
          <w:lang w:eastAsia="en-GB"/>
        </w:rPr>
        <w:t xml:space="preserve"> </w:t>
      </w:r>
      <w:r w:rsidRPr="00D070DF">
        <w:rPr>
          <w:lang w:eastAsia="en-GB"/>
        </w:rPr>
        <w:t>Server</w:t>
      </w:r>
      <w:r w:rsidR="00945AE6">
        <w:rPr>
          <w:lang w:eastAsia="en-GB"/>
        </w:rPr>
        <w:t xml:space="preserve"> </w:t>
      </w:r>
      <w:r w:rsidRPr="00D070DF">
        <w:rPr>
          <w:lang w:eastAsia="en-GB"/>
        </w:rPr>
        <w:t>into</w:t>
      </w:r>
      <w:r w:rsidR="00945AE6">
        <w:rPr>
          <w:lang w:eastAsia="en-GB"/>
        </w:rPr>
        <w:t xml:space="preserve"> </w:t>
      </w:r>
      <w:r w:rsidRPr="00D070DF">
        <w:rPr>
          <w:lang w:eastAsia="en-GB"/>
        </w:rPr>
        <w:t>a</w:t>
      </w:r>
      <w:r w:rsidR="00945AE6">
        <w:rPr>
          <w:lang w:eastAsia="en-GB"/>
        </w:rPr>
        <w:t xml:space="preserve"> </w:t>
      </w:r>
      <w:r w:rsidRPr="00D070DF">
        <w:rPr>
          <w:lang w:eastAsia="en-GB"/>
        </w:rPr>
        <w:t>Multithreaded</w:t>
      </w:r>
      <w:r w:rsidR="00945AE6">
        <w:rPr>
          <w:lang w:eastAsia="en-GB"/>
        </w:rPr>
        <w:t xml:space="preserve"> </w:t>
      </w:r>
      <w:r w:rsidRPr="00D070DF">
        <w:rPr>
          <w:lang w:eastAsia="en-GB"/>
        </w:rPr>
        <w:t>Server</w:t>
      </w:r>
      <w:bookmarkEnd w:id="60"/>
    </w:p>
    <w:p w14:paraId="00D9F188" w14:textId="50C9D509" w:rsidR="00D070DF" w:rsidRPr="00D070DF" w:rsidRDefault="00D070DF" w:rsidP="00945AE6">
      <w:pPr>
        <w:pStyle w:val="Body"/>
        <w:rPr>
          <w:lang w:eastAsia="en-GB"/>
        </w:rPr>
      </w:pPr>
      <w:r w:rsidRPr="00D070DF">
        <w:rPr>
          <w:lang w:eastAsia="en-GB"/>
        </w:rPr>
        <w:t>Right</w:t>
      </w:r>
      <w:r w:rsidR="00945AE6">
        <w:rPr>
          <w:lang w:eastAsia="en-GB"/>
        </w:rPr>
        <w:t xml:space="preserve"> </w:t>
      </w:r>
      <w:r w:rsidRPr="00D070DF">
        <w:rPr>
          <w:lang w:eastAsia="en-GB"/>
        </w:rPr>
        <w:t>now,</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will</w:t>
      </w:r>
      <w:r w:rsidR="00945AE6">
        <w:rPr>
          <w:lang w:eastAsia="en-GB"/>
        </w:rPr>
        <w:t xml:space="preserve"> </w:t>
      </w:r>
      <w:r w:rsidRPr="00D070DF">
        <w:rPr>
          <w:lang w:eastAsia="en-GB"/>
        </w:rPr>
        <w:t>process</w:t>
      </w:r>
      <w:r w:rsidR="00945AE6">
        <w:rPr>
          <w:lang w:eastAsia="en-GB"/>
        </w:rPr>
        <w:t xml:space="preserve"> </w:t>
      </w:r>
      <w:r w:rsidRPr="00D070DF">
        <w:rPr>
          <w:lang w:eastAsia="en-GB"/>
        </w:rPr>
        <w:t>each</w:t>
      </w:r>
      <w:r w:rsidR="00945AE6">
        <w:rPr>
          <w:lang w:eastAsia="en-GB"/>
        </w:rPr>
        <w:t xml:space="preserve"> </w:t>
      </w:r>
      <w:r w:rsidRPr="00D070DF">
        <w:rPr>
          <w:lang w:eastAsia="en-GB"/>
        </w:rPr>
        <w:t>request</w:t>
      </w:r>
      <w:r w:rsidR="00945AE6">
        <w:rPr>
          <w:lang w:eastAsia="en-GB"/>
        </w:rPr>
        <w:t xml:space="preserve"> </w:t>
      </w:r>
      <w:r w:rsidRPr="00D070DF">
        <w:rPr>
          <w:lang w:eastAsia="en-GB"/>
        </w:rPr>
        <w:t>in</w:t>
      </w:r>
      <w:r w:rsidR="00945AE6">
        <w:rPr>
          <w:lang w:eastAsia="en-GB"/>
        </w:rPr>
        <w:t xml:space="preserve"> </w:t>
      </w:r>
      <w:r w:rsidRPr="00D070DF">
        <w:rPr>
          <w:lang w:eastAsia="en-GB"/>
        </w:rPr>
        <w:t>turn,</w:t>
      </w:r>
      <w:r w:rsidR="00945AE6">
        <w:rPr>
          <w:lang w:eastAsia="en-GB"/>
        </w:rPr>
        <w:t xml:space="preserve"> </w:t>
      </w:r>
      <w:r w:rsidRPr="00D070DF">
        <w:rPr>
          <w:lang w:eastAsia="en-GB"/>
        </w:rPr>
        <w:t>meaning</w:t>
      </w:r>
      <w:r w:rsidR="00945AE6">
        <w:rPr>
          <w:lang w:eastAsia="en-GB"/>
        </w:rPr>
        <w:t xml:space="preserve"> </w:t>
      </w:r>
      <w:r w:rsidRPr="00D070DF">
        <w:rPr>
          <w:lang w:eastAsia="en-GB"/>
        </w:rPr>
        <w:t>it</w:t>
      </w:r>
      <w:r w:rsidR="00945AE6">
        <w:rPr>
          <w:lang w:eastAsia="en-GB"/>
        </w:rPr>
        <w:t xml:space="preserve"> </w:t>
      </w:r>
      <w:r w:rsidRPr="00D070DF">
        <w:rPr>
          <w:lang w:eastAsia="en-GB"/>
        </w:rPr>
        <w:t>won’t</w:t>
      </w:r>
      <w:r w:rsidR="00945AE6">
        <w:rPr>
          <w:lang w:eastAsia="en-GB"/>
        </w:rPr>
        <w:t xml:space="preserve"> </w:t>
      </w:r>
      <w:r w:rsidRPr="00D070DF">
        <w:rPr>
          <w:lang w:eastAsia="en-GB"/>
        </w:rPr>
        <w:t>process</w:t>
      </w:r>
      <w:r w:rsidR="00945AE6">
        <w:rPr>
          <w:lang w:eastAsia="en-GB"/>
        </w:rPr>
        <w:t xml:space="preserve"> </w:t>
      </w:r>
      <w:r w:rsidRPr="00D070DF">
        <w:rPr>
          <w:lang w:eastAsia="en-GB"/>
        </w:rPr>
        <w:t>a</w:t>
      </w:r>
      <w:r w:rsidR="00945AE6">
        <w:rPr>
          <w:lang w:eastAsia="en-GB"/>
        </w:rPr>
        <w:t xml:space="preserve"> </w:t>
      </w:r>
      <w:r w:rsidRPr="00D070DF">
        <w:rPr>
          <w:lang w:eastAsia="en-GB"/>
        </w:rPr>
        <w:t>second</w:t>
      </w:r>
      <w:r w:rsidR="00945AE6">
        <w:rPr>
          <w:lang w:eastAsia="en-GB"/>
        </w:rPr>
        <w:t xml:space="preserve"> </w:t>
      </w:r>
      <w:r w:rsidRPr="00D070DF">
        <w:rPr>
          <w:lang w:eastAsia="en-GB"/>
        </w:rPr>
        <w:t>connection</w:t>
      </w:r>
      <w:r w:rsidR="00945AE6">
        <w:rPr>
          <w:lang w:eastAsia="en-GB"/>
        </w:rPr>
        <w:t xml:space="preserve"> </w:t>
      </w:r>
      <w:r w:rsidRPr="00D070DF">
        <w:rPr>
          <w:lang w:eastAsia="en-GB"/>
        </w:rPr>
        <w:t>until</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is</w:t>
      </w:r>
      <w:r w:rsidR="00945AE6">
        <w:rPr>
          <w:lang w:eastAsia="en-GB"/>
        </w:rPr>
        <w:t xml:space="preserve"> </w:t>
      </w:r>
      <w:r w:rsidRPr="00D070DF">
        <w:rPr>
          <w:lang w:eastAsia="en-GB"/>
        </w:rPr>
        <w:t>finished</w:t>
      </w:r>
      <w:r w:rsidR="00945AE6">
        <w:rPr>
          <w:lang w:eastAsia="en-GB"/>
        </w:rPr>
        <w:t xml:space="preserve"> </w:t>
      </w:r>
      <w:r w:rsidRPr="00D070DF">
        <w:rPr>
          <w:lang w:eastAsia="en-GB"/>
        </w:rPr>
        <w:t>processing.</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received</w:t>
      </w:r>
      <w:r w:rsidR="00945AE6">
        <w:rPr>
          <w:lang w:eastAsia="en-GB"/>
        </w:rPr>
        <w:t xml:space="preserve"> </w:t>
      </w:r>
      <w:r w:rsidRPr="00D070DF">
        <w:rPr>
          <w:lang w:eastAsia="en-GB"/>
        </w:rPr>
        <w:t>more</w:t>
      </w:r>
      <w:r w:rsidR="00945AE6">
        <w:rPr>
          <w:lang w:eastAsia="en-GB"/>
        </w:rPr>
        <w:t xml:space="preserve"> </w:t>
      </w:r>
      <w:r w:rsidRPr="00D070DF">
        <w:rPr>
          <w:lang w:eastAsia="en-GB"/>
        </w:rPr>
        <w:t>and</w:t>
      </w:r>
      <w:r w:rsidR="00945AE6">
        <w:rPr>
          <w:lang w:eastAsia="en-GB"/>
        </w:rPr>
        <w:t xml:space="preserve"> </w:t>
      </w:r>
      <w:r w:rsidRPr="00D070DF">
        <w:rPr>
          <w:lang w:eastAsia="en-GB"/>
        </w:rPr>
        <w:t>more</w:t>
      </w:r>
      <w:r w:rsidR="00945AE6">
        <w:rPr>
          <w:lang w:eastAsia="en-GB"/>
        </w:rPr>
        <w:t xml:space="preserve"> </w:t>
      </w:r>
      <w:r w:rsidRPr="00D070DF">
        <w:rPr>
          <w:lang w:eastAsia="en-GB"/>
        </w:rPr>
        <w:t>requests,</w:t>
      </w:r>
      <w:r w:rsidR="00945AE6">
        <w:rPr>
          <w:lang w:eastAsia="en-GB"/>
        </w:rPr>
        <w:t xml:space="preserve"> </w:t>
      </w:r>
      <w:r w:rsidRPr="00D070DF">
        <w:rPr>
          <w:lang w:eastAsia="en-GB"/>
        </w:rPr>
        <w:t>this</w:t>
      </w:r>
      <w:r w:rsidR="00945AE6">
        <w:rPr>
          <w:lang w:eastAsia="en-GB"/>
        </w:rPr>
        <w:t xml:space="preserve"> </w:t>
      </w:r>
      <w:r w:rsidRPr="00D070DF">
        <w:rPr>
          <w:lang w:eastAsia="en-GB"/>
        </w:rPr>
        <w:t>serial</w:t>
      </w:r>
      <w:r w:rsidR="00945AE6">
        <w:rPr>
          <w:lang w:eastAsia="en-GB"/>
        </w:rPr>
        <w:t xml:space="preserve"> </w:t>
      </w:r>
      <w:r w:rsidRPr="00D070DF">
        <w:rPr>
          <w:lang w:eastAsia="en-GB"/>
        </w:rPr>
        <w:t>execution</w:t>
      </w:r>
      <w:r w:rsidR="00945AE6">
        <w:rPr>
          <w:lang w:eastAsia="en-GB"/>
        </w:rPr>
        <w:t xml:space="preserve"> </w:t>
      </w:r>
      <w:r w:rsidRPr="00D070DF">
        <w:rPr>
          <w:lang w:eastAsia="en-GB"/>
        </w:rPr>
        <w:t>would</w:t>
      </w:r>
      <w:r w:rsidR="00945AE6">
        <w:rPr>
          <w:lang w:eastAsia="en-GB"/>
        </w:rPr>
        <w:t xml:space="preserve"> </w:t>
      </w:r>
      <w:r w:rsidRPr="00D070DF">
        <w:rPr>
          <w:lang w:eastAsia="en-GB"/>
        </w:rPr>
        <w:t>be</w:t>
      </w:r>
      <w:r w:rsidR="00945AE6">
        <w:rPr>
          <w:lang w:eastAsia="en-GB"/>
        </w:rPr>
        <w:t xml:space="preserve"> </w:t>
      </w:r>
      <w:r w:rsidRPr="00D070DF">
        <w:rPr>
          <w:lang w:eastAsia="en-GB"/>
        </w:rPr>
        <w:t>less</w:t>
      </w:r>
      <w:r w:rsidR="00945AE6">
        <w:rPr>
          <w:lang w:eastAsia="en-GB"/>
        </w:rPr>
        <w:t xml:space="preserve"> </w:t>
      </w:r>
      <w:r w:rsidRPr="00D070DF">
        <w:rPr>
          <w:lang w:eastAsia="en-GB"/>
        </w:rPr>
        <w:t>and</w:t>
      </w:r>
      <w:r w:rsidR="00945AE6">
        <w:rPr>
          <w:lang w:eastAsia="en-GB"/>
        </w:rPr>
        <w:t xml:space="preserve"> </w:t>
      </w:r>
      <w:r w:rsidRPr="00D070DF">
        <w:rPr>
          <w:lang w:eastAsia="en-GB"/>
        </w:rPr>
        <w:t>less</w:t>
      </w:r>
      <w:r w:rsidR="00945AE6">
        <w:rPr>
          <w:lang w:eastAsia="en-GB"/>
        </w:rPr>
        <w:t xml:space="preserve"> </w:t>
      </w:r>
      <w:r w:rsidRPr="00D070DF">
        <w:rPr>
          <w:lang w:eastAsia="en-GB"/>
        </w:rPr>
        <w:t>optimal.</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receives</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that</w:t>
      </w:r>
      <w:r w:rsidR="00945AE6">
        <w:rPr>
          <w:lang w:eastAsia="en-GB"/>
        </w:rPr>
        <w:t xml:space="preserve"> </w:t>
      </w:r>
      <w:r w:rsidRPr="00D070DF">
        <w:rPr>
          <w:lang w:eastAsia="en-GB"/>
        </w:rPr>
        <w:t>takes</w:t>
      </w:r>
      <w:r w:rsidR="00945AE6">
        <w:rPr>
          <w:lang w:eastAsia="en-GB"/>
        </w:rPr>
        <w:t xml:space="preserve"> </w:t>
      </w:r>
      <w:r w:rsidRPr="00D070DF">
        <w:rPr>
          <w:lang w:eastAsia="en-GB"/>
        </w:rPr>
        <w:t>a</w:t>
      </w:r>
      <w:r w:rsidR="00945AE6">
        <w:rPr>
          <w:lang w:eastAsia="en-GB"/>
        </w:rPr>
        <w:t xml:space="preserve"> </w:t>
      </w:r>
      <w:r w:rsidRPr="00D070DF">
        <w:rPr>
          <w:lang w:eastAsia="en-GB"/>
        </w:rPr>
        <w:t>long</w:t>
      </w:r>
      <w:r w:rsidR="00945AE6">
        <w:rPr>
          <w:lang w:eastAsia="en-GB"/>
        </w:rPr>
        <w:t xml:space="preserve"> </w:t>
      </w:r>
      <w:r w:rsidRPr="00D070DF">
        <w:rPr>
          <w:lang w:eastAsia="en-GB"/>
        </w:rPr>
        <w:t>time</w:t>
      </w:r>
      <w:r w:rsidR="00945AE6">
        <w:rPr>
          <w:lang w:eastAsia="en-GB"/>
        </w:rPr>
        <w:t xml:space="preserve"> </w:t>
      </w:r>
      <w:r w:rsidRPr="00D070DF">
        <w:rPr>
          <w:lang w:eastAsia="en-GB"/>
        </w:rPr>
        <w:t>to</w:t>
      </w:r>
      <w:r w:rsidR="00945AE6">
        <w:rPr>
          <w:lang w:eastAsia="en-GB"/>
        </w:rPr>
        <w:t xml:space="preserve"> </w:t>
      </w:r>
      <w:r w:rsidRPr="00D070DF">
        <w:rPr>
          <w:lang w:eastAsia="en-GB"/>
        </w:rPr>
        <w:t>process,</w:t>
      </w:r>
      <w:r w:rsidR="00945AE6">
        <w:rPr>
          <w:lang w:eastAsia="en-GB"/>
        </w:rPr>
        <w:t xml:space="preserve"> </w:t>
      </w:r>
      <w:r w:rsidRPr="00D070DF">
        <w:rPr>
          <w:lang w:eastAsia="en-GB"/>
        </w:rPr>
        <w:t>subsequent</w:t>
      </w:r>
      <w:r w:rsidR="00945AE6">
        <w:rPr>
          <w:lang w:eastAsia="en-GB"/>
        </w:rPr>
        <w:t xml:space="preserve"> </w:t>
      </w:r>
      <w:r w:rsidRPr="00D070DF">
        <w:rPr>
          <w:lang w:eastAsia="en-GB"/>
        </w:rPr>
        <w:t>requests</w:t>
      </w:r>
      <w:r w:rsidR="00945AE6">
        <w:rPr>
          <w:lang w:eastAsia="en-GB"/>
        </w:rPr>
        <w:t xml:space="preserve"> </w:t>
      </w:r>
      <w:r w:rsidRPr="00D070DF">
        <w:rPr>
          <w:lang w:eastAsia="en-GB"/>
        </w:rPr>
        <w:t>will</w:t>
      </w:r>
      <w:r w:rsidR="00945AE6">
        <w:rPr>
          <w:lang w:eastAsia="en-GB"/>
        </w:rPr>
        <w:t xml:space="preserve"> </w:t>
      </w:r>
      <w:r w:rsidRPr="00D070DF">
        <w:rPr>
          <w:lang w:eastAsia="en-GB"/>
        </w:rPr>
        <w:t>have</w:t>
      </w:r>
      <w:r w:rsidR="00945AE6">
        <w:rPr>
          <w:lang w:eastAsia="en-GB"/>
        </w:rPr>
        <w:t xml:space="preserve"> </w:t>
      </w:r>
      <w:r w:rsidRPr="00D070DF">
        <w:rPr>
          <w:lang w:eastAsia="en-GB"/>
        </w:rPr>
        <w:t>to</w:t>
      </w:r>
      <w:r w:rsidR="00945AE6">
        <w:rPr>
          <w:lang w:eastAsia="en-GB"/>
        </w:rPr>
        <w:t xml:space="preserve"> </w:t>
      </w:r>
      <w:r w:rsidRPr="00D070DF">
        <w:rPr>
          <w:lang w:eastAsia="en-GB"/>
        </w:rPr>
        <w:t>wait</w:t>
      </w:r>
      <w:r w:rsidR="00945AE6">
        <w:rPr>
          <w:lang w:eastAsia="en-GB"/>
        </w:rPr>
        <w:t xml:space="preserve"> </w:t>
      </w:r>
      <w:r w:rsidRPr="00D070DF">
        <w:rPr>
          <w:lang w:eastAsia="en-GB"/>
        </w:rPr>
        <w:t>until</w:t>
      </w:r>
      <w:r w:rsidR="00945AE6">
        <w:rPr>
          <w:lang w:eastAsia="en-GB"/>
        </w:rPr>
        <w:t xml:space="preserve"> </w:t>
      </w:r>
      <w:r w:rsidRPr="00D070DF">
        <w:rPr>
          <w:lang w:eastAsia="en-GB"/>
        </w:rPr>
        <w:t>the</w:t>
      </w:r>
      <w:r w:rsidR="00945AE6">
        <w:rPr>
          <w:lang w:eastAsia="en-GB"/>
        </w:rPr>
        <w:t xml:space="preserve"> </w:t>
      </w:r>
      <w:r w:rsidRPr="00D070DF">
        <w:rPr>
          <w:lang w:eastAsia="en-GB"/>
        </w:rPr>
        <w:t>long</w:t>
      </w:r>
      <w:r w:rsidR="00945AE6">
        <w:rPr>
          <w:lang w:eastAsia="en-GB"/>
        </w:rPr>
        <w:t xml:space="preserve"> </w:t>
      </w:r>
      <w:r w:rsidRPr="00D070DF">
        <w:rPr>
          <w:lang w:eastAsia="en-GB"/>
        </w:rPr>
        <w:t>request</w:t>
      </w:r>
      <w:r w:rsidR="00945AE6">
        <w:rPr>
          <w:lang w:eastAsia="en-GB"/>
        </w:rPr>
        <w:t xml:space="preserve"> </w:t>
      </w:r>
      <w:r w:rsidRPr="00D070DF">
        <w:rPr>
          <w:lang w:eastAsia="en-GB"/>
        </w:rPr>
        <w:t>is</w:t>
      </w:r>
      <w:r w:rsidR="00945AE6">
        <w:rPr>
          <w:lang w:eastAsia="en-GB"/>
        </w:rPr>
        <w:t xml:space="preserve"> </w:t>
      </w:r>
      <w:r w:rsidRPr="00D070DF">
        <w:rPr>
          <w:lang w:eastAsia="en-GB"/>
        </w:rPr>
        <w:t>finished,</w:t>
      </w:r>
      <w:r w:rsidR="00945AE6">
        <w:rPr>
          <w:lang w:eastAsia="en-GB"/>
        </w:rPr>
        <w:t xml:space="preserve"> </w:t>
      </w:r>
      <w:r w:rsidRPr="00D070DF">
        <w:rPr>
          <w:lang w:eastAsia="en-GB"/>
        </w:rPr>
        <w:t>even</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new</w:t>
      </w:r>
      <w:r w:rsidR="00945AE6">
        <w:rPr>
          <w:lang w:eastAsia="en-GB"/>
        </w:rPr>
        <w:t xml:space="preserve"> </w:t>
      </w:r>
      <w:r w:rsidRPr="00D070DF">
        <w:rPr>
          <w:lang w:eastAsia="en-GB"/>
        </w:rPr>
        <w:t>requests</w:t>
      </w:r>
      <w:r w:rsidR="00945AE6">
        <w:rPr>
          <w:lang w:eastAsia="en-GB"/>
        </w:rPr>
        <w:t xml:space="preserve"> </w:t>
      </w:r>
      <w:r w:rsidRPr="00D070DF">
        <w:rPr>
          <w:lang w:eastAsia="en-GB"/>
        </w:rPr>
        <w:t>can</w:t>
      </w:r>
      <w:r w:rsidR="00945AE6">
        <w:rPr>
          <w:lang w:eastAsia="en-GB"/>
        </w:rPr>
        <w:t xml:space="preserve"> </w:t>
      </w:r>
      <w:r w:rsidRPr="00D070DF">
        <w:rPr>
          <w:lang w:eastAsia="en-GB"/>
        </w:rPr>
        <w:t>be</w:t>
      </w:r>
      <w:r w:rsidR="00945AE6">
        <w:rPr>
          <w:lang w:eastAsia="en-GB"/>
        </w:rPr>
        <w:t xml:space="preserve"> </w:t>
      </w:r>
      <w:r w:rsidRPr="00D070DF">
        <w:rPr>
          <w:lang w:eastAsia="en-GB"/>
        </w:rPr>
        <w:t>processed</w:t>
      </w:r>
      <w:r w:rsidR="00945AE6">
        <w:rPr>
          <w:lang w:eastAsia="en-GB"/>
        </w:rPr>
        <w:t xml:space="preserve"> </w:t>
      </w:r>
      <w:r w:rsidRPr="00D070DF">
        <w:rPr>
          <w:lang w:eastAsia="en-GB"/>
        </w:rPr>
        <w:t>quickly.</w:t>
      </w:r>
      <w:r w:rsidR="00945AE6">
        <w:rPr>
          <w:lang w:eastAsia="en-GB"/>
        </w:rPr>
        <w:t xml:space="preserve"> </w:t>
      </w:r>
      <w:r w:rsidRPr="00D070DF">
        <w:rPr>
          <w:lang w:eastAsia="en-GB"/>
        </w:rPr>
        <w:t>We’ll</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fix</w:t>
      </w:r>
      <w:r w:rsidR="00945AE6">
        <w:rPr>
          <w:lang w:eastAsia="en-GB"/>
        </w:rPr>
        <w:t xml:space="preserve"> </w:t>
      </w:r>
      <w:r w:rsidRPr="00D070DF">
        <w:rPr>
          <w:lang w:eastAsia="en-GB"/>
        </w:rPr>
        <w:t>this,</w:t>
      </w:r>
      <w:r w:rsidR="00945AE6">
        <w:rPr>
          <w:lang w:eastAsia="en-GB"/>
        </w:rPr>
        <w:t xml:space="preserve"> </w:t>
      </w:r>
      <w:r w:rsidRPr="00D070DF">
        <w:rPr>
          <w:lang w:eastAsia="en-GB"/>
        </w:rPr>
        <w:t>but</w:t>
      </w:r>
      <w:r w:rsidR="00945AE6">
        <w:rPr>
          <w:lang w:eastAsia="en-GB"/>
        </w:rPr>
        <w:t xml:space="preserve"> </w:t>
      </w:r>
      <w:r w:rsidRPr="00D070DF">
        <w:rPr>
          <w:lang w:eastAsia="en-GB"/>
        </w:rPr>
        <w:t>first</w:t>
      </w:r>
      <w:r w:rsidR="00945AE6">
        <w:rPr>
          <w:lang w:eastAsia="en-GB"/>
        </w:rPr>
        <w:t xml:space="preserve"> </w:t>
      </w:r>
      <w:r w:rsidRPr="00D070DF">
        <w:rPr>
          <w:lang w:eastAsia="en-GB"/>
        </w:rPr>
        <w:t>we’ll</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problem</w:t>
      </w:r>
      <w:r w:rsidR="00945AE6">
        <w:rPr>
          <w:lang w:eastAsia="en-GB"/>
        </w:rPr>
        <w:t xml:space="preserve"> </w:t>
      </w:r>
      <w:r w:rsidRPr="00D070DF">
        <w:rPr>
          <w:lang w:eastAsia="en-GB"/>
        </w:rPr>
        <w:t>in</w:t>
      </w:r>
      <w:r w:rsidR="00945AE6">
        <w:rPr>
          <w:lang w:eastAsia="en-GB"/>
        </w:rPr>
        <w:t xml:space="preserve"> </w:t>
      </w:r>
      <w:r w:rsidRPr="00D070DF">
        <w:rPr>
          <w:lang w:eastAsia="en-GB"/>
        </w:rPr>
        <w:t>action.</w:t>
      </w:r>
    </w:p>
    <w:p w14:paraId="44138C87" w14:textId="6DF07DD2" w:rsidR="00D070DF" w:rsidRPr="00D070DF" w:rsidRDefault="00D070DF" w:rsidP="006D307B">
      <w:pPr>
        <w:pStyle w:val="HeadB"/>
        <w:rPr>
          <w:lang w:eastAsia="en-GB"/>
        </w:rPr>
      </w:pPr>
      <w:bookmarkStart w:id="61" w:name="simulating-a-slow-request-in-the-current"/>
      <w:bookmarkStart w:id="62" w:name="_Toc107314541"/>
      <w:bookmarkEnd w:id="61"/>
      <w:r w:rsidRPr="00D070DF">
        <w:rPr>
          <w:lang w:eastAsia="en-GB"/>
        </w:rPr>
        <w:t>Simulating</w:t>
      </w:r>
      <w:r w:rsidR="00945AE6">
        <w:rPr>
          <w:lang w:eastAsia="en-GB"/>
        </w:rPr>
        <w:t xml:space="preserve"> </w:t>
      </w:r>
      <w:r w:rsidRPr="00D070DF">
        <w:rPr>
          <w:lang w:eastAsia="en-GB"/>
        </w:rPr>
        <w:t>a</w:t>
      </w:r>
      <w:r w:rsidR="00945AE6">
        <w:rPr>
          <w:lang w:eastAsia="en-GB"/>
        </w:rPr>
        <w:t xml:space="preserve"> </w:t>
      </w:r>
      <w:r w:rsidRPr="00D070DF">
        <w:rPr>
          <w:lang w:eastAsia="en-GB"/>
        </w:rPr>
        <w:t>Slow</w:t>
      </w:r>
      <w:r w:rsidR="00945AE6">
        <w:rPr>
          <w:lang w:eastAsia="en-GB"/>
        </w:rPr>
        <w:t xml:space="preserve"> </w:t>
      </w:r>
      <w:r w:rsidRPr="00D070DF">
        <w:rPr>
          <w:lang w:eastAsia="en-GB"/>
        </w:rPr>
        <w:t>Request</w:t>
      </w:r>
      <w:bookmarkEnd w:id="62"/>
      <w:r w:rsidR="00945AE6">
        <w:rPr>
          <w:lang w:eastAsia="en-GB"/>
        </w:rPr>
        <w:t xml:space="preserve"> </w:t>
      </w:r>
    </w:p>
    <w:p w14:paraId="3D02F1A2" w14:textId="6526179F" w:rsidR="00D070DF" w:rsidRPr="00D070DF" w:rsidRDefault="00D070DF" w:rsidP="00945AE6">
      <w:pPr>
        <w:pStyle w:val="Body"/>
        <w:rPr>
          <w:lang w:eastAsia="en-GB"/>
        </w:rPr>
      </w:pPr>
      <w:r w:rsidRPr="00D070DF">
        <w:rPr>
          <w:lang w:eastAsia="en-GB"/>
        </w:rPr>
        <w:t>We’ll</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how</w:t>
      </w:r>
      <w:r w:rsidR="00945AE6">
        <w:rPr>
          <w:lang w:eastAsia="en-GB"/>
        </w:rPr>
        <w:t xml:space="preserve"> </w:t>
      </w:r>
      <w:r w:rsidRPr="00D070DF">
        <w:rPr>
          <w:lang w:eastAsia="en-GB"/>
        </w:rPr>
        <w:t>a</w:t>
      </w:r>
      <w:r w:rsidR="00945AE6">
        <w:rPr>
          <w:lang w:eastAsia="en-GB"/>
        </w:rPr>
        <w:t xml:space="preserve"> </w:t>
      </w:r>
      <w:r w:rsidRPr="00D070DF">
        <w:rPr>
          <w:lang w:eastAsia="en-GB"/>
        </w:rPr>
        <w:t>slow-processing</w:t>
      </w:r>
      <w:r w:rsidR="00945AE6">
        <w:rPr>
          <w:lang w:eastAsia="en-GB"/>
        </w:rPr>
        <w:t xml:space="preserve"> </w:t>
      </w:r>
      <w:r w:rsidRPr="00D070DF">
        <w:rPr>
          <w:lang w:eastAsia="en-GB"/>
        </w:rPr>
        <w:t>request</w:t>
      </w:r>
      <w:r w:rsidR="00945AE6">
        <w:rPr>
          <w:lang w:eastAsia="en-GB"/>
        </w:rPr>
        <w:t xml:space="preserve"> </w:t>
      </w:r>
      <w:r w:rsidRPr="00D070DF">
        <w:rPr>
          <w:lang w:eastAsia="en-GB"/>
        </w:rPr>
        <w:t>can</w:t>
      </w:r>
      <w:r w:rsidR="00945AE6">
        <w:rPr>
          <w:lang w:eastAsia="en-GB"/>
        </w:rPr>
        <w:t xml:space="preserve"> </w:t>
      </w:r>
      <w:r w:rsidRPr="00D070DF">
        <w:rPr>
          <w:lang w:eastAsia="en-GB"/>
        </w:rPr>
        <w:t>affect</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r w:rsidR="00945AE6">
        <w:rPr>
          <w:lang w:eastAsia="en-GB"/>
        </w:rPr>
        <w:t xml:space="preserve"> </w:t>
      </w:r>
      <w:r w:rsidRPr="00D070DF">
        <w:rPr>
          <w:lang w:eastAsia="en-GB"/>
        </w:rPr>
        <w:t>made</w:t>
      </w:r>
      <w:r w:rsidR="00945AE6">
        <w:rPr>
          <w:lang w:eastAsia="en-GB"/>
        </w:rPr>
        <w:t xml:space="preserve"> </w:t>
      </w:r>
      <w:r w:rsidRPr="00D070DF">
        <w:rPr>
          <w:lang w:eastAsia="en-GB"/>
        </w:rPr>
        <w:t>to</w:t>
      </w:r>
      <w:r w:rsidR="00945AE6">
        <w:rPr>
          <w:lang w:eastAsia="en-GB"/>
        </w:rPr>
        <w:t xml:space="preserve"> </w:t>
      </w:r>
      <w:r w:rsidRPr="00D070DF">
        <w:rPr>
          <w:lang w:eastAsia="en-GB"/>
        </w:rPr>
        <w:t>our</w:t>
      </w:r>
      <w:r w:rsidR="00945AE6">
        <w:rPr>
          <w:lang w:eastAsia="en-GB"/>
        </w:rPr>
        <w:t xml:space="preserve"> </w:t>
      </w:r>
      <w:r w:rsidRPr="00D070DF">
        <w:rPr>
          <w:lang w:eastAsia="en-GB"/>
        </w:rPr>
        <w:t>current</w:t>
      </w:r>
      <w:r w:rsidR="00945AE6">
        <w:rPr>
          <w:lang w:eastAsia="en-GB"/>
        </w:rPr>
        <w:t xml:space="preserve"> </w:t>
      </w:r>
      <w:r w:rsidRPr="00D070DF">
        <w:rPr>
          <w:lang w:eastAsia="en-GB"/>
        </w:rPr>
        <w:t>server</w:t>
      </w:r>
      <w:r w:rsidR="00945AE6">
        <w:rPr>
          <w:lang w:eastAsia="en-GB"/>
        </w:rPr>
        <w:t xml:space="preserve"> </w:t>
      </w:r>
      <w:r w:rsidRPr="00D070DF">
        <w:rPr>
          <w:lang w:eastAsia="en-GB"/>
        </w:rPr>
        <w:t>implementation.</w:t>
      </w:r>
      <w:r w:rsidR="00945AE6">
        <w:rPr>
          <w:lang w:eastAsia="en-GB"/>
        </w:rPr>
        <w:t xml:space="preserve"> </w:t>
      </w:r>
      <w:r w:rsidRPr="00D070DF">
        <w:rPr>
          <w:lang w:eastAsia="en-GB"/>
        </w:rPr>
        <w:t>Listing</w:t>
      </w:r>
      <w:r w:rsidR="00945AE6">
        <w:rPr>
          <w:lang w:eastAsia="en-GB"/>
        </w:rPr>
        <w:t xml:space="preserve"> </w:t>
      </w:r>
      <w:r w:rsidRPr="00D070DF">
        <w:rPr>
          <w:lang w:eastAsia="en-GB"/>
        </w:rPr>
        <w:t>20-10</w:t>
      </w:r>
      <w:r w:rsidR="00945AE6">
        <w:rPr>
          <w:lang w:eastAsia="en-GB"/>
        </w:rPr>
        <w:t xml:space="preserve"> </w:t>
      </w:r>
      <w:r w:rsidRPr="00D070DF">
        <w:rPr>
          <w:lang w:eastAsia="en-GB"/>
        </w:rPr>
        <w:t>implements</w:t>
      </w:r>
      <w:r w:rsidR="00945AE6">
        <w:rPr>
          <w:lang w:eastAsia="en-GB"/>
        </w:rPr>
        <w:t xml:space="preserve"> </w:t>
      </w:r>
      <w:r w:rsidRPr="00D070DF">
        <w:rPr>
          <w:lang w:eastAsia="en-GB"/>
        </w:rPr>
        <w:t>handling</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35EB9">
        <w:rPr>
          <w:rStyle w:val="Italic"/>
        </w:rPr>
        <w:t>/sleep</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simulated</w:t>
      </w:r>
      <w:r w:rsidR="00945AE6">
        <w:rPr>
          <w:lang w:eastAsia="en-GB"/>
        </w:rPr>
        <w:t xml:space="preserve"> </w:t>
      </w:r>
      <w:r w:rsidRPr="00D070DF">
        <w:rPr>
          <w:lang w:eastAsia="en-GB"/>
        </w:rPr>
        <w:t>slow</w:t>
      </w:r>
      <w:r w:rsidR="00945AE6">
        <w:rPr>
          <w:lang w:eastAsia="en-GB"/>
        </w:rPr>
        <w:t xml:space="preserve"> </w:t>
      </w:r>
      <w:r w:rsidRPr="00D070DF">
        <w:rPr>
          <w:lang w:eastAsia="en-GB"/>
        </w:rPr>
        <w:t>response</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cause</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to</w:t>
      </w:r>
      <w:r w:rsidR="00945AE6">
        <w:rPr>
          <w:lang w:eastAsia="en-GB"/>
        </w:rPr>
        <w:t xml:space="preserve"> </w:t>
      </w:r>
      <w:r w:rsidRPr="00D070DF">
        <w:rPr>
          <w:lang w:eastAsia="en-GB"/>
        </w:rPr>
        <w:t>sleep</w:t>
      </w:r>
      <w:r w:rsidR="00945AE6">
        <w:rPr>
          <w:lang w:eastAsia="en-GB"/>
        </w:rPr>
        <w:t xml:space="preserve"> </w:t>
      </w:r>
      <w:r w:rsidRPr="00D070DF">
        <w:rPr>
          <w:lang w:eastAsia="en-GB"/>
        </w:rPr>
        <w:t>for</w:t>
      </w:r>
      <w:r w:rsidR="00945AE6">
        <w:rPr>
          <w:lang w:eastAsia="en-GB"/>
        </w:rPr>
        <w:t xml:space="preserve"> </w:t>
      </w:r>
      <w:r w:rsidR="009C6BC8">
        <w:rPr>
          <w:lang w:eastAsia="en-GB"/>
        </w:rPr>
        <w:t xml:space="preserve">five </w:t>
      </w:r>
      <w:r w:rsidRPr="00D070DF">
        <w:rPr>
          <w:lang w:eastAsia="en-GB"/>
        </w:rPr>
        <w:t>seconds</w:t>
      </w:r>
      <w:r w:rsidR="00945AE6">
        <w:rPr>
          <w:lang w:eastAsia="en-GB"/>
        </w:rPr>
        <w:t xml:space="preserve"> </w:t>
      </w:r>
      <w:r w:rsidRPr="00D070DF">
        <w:rPr>
          <w:lang w:eastAsia="en-GB"/>
        </w:rPr>
        <w:t>before</w:t>
      </w:r>
      <w:r w:rsidR="00945AE6">
        <w:rPr>
          <w:lang w:eastAsia="en-GB"/>
        </w:rPr>
        <w:t xml:space="preserve"> </w:t>
      </w:r>
      <w:r w:rsidRPr="00D070DF">
        <w:rPr>
          <w:lang w:eastAsia="en-GB"/>
        </w:rPr>
        <w:t>responding.</w:t>
      </w:r>
    </w:p>
    <w:p w14:paraId="34FCA9F2" w14:textId="01650C34" w:rsidR="00D070DF" w:rsidRPr="00D070DF" w:rsidRDefault="00D070DF" w:rsidP="00B0420F">
      <w:pPr>
        <w:pStyle w:val="CodeLabel"/>
        <w:rPr>
          <w:lang w:eastAsia="en-GB"/>
        </w:rPr>
      </w:pPr>
      <w:r w:rsidRPr="00D070DF">
        <w:rPr>
          <w:lang w:eastAsia="en-GB"/>
        </w:rPr>
        <w:t>src/main.rs</w:t>
      </w:r>
    </w:p>
    <w:p w14:paraId="5C107770" w14:textId="016AC97B" w:rsidR="00D070DF" w:rsidRPr="00A73287" w:rsidRDefault="00D070DF" w:rsidP="00D62D8F">
      <w:pPr>
        <w:pStyle w:val="Code"/>
        <w:rPr>
          <w:rStyle w:val="LiteralGray"/>
        </w:rPr>
      </w:pPr>
      <w:r w:rsidRPr="00A73287">
        <w:rPr>
          <w:rStyle w:val="LiteralGray"/>
        </w:rPr>
        <w:t>use</w:t>
      </w:r>
      <w:r w:rsidR="00945AE6" w:rsidRPr="00A73287">
        <w:rPr>
          <w:rStyle w:val="LiteralGray"/>
        </w:rPr>
        <w:t xml:space="preserve"> </w:t>
      </w:r>
      <w:r w:rsidRPr="00A73287">
        <w:rPr>
          <w:rStyle w:val="LiteralGray"/>
        </w:rPr>
        <w:t>std::{</w:t>
      </w:r>
    </w:p>
    <w:p w14:paraId="7EC2EB4F" w14:textId="3939D080"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fs,</w:t>
      </w:r>
    </w:p>
    <w:p w14:paraId="16CA3DEC" w14:textId="43691FE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io::{prelude::*,</w:t>
      </w:r>
      <w:r w:rsidRPr="00A73287">
        <w:rPr>
          <w:rStyle w:val="LiteralGray"/>
        </w:rPr>
        <w:t xml:space="preserve"> </w:t>
      </w:r>
      <w:r w:rsidR="00D070DF" w:rsidRPr="00A73287">
        <w:rPr>
          <w:rStyle w:val="LiteralGray"/>
        </w:rPr>
        <w:t>BufReader},</w:t>
      </w:r>
    </w:p>
    <w:p w14:paraId="67B642E6" w14:textId="1B44822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net::{TcpListener,</w:t>
      </w:r>
      <w:r w:rsidRPr="00A73287">
        <w:rPr>
          <w:rStyle w:val="LiteralGray"/>
        </w:rPr>
        <w:t xml:space="preserve"> </w:t>
      </w:r>
      <w:r w:rsidR="00D070DF" w:rsidRPr="00A73287">
        <w:rPr>
          <w:rStyle w:val="LiteralGray"/>
        </w:rPr>
        <w:t>TcpStream},</w:t>
      </w:r>
    </w:p>
    <w:p w14:paraId="56316C49" w14:textId="3D1FA504" w:rsidR="00D070DF" w:rsidRPr="00D35EB9" w:rsidRDefault="00945AE6" w:rsidP="00D62D8F">
      <w:pPr>
        <w:pStyle w:val="Code"/>
      </w:pPr>
      <w:r w:rsidRPr="00D35EB9">
        <w:t xml:space="preserve">    </w:t>
      </w:r>
      <w:r w:rsidR="00D070DF" w:rsidRPr="00D35EB9">
        <w:t>thread,</w:t>
      </w:r>
    </w:p>
    <w:p w14:paraId="41141A97" w14:textId="262E4918" w:rsidR="00D070DF" w:rsidRPr="00D35EB9" w:rsidRDefault="00945AE6" w:rsidP="00D62D8F">
      <w:pPr>
        <w:pStyle w:val="Code"/>
      </w:pPr>
      <w:r w:rsidRPr="00D35EB9">
        <w:t xml:space="preserve">    </w:t>
      </w:r>
      <w:r w:rsidR="00D070DF" w:rsidRPr="00D35EB9">
        <w:t>time::Duration,</w:t>
      </w:r>
    </w:p>
    <w:p w14:paraId="3B4CE62D" w14:textId="77777777" w:rsidR="00D070DF" w:rsidRPr="00A73287" w:rsidRDefault="00D070DF" w:rsidP="00D62D8F">
      <w:pPr>
        <w:pStyle w:val="Code"/>
        <w:rPr>
          <w:rStyle w:val="LiteralGray"/>
        </w:rPr>
      </w:pPr>
      <w:r w:rsidRPr="00A73287">
        <w:rPr>
          <w:rStyle w:val="LiteralGray"/>
        </w:rPr>
        <w:t>};</w:t>
      </w:r>
    </w:p>
    <w:p w14:paraId="10272597" w14:textId="3855EC8C" w:rsidR="00D070DF" w:rsidRPr="00A73287" w:rsidRDefault="00411658" w:rsidP="00D62D8F">
      <w:pPr>
        <w:pStyle w:val="Code"/>
        <w:rPr>
          <w:rStyle w:val="LiteralGray"/>
        </w:rPr>
      </w:pPr>
      <w:r w:rsidRPr="00A73287">
        <w:rPr>
          <w:rStyle w:val="LiteralGray"/>
        </w:rPr>
        <w:t>--snip--</w:t>
      </w:r>
    </w:p>
    <w:p w14:paraId="48D9D225" w14:textId="77777777" w:rsidR="00D070DF" w:rsidRPr="00A73287" w:rsidRDefault="00D070DF" w:rsidP="00D62D8F">
      <w:pPr>
        <w:pStyle w:val="Code"/>
        <w:rPr>
          <w:rStyle w:val="LiteralGray"/>
        </w:rPr>
      </w:pPr>
    </w:p>
    <w:p w14:paraId="675FA96F" w14:textId="1E405528"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handle_connection(mut</w:t>
      </w:r>
      <w:r w:rsidR="00945AE6" w:rsidRPr="00A73287">
        <w:rPr>
          <w:rStyle w:val="LiteralGray"/>
        </w:rPr>
        <w:t xml:space="preserve"> </w:t>
      </w:r>
      <w:r w:rsidRPr="00A73287">
        <w:rPr>
          <w:rStyle w:val="LiteralGray"/>
        </w:rPr>
        <w:t>stream:</w:t>
      </w:r>
      <w:r w:rsidR="00945AE6" w:rsidRPr="00A73287">
        <w:rPr>
          <w:rStyle w:val="LiteralGray"/>
        </w:rPr>
        <w:t xml:space="preserve"> </w:t>
      </w:r>
      <w:r w:rsidRPr="00A73287">
        <w:rPr>
          <w:rStyle w:val="LiteralGray"/>
        </w:rPr>
        <w:t>TcpStream)</w:t>
      </w:r>
      <w:r w:rsidR="00945AE6" w:rsidRPr="00A73287">
        <w:rPr>
          <w:rStyle w:val="LiteralGray"/>
        </w:rPr>
        <w:t xml:space="preserve"> </w:t>
      </w:r>
      <w:r w:rsidRPr="00A73287">
        <w:rPr>
          <w:rStyle w:val="LiteralGray"/>
        </w:rPr>
        <w:t>{</w:t>
      </w:r>
    </w:p>
    <w:p w14:paraId="5BF3F8EA" w14:textId="3A70D6A4"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39A110EF" w14:textId="77777777" w:rsidR="00D070DF" w:rsidRPr="00D35EB9" w:rsidRDefault="00D070DF" w:rsidP="00D62D8F">
      <w:pPr>
        <w:pStyle w:val="Code"/>
      </w:pPr>
    </w:p>
    <w:p w14:paraId="73137830" w14:textId="48F548FA" w:rsidR="00D070DF" w:rsidRPr="00D35EB9" w:rsidRDefault="00945AE6" w:rsidP="00D62D8F">
      <w:pPr>
        <w:pStyle w:val="Code"/>
      </w:pPr>
      <w:r w:rsidRPr="00D35EB9">
        <w:t xml:space="preserve">    </w:t>
      </w:r>
      <w:r w:rsidR="00D070DF" w:rsidRPr="00D35EB9">
        <w:t>let</w:t>
      </w:r>
      <w:r w:rsidRPr="00D35EB9">
        <w:t xml:space="preserve"> </w:t>
      </w:r>
      <w:r w:rsidR="00D070DF" w:rsidRPr="00D35EB9">
        <w:t>(status_line,</w:t>
      </w:r>
      <w:r w:rsidRPr="00D35EB9">
        <w:t xml:space="preserve"> </w:t>
      </w:r>
      <w:r w:rsidR="00D070DF" w:rsidRPr="00D35EB9">
        <w:t>filename)</w:t>
      </w:r>
      <w:r w:rsidRPr="00D35EB9">
        <w:t xml:space="preserve"> </w:t>
      </w:r>
      <w:r w:rsidR="00D070DF" w:rsidRPr="00D35EB9">
        <w:t>=</w:t>
      </w:r>
      <w:r w:rsidRPr="00D35EB9">
        <w:t xml:space="preserve"> </w:t>
      </w:r>
      <w:r w:rsidR="00FF277B" w:rsidRPr="00FF277B">
        <w:rPr>
          <w:rStyle w:val="CodeAnnotation"/>
        </w:rPr>
        <w:t>1</w:t>
      </w:r>
      <w:r w:rsidRPr="00D35EB9">
        <w:t xml:space="preserve"> </w:t>
      </w:r>
      <w:r w:rsidR="00D070DF" w:rsidRPr="00D35EB9">
        <w:t>match</w:t>
      </w:r>
      <w:r w:rsidRPr="00D35EB9">
        <w:t xml:space="preserve"> </w:t>
      </w:r>
      <w:r w:rsidR="00D070DF" w:rsidRPr="00D35EB9">
        <w:t>&amp;request_line[..]</w:t>
      </w:r>
      <w:r w:rsidRPr="00D35EB9">
        <w:t xml:space="preserve"> </w:t>
      </w:r>
      <w:r w:rsidR="00D070DF" w:rsidRPr="00D35EB9">
        <w:t>{</w:t>
      </w:r>
    </w:p>
    <w:p w14:paraId="4CF6C1B2" w14:textId="18E96505"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"GET</w:t>
      </w:r>
      <w:r w:rsidRPr="00D35EB9">
        <w:t xml:space="preserve"> </w:t>
      </w:r>
      <w:r w:rsidR="00D070DF" w:rsidRPr="00D35EB9">
        <w:t>/</w:t>
      </w:r>
      <w:r w:rsidRPr="00D35EB9">
        <w:t xml:space="preserve"> </w:t>
      </w:r>
      <w:r w:rsidR="00D070DF" w:rsidRPr="00D35EB9">
        <w:t>HTTP/1.1"</w:t>
      </w:r>
      <w:r w:rsidRPr="00D35EB9">
        <w:t xml:space="preserve"> </w:t>
      </w:r>
      <w:r w:rsidR="00D070DF" w:rsidRPr="00D35EB9">
        <w:t>=&gt;</w:t>
      </w:r>
      <w:r w:rsidRPr="00D35EB9">
        <w:t xml:space="preserve"> </w:t>
      </w:r>
      <w:r w:rsidR="00D070DF" w:rsidRPr="00D35EB9">
        <w:t>("HTTP/1.1</w:t>
      </w:r>
      <w:r w:rsidRPr="00D35EB9">
        <w:t xml:space="preserve"> </w:t>
      </w:r>
      <w:r w:rsidR="00D070DF" w:rsidRPr="00D35EB9">
        <w:t>200</w:t>
      </w:r>
      <w:r w:rsidRPr="00D35EB9">
        <w:t xml:space="preserve"> </w:t>
      </w:r>
      <w:r w:rsidR="00D070DF" w:rsidRPr="00D35EB9">
        <w:t>OK",</w:t>
      </w:r>
      <w:r w:rsidRPr="00D35EB9">
        <w:t xml:space="preserve"> </w:t>
      </w:r>
      <w:r w:rsidR="00D070DF" w:rsidRPr="00D35EB9">
        <w:t>"hello.html"),</w:t>
      </w:r>
    </w:p>
    <w:p w14:paraId="3171B809" w14:textId="27A78560"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"GET</w:t>
      </w:r>
      <w:r w:rsidRPr="00D35EB9">
        <w:t xml:space="preserve"> </w:t>
      </w:r>
      <w:r w:rsidR="00D070DF" w:rsidRPr="00D35EB9">
        <w:t>/sleep</w:t>
      </w:r>
      <w:r w:rsidRPr="00D35EB9">
        <w:t xml:space="preserve"> </w:t>
      </w:r>
      <w:r w:rsidR="00D070DF" w:rsidRPr="00D35EB9">
        <w:t>HTTP/1.1"</w:t>
      </w:r>
      <w:r w:rsidRPr="00D35EB9">
        <w:t xml:space="preserve"> </w:t>
      </w:r>
      <w:r w:rsidR="00D070DF" w:rsidRPr="00D35EB9">
        <w:t>=&gt;</w:t>
      </w:r>
      <w:r w:rsidRPr="00D35EB9">
        <w:t xml:space="preserve"> </w:t>
      </w:r>
      <w:r w:rsidR="00D070DF" w:rsidRPr="00D35EB9">
        <w:t>{</w:t>
      </w:r>
    </w:p>
    <w:p w14:paraId="72ADFA19" w14:textId="13B72ACD" w:rsidR="00D070DF" w:rsidRPr="00D35EB9" w:rsidRDefault="00945AE6" w:rsidP="00D62D8F">
      <w:pPr>
        <w:pStyle w:val="Code"/>
      </w:pPr>
      <w:r w:rsidRPr="00D35EB9">
        <w:t xml:space="preserve">            </w:t>
      </w:r>
      <w:r w:rsidR="00D070DF" w:rsidRPr="00D35EB9">
        <w:t>thread::sleep(Duration::from_secs(5));</w:t>
      </w:r>
    </w:p>
    <w:p w14:paraId="17608034" w14:textId="0F7592D7" w:rsidR="00D070DF" w:rsidRPr="00D35EB9" w:rsidRDefault="00945AE6" w:rsidP="00D62D8F">
      <w:pPr>
        <w:pStyle w:val="Code"/>
      </w:pPr>
      <w:r w:rsidRPr="00D35EB9">
        <w:t xml:space="preserve">            </w:t>
      </w:r>
      <w:r w:rsidR="00D070DF" w:rsidRPr="00D35EB9">
        <w:t>("HTTP/1.1</w:t>
      </w:r>
      <w:r w:rsidRPr="00D35EB9">
        <w:t xml:space="preserve"> </w:t>
      </w:r>
      <w:r w:rsidR="00D070DF" w:rsidRPr="00D35EB9">
        <w:t>200</w:t>
      </w:r>
      <w:r w:rsidRPr="00D35EB9">
        <w:t xml:space="preserve"> </w:t>
      </w:r>
      <w:r w:rsidR="00D070DF" w:rsidRPr="00D35EB9">
        <w:t>OK",</w:t>
      </w:r>
      <w:r w:rsidRPr="00D35EB9">
        <w:t xml:space="preserve"> </w:t>
      </w:r>
      <w:r w:rsidR="00D070DF" w:rsidRPr="00D35EB9">
        <w:t>"hello.html")</w:t>
      </w:r>
    </w:p>
    <w:p w14:paraId="6C230CC0" w14:textId="3B038B7E" w:rsidR="00D070DF" w:rsidRPr="00D35EB9" w:rsidRDefault="00945AE6" w:rsidP="00D62D8F">
      <w:pPr>
        <w:pStyle w:val="Code"/>
      </w:pPr>
      <w:r w:rsidRPr="00D35EB9">
        <w:t xml:space="preserve">        </w:t>
      </w:r>
      <w:r w:rsidR="00D070DF" w:rsidRPr="00D35EB9">
        <w:t>}</w:t>
      </w:r>
    </w:p>
    <w:p w14:paraId="17AD14FE" w14:textId="09D89537" w:rsidR="00D070DF" w:rsidRPr="00D35EB9" w:rsidRDefault="00945AE6" w:rsidP="00D62D8F">
      <w:pPr>
        <w:pStyle w:val="Code"/>
      </w:pPr>
      <w:r w:rsidRPr="00D35EB9">
        <w:t xml:space="preserve">      </w:t>
      </w:r>
      <w:r w:rsidR="00FF277B" w:rsidRPr="00FF277B">
        <w:rPr>
          <w:rStyle w:val="CodeAnnotation"/>
        </w:rPr>
        <w:t>4</w:t>
      </w:r>
      <w:r w:rsidRPr="00D35EB9">
        <w:t xml:space="preserve"> </w:t>
      </w:r>
      <w:r w:rsidR="00D070DF" w:rsidRPr="00D35EB9">
        <w:t>_</w:t>
      </w:r>
      <w:r w:rsidRPr="00D35EB9">
        <w:t xml:space="preserve"> </w:t>
      </w:r>
      <w:r w:rsidR="00D070DF" w:rsidRPr="00D35EB9">
        <w:t>=&gt;</w:t>
      </w:r>
      <w:r w:rsidRPr="00D35EB9">
        <w:t xml:space="preserve"> </w:t>
      </w:r>
      <w:r w:rsidR="00D070DF" w:rsidRPr="00D35EB9">
        <w:t>("HTTP/1.1</w:t>
      </w:r>
      <w:r w:rsidRPr="00D35EB9">
        <w:t xml:space="preserve"> </w:t>
      </w:r>
      <w:r w:rsidR="00D070DF" w:rsidRPr="00D35EB9">
        <w:t>404</w:t>
      </w:r>
      <w:r w:rsidRPr="00D35EB9">
        <w:t xml:space="preserve"> </w:t>
      </w:r>
      <w:r w:rsidR="00D070DF" w:rsidRPr="00D35EB9">
        <w:t>NOT</w:t>
      </w:r>
      <w:r w:rsidRPr="00D35EB9">
        <w:t xml:space="preserve"> </w:t>
      </w:r>
      <w:r w:rsidR="00D070DF" w:rsidRPr="00D35EB9">
        <w:t>FOUND",</w:t>
      </w:r>
      <w:r w:rsidRPr="00D35EB9">
        <w:t xml:space="preserve"> </w:t>
      </w:r>
      <w:r w:rsidR="00D070DF" w:rsidRPr="00D35EB9">
        <w:t>"404.html"),</w:t>
      </w:r>
    </w:p>
    <w:p w14:paraId="660B15D5" w14:textId="0BA475F6" w:rsidR="00D070DF" w:rsidRPr="00D35EB9" w:rsidRDefault="00945AE6" w:rsidP="00D62D8F">
      <w:pPr>
        <w:pStyle w:val="Code"/>
      </w:pPr>
      <w:r w:rsidRPr="00D35EB9">
        <w:t xml:space="preserve">    </w:t>
      </w:r>
      <w:r w:rsidR="00D070DF" w:rsidRPr="00D35EB9">
        <w:t>};</w:t>
      </w:r>
    </w:p>
    <w:p w14:paraId="52518A1C" w14:textId="77777777" w:rsidR="00D070DF" w:rsidRPr="00A73287" w:rsidRDefault="00D070DF" w:rsidP="00D62D8F">
      <w:pPr>
        <w:pStyle w:val="Code"/>
        <w:rPr>
          <w:rStyle w:val="LiteralGray"/>
        </w:rPr>
      </w:pPr>
    </w:p>
    <w:p w14:paraId="1D2C2612" w14:textId="5E2C340E"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41BD4878" w14:textId="77777777" w:rsidR="00D070DF" w:rsidRPr="00A73287" w:rsidRDefault="00D070DF" w:rsidP="00D62D8F">
      <w:pPr>
        <w:pStyle w:val="Code"/>
        <w:rPr>
          <w:rStyle w:val="LiteralGray"/>
        </w:rPr>
      </w:pPr>
      <w:r w:rsidRPr="00A73287">
        <w:rPr>
          <w:rStyle w:val="LiteralGray"/>
        </w:rPr>
        <w:t>}</w:t>
      </w:r>
    </w:p>
    <w:p w14:paraId="15920BD2" w14:textId="1F9BDA8B" w:rsidR="00D070DF" w:rsidRPr="00D070DF" w:rsidRDefault="00D070DF" w:rsidP="008C2171">
      <w:pPr>
        <w:pStyle w:val="CodeListingCaption"/>
        <w:rPr>
          <w:lang w:eastAsia="en-GB"/>
        </w:rPr>
      </w:pPr>
      <w:r w:rsidRPr="00D070DF">
        <w:rPr>
          <w:lang w:eastAsia="en-GB"/>
        </w:rPr>
        <w:t>Simulating</w:t>
      </w:r>
      <w:r w:rsidR="00945AE6">
        <w:rPr>
          <w:lang w:eastAsia="en-GB"/>
        </w:rPr>
        <w:t xml:space="preserve"> </w:t>
      </w:r>
      <w:r w:rsidRPr="00D070DF">
        <w:rPr>
          <w:lang w:eastAsia="en-GB"/>
        </w:rPr>
        <w:t>a</w:t>
      </w:r>
      <w:r w:rsidR="00945AE6">
        <w:rPr>
          <w:lang w:eastAsia="en-GB"/>
        </w:rPr>
        <w:t xml:space="preserve"> </w:t>
      </w:r>
      <w:r w:rsidRPr="00D070DF">
        <w:rPr>
          <w:lang w:eastAsia="en-GB"/>
        </w:rPr>
        <w:t>slow</w:t>
      </w:r>
      <w:r w:rsidR="00945AE6">
        <w:rPr>
          <w:lang w:eastAsia="en-GB"/>
        </w:rPr>
        <w:t xml:space="preserve"> </w:t>
      </w:r>
      <w:r w:rsidRPr="00D070DF">
        <w:rPr>
          <w:lang w:eastAsia="en-GB"/>
        </w:rPr>
        <w:t>request</w:t>
      </w:r>
      <w:r w:rsidR="00945AE6">
        <w:rPr>
          <w:lang w:eastAsia="en-GB"/>
        </w:rPr>
        <w:t xml:space="preserve"> </w:t>
      </w:r>
      <w:r w:rsidRPr="00D070DF">
        <w:rPr>
          <w:lang w:eastAsia="en-GB"/>
        </w:rPr>
        <w:t>by</w:t>
      </w:r>
      <w:r w:rsidR="00945AE6">
        <w:rPr>
          <w:lang w:eastAsia="en-GB"/>
        </w:rPr>
        <w:t xml:space="preserve"> </w:t>
      </w:r>
      <w:r w:rsidRPr="00D070DF">
        <w:rPr>
          <w:lang w:eastAsia="en-GB"/>
        </w:rPr>
        <w:t>sleeping</w:t>
      </w:r>
      <w:r w:rsidR="00945AE6">
        <w:rPr>
          <w:lang w:eastAsia="en-GB"/>
        </w:rPr>
        <w:t xml:space="preserve"> </w:t>
      </w:r>
      <w:r w:rsidRPr="00D070DF">
        <w:rPr>
          <w:lang w:eastAsia="en-GB"/>
        </w:rPr>
        <w:t>for</w:t>
      </w:r>
      <w:r w:rsidR="00945AE6">
        <w:rPr>
          <w:lang w:eastAsia="en-GB"/>
        </w:rPr>
        <w:t xml:space="preserve"> </w:t>
      </w:r>
      <w:r w:rsidR="009C6BC8">
        <w:rPr>
          <w:lang w:eastAsia="en-GB"/>
        </w:rPr>
        <w:t xml:space="preserve">five </w:t>
      </w:r>
      <w:r w:rsidRPr="00D070DF">
        <w:rPr>
          <w:lang w:eastAsia="en-GB"/>
        </w:rPr>
        <w:t>seconds</w:t>
      </w:r>
    </w:p>
    <w:p w14:paraId="1EDC442B" w14:textId="7A67E848" w:rsidR="00D070DF" w:rsidRPr="00D070DF" w:rsidRDefault="00D070DF" w:rsidP="00945AE6">
      <w:pPr>
        <w:pStyle w:val="Body"/>
        <w:rPr>
          <w:lang w:eastAsia="en-GB"/>
        </w:rPr>
      </w:pPr>
      <w:r w:rsidRPr="00D070DF">
        <w:rPr>
          <w:lang w:eastAsia="en-GB"/>
        </w:rPr>
        <w:lastRenderedPageBreak/>
        <w:t>We</w:t>
      </w:r>
      <w:r w:rsidR="00945AE6">
        <w:rPr>
          <w:lang w:eastAsia="en-GB"/>
        </w:rPr>
        <w:t xml:space="preserve"> </w:t>
      </w:r>
      <w:r w:rsidRPr="00D070DF">
        <w:rPr>
          <w:lang w:eastAsia="en-GB"/>
        </w:rPr>
        <w:t>switched</w:t>
      </w:r>
      <w:r w:rsidR="00945AE6">
        <w:rPr>
          <w:lang w:eastAsia="en-GB"/>
        </w:rPr>
        <w:t xml:space="preserve"> </w:t>
      </w:r>
      <w:r w:rsidRPr="00D070DF">
        <w:rPr>
          <w:lang w:eastAsia="en-GB"/>
        </w:rPr>
        <w:t>from</w:t>
      </w:r>
      <w:r w:rsidR="00945AE6">
        <w:rPr>
          <w:lang w:eastAsia="en-GB"/>
        </w:rPr>
        <w:t xml:space="preserve"> </w:t>
      </w:r>
      <w:r w:rsidRPr="00D62D8F">
        <w:rPr>
          <w:rStyle w:val="Literal"/>
        </w:rPr>
        <w:t>if</w:t>
      </w:r>
      <w:r w:rsidR="00945AE6">
        <w:rPr>
          <w:lang w:eastAsia="en-GB"/>
        </w:rPr>
        <w:t xml:space="preserve"> </w:t>
      </w:r>
      <w:r w:rsidRPr="00D070DF">
        <w:rPr>
          <w:lang w:eastAsia="en-GB"/>
        </w:rPr>
        <w:t>to</w:t>
      </w:r>
      <w:r w:rsidR="00945AE6">
        <w:rPr>
          <w:lang w:eastAsia="en-GB"/>
        </w:rPr>
        <w:t xml:space="preserve"> </w:t>
      </w:r>
      <w:r w:rsidRPr="00D62D8F">
        <w:rPr>
          <w:rStyle w:val="Literal"/>
        </w:rPr>
        <w:t>match</w:t>
      </w:r>
      <w:r w:rsidR="00945AE6">
        <w:rPr>
          <w:lang w:eastAsia="en-GB"/>
        </w:rPr>
        <w:t xml:space="preserve"> </w:t>
      </w:r>
      <w:r w:rsidRPr="00D070DF">
        <w:rPr>
          <w:lang w:eastAsia="en-GB"/>
        </w:rPr>
        <w:t>now</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three</w:t>
      </w:r>
      <w:r w:rsidR="00945AE6">
        <w:rPr>
          <w:lang w:eastAsia="en-GB"/>
        </w:rPr>
        <w:t xml:space="preserve"> </w:t>
      </w:r>
      <w:r w:rsidRPr="00D070DF">
        <w:rPr>
          <w:lang w:eastAsia="en-GB"/>
        </w:rPr>
        <w:t>cases</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explicitly</w:t>
      </w:r>
      <w:r w:rsidR="00945AE6">
        <w:rPr>
          <w:lang w:eastAsia="en-GB"/>
        </w:rPr>
        <w:t xml:space="preserve"> </w:t>
      </w:r>
      <w:r w:rsidRPr="00D070DF">
        <w:rPr>
          <w:lang w:eastAsia="en-GB"/>
        </w:rPr>
        <w:t>match</w:t>
      </w:r>
      <w:r w:rsidR="00945AE6">
        <w:rPr>
          <w:lang w:eastAsia="en-GB"/>
        </w:rPr>
        <w:t xml:space="preserve"> </w:t>
      </w:r>
      <w:r w:rsidRPr="00D070DF">
        <w:rPr>
          <w:lang w:eastAsia="en-GB"/>
        </w:rPr>
        <w:t>on</w:t>
      </w:r>
      <w:r w:rsidR="00945AE6">
        <w:rPr>
          <w:lang w:eastAsia="en-GB"/>
        </w:rPr>
        <w:t xml:space="preserve"> </w:t>
      </w:r>
      <w:r w:rsidRPr="00D070DF">
        <w:rPr>
          <w:lang w:eastAsia="en-GB"/>
        </w:rPr>
        <w:t>a</w:t>
      </w:r>
      <w:r w:rsidR="00945AE6">
        <w:rPr>
          <w:lang w:eastAsia="en-GB"/>
        </w:rPr>
        <w:t xml:space="preserve"> </w:t>
      </w:r>
      <w:r w:rsidRPr="00D070DF">
        <w:rPr>
          <w:lang w:eastAsia="en-GB"/>
        </w:rPr>
        <w:t>slice</w:t>
      </w:r>
      <w:r w:rsidR="00945AE6">
        <w:rPr>
          <w:lang w:eastAsia="en-GB"/>
        </w:rPr>
        <w:t xml:space="preserve"> </w:t>
      </w:r>
      <w:r w:rsidRPr="00D070DF">
        <w:rPr>
          <w:lang w:eastAsia="en-GB"/>
        </w:rPr>
        <w:t>of</w:t>
      </w:r>
      <w:r w:rsidR="00945AE6">
        <w:rPr>
          <w:lang w:eastAsia="en-GB"/>
        </w:rPr>
        <w:t xml:space="preserve"> </w:t>
      </w:r>
      <w:r w:rsidRPr="00D62D8F">
        <w:rPr>
          <w:rStyle w:val="Literal"/>
        </w:rPr>
        <w:t>request_line</w:t>
      </w:r>
      <w:r w:rsidR="00945AE6">
        <w:rPr>
          <w:lang w:eastAsia="en-GB"/>
        </w:rPr>
        <w:t xml:space="preserve"> </w:t>
      </w:r>
      <w:r w:rsidRPr="00D070DF">
        <w:rPr>
          <w:lang w:eastAsia="en-GB"/>
        </w:rPr>
        <w:t>to</w:t>
      </w:r>
      <w:r w:rsidR="00945AE6">
        <w:rPr>
          <w:lang w:eastAsia="en-GB"/>
        </w:rPr>
        <w:t xml:space="preserve"> </w:t>
      </w:r>
      <w:r w:rsidR="009C6BC8" w:rsidRPr="00D070DF">
        <w:rPr>
          <w:lang w:eastAsia="en-GB"/>
        </w:rPr>
        <w:t>pattern</w:t>
      </w:r>
      <w:r w:rsidR="009C6BC8">
        <w:rPr>
          <w:lang w:eastAsia="en-GB"/>
        </w:rPr>
        <w:t>-</w:t>
      </w:r>
      <w:r w:rsidRPr="00D070DF">
        <w:rPr>
          <w:lang w:eastAsia="en-GB"/>
        </w:rPr>
        <w:t>match</w:t>
      </w:r>
      <w:r w:rsidR="00945AE6">
        <w:rPr>
          <w:lang w:eastAsia="en-GB"/>
        </w:rPr>
        <w:t xml:space="preserve"> </w:t>
      </w:r>
      <w:r w:rsidRPr="00D070DF">
        <w:rPr>
          <w:lang w:eastAsia="en-GB"/>
        </w:rPr>
        <w:t>against</w:t>
      </w:r>
      <w:r w:rsidR="00945AE6">
        <w:rPr>
          <w:lang w:eastAsia="en-GB"/>
        </w:rPr>
        <w:t xml:space="preserve"> </w:t>
      </w:r>
      <w:r w:rsidRPr="00D070DF">
        <w:rPr>
          <w:lang w:eastAsia="en-GB"/>
        </w:rPr>
        <w:t>the</w:t>
      </w:r>
      <w:r w:rsidR="00945AE6">
        <w:rPr>
          <w:lang w:eastAsia="en-GB"/>
        </w:rPr>
        <w:t xml:space="preserve"> </w:t>
      </w:r>
      <w:r w:rsidRPr="00D070DF">
        <w:rPr>
          <w:lang w:eastAsia="en-GB"/>
        </w:rPr>
        <w:t>string</w:t>
      </w:r>
      <w:r w:rsidR="00945AE6">
        <w:rPr>
          <w:lang w:eastAsia="en-GB"/>
        </w:rPr>
        <w:t xml:space="preserve"> </w:t>
      </w:r>
      <w:r w:rsidRPr="00D070DF">
        <w:rPr>
          <w:lang w:eastAsia="en-GB"/>
        </w:rPr>
        <w:t>literal</w:t>
      </w:r>
      <w:r w:rsidR="00945AE6">
        <w:rPr>
          <w:lang w:eastAsia="en-GB"/>
        </w:rPr>
        <w:t xml:space="preserve"> </w:t>
      </w:r>
      <w:r w:rsidRPr="00D070DF">
        <w:rPr>
          <w:lang w:eastAsia="en-GB"/>
        </w:rPr>
        <w:t>values;</w:t>
      </w:r>
      <w:r w:rsidR="00945AE6">
        <w:rPr>
          <w:lang w:eastAsia="en-GB"/>
        </w:rPr>
        <w:t xml:space="preserve"> </w:t>
      </w:r>
      <w:r w:rsidRPr="00D62D8F">
        <w:rPr>
          <w:rStyle w:val="Literal"/>
        </w:rPr>
        <w:t>match</w:t>
      </w:r>
      <w:r w:rsidR="00945AE6">
        <w:rPr>
          <w:lang w:eastAsia="en-GB"/>
        </w:rPr>
        <w:t xml:space="preserve"> </w:t>
      </w:r>
      <w:r w:rsidRPr="00D070DF">
        <w:rPr>
          <w:lang w:eastAsia="en-GB"/>
        </w:rPr>
        <w:t>doesn’t</w:t>
      </w:r>
      <w:r w:rsidR="00945AE6">
        <w:rPr>
          <w:lang w:eastAsia="en-GB"/>
        </w:rPr>
        <w:t xml:space="preserve"> </w:t>
      </w:r>
      <w:r w:rsidRPr="00D070DF">
        <w:rPr>
          <w:lang w:eastAsia="en-GB"/>
        </w:rPr>
        <w:t>do</w:t>
      </w:r>
      <w:r w:rsidR="00945AE6">
        <w:rPr>
          <w:lang w:eastAsia="en-GB"/>
        </w:rPr>
        <w:t xml:space="preserve"> </w:t>
      </w:r>
      <w:r w:rsidRPr="00D070DF">
        <w:rPr>
          <w:lang w:eastAsia="en-GB"/>
        </w:rPr>
        <w:t>automatic</w:t>
      </w:r>
      <w:r w:rsidR="00945AE6">
        <w:rPr>
          <w:lang w:eastAsia="en-GB"/>
        </w:rPr>
        <w:t xml:space="preserve"> </w:t>
      </w:r>
      <w:r w:rsidRPr="00D070DF">
        <w:rPr>
          <w:lang w:eastAsia="en-GB"/>
        </w:rPr>
        <w:t>referencing</w:t>
      </w:r>
      <w:r w:rsidR="00945AE6">
        <w:rPr>
          <w:lang w:eastAsia="en-GB"/>
        </w:rPr>
        <w:t xml:space="preserve"> </w:t>
      </w:r>
      <w:r w:rsidRPr="00D070DF">
        <w:rPr>
          <w:lang w:eastAsia="en-GB"/>
        </w:rPr>
        <w:t>and</w:t>
      </w:r>
      <w:r w:rsidR="00945AE6">
        <w:rPr>
          <w:lang w:eastAsia="en-GB"/>
        </w:rPr>
        <w:t xml:space="preserve"> </w:t>
      </w:r>
      <w:r w:rsidRPr="00D070DF">
        <w:rPr>
          <w:lang w:eastAsia="en-GB"/>
        </w:rPr>
        <w:t>dereferencing</w:t>
      </w:r>
      <w:r w:rsidR="009C6BC8">
        <w:rPr>
          <w:lang w:eastAsia="en-GB"/>
        </w:rPr>
        <w:t>,</w:t>
      </w:r>
      <w:r w:rsidR="00945AE6">
        <w:rPr>
          <w:lang w:eastAsia="en-GB"/>
        </w:rPr>
        <w:t xml:space="preserve"> </w:t>
      </w:r>
      <w:r w:rsidRPr="00D070DF">
        <w:rPr>
          <w:lang w:eastAsia="en-GB"/>
        </w:rPr>
        <w:t>like</w:t>
      </w:r>
      <w:r w:rsidR="00945AE6">
        <w:rPr>
          <w:lang w:eastAsia="en-GB"/>
        </w:rPr>
        <w:t xml:space="preserve"> </w:t>
      </w:r>
      <w:r w:rsidRPr="00D070DF">
        <w:rPr>
          <w:lang w:eastAsia="en-GB"/>
        </w:rPr>
        <w:t>the</w:t>
      </w:r>
      <w:r w:rsidR="00945AE6">
        <w:rPr>
          <w:lang w:eastAsia="en-GB"/>
        </w:rPr>
        <w:t xml:space="preserve"> </w:t>
      </w:r>
      <w:r w:rsidRPr="00D070DF">
        <w:rPr>
          <w:lang w:eastAsia="en-GB"/>
        </w:rPr>
        <w:t>equality</w:t>
      </w:r>
      <w:r w:rsidR="00945AE6">
        <w:rPr>
          <w:lang w:eastAsia="en-GB"/>
        </w:rPr>
        <w:t xml:space="preserve"> </w:t>
      </w:r>
      <w:r w:rsidRPr="00D070DF">
        <w:rPr>
          <w:lang w:eastAsia="en-GB"/>
        </w:rPr>
        <w:t>method</w:t>
      </w:r>
      <w:r w:rsidR="00945AE6">
        <w:rPr>
          <w:lang w:eastAsia="en-GB"/>
        </w:rPr>
        <w:t xml:space="preserve"> </w:t>
      </w:r>
      <w:r w:rsidRPr="00D070DF">
        <w:rPr>
          <w:lang w:eastAsia="en-GB"/>
        </w:rPr>
        <w:t>does.</w:t>
      </w:r>
    </w:p>
    <w:p w14:paraId="032FE70A" w14:textId="63D78DC2"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arm</w:t>
      </w:r>
      <w:r w:rsidR="00945AE6">
        <w:rPr>
          <w:lang w:eastAsia="en-GB"/>
        </w:rPr>
        <w:t xml:space="preserve"> </w:t>
      </w:r>
      <w:r w:rsidR="00FF277B" w:rsidRPr="00FF277B">
        <w:rPr>
          <w:rStyle w:val="CodeAnnotation"/>
        </w:rPr>
        <w:t>2</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62D8F">
        <w:rPr>
          <w:rStyle w:val="Literal"/>
        </w:rPr>
        <w:t>if</w:t>
      </w:r>
      <w:r w:rsidR="00945AE6">
        <w:rPr>
          <w:lang w:eastAsia="en-GB"/>
        </w:rPr>
        <w:t xml:space="preserve"> </w:t>
      </w:r>
      <w:r w:rsidRPr="00D070DF">
        <w:rPr>
          <w:lang w:eastAsia="en-GB"/>
        </w:rPr>
        <w:t>block</w:t>
      </w:r>
      <w:r w:rsidR="00945AE6">
        <w:rPr>
          <w:lang w:eastAsia="en-GB"/>
        </w:rPr>
        <w:t xml:space="preserve"> </w:t>
      </w:r>
      <w:r w:rsidRPr="00D070DF">
        <w:rPr>
          <w:lang w:eastAsia="en-GB"/>
        </w:rPr>
        <w:t>from</w:t>
      </w:r>
      <w:r w:rsidR="00945AE6">
        <w:rPr>
          <w:lang w:eastAsia="en-GB"/>
        </w:rPr>
        <w:t xml:space="preserve"> </w:t>
      </w:r>
      <w:r w:rsidRPr="00D070DF">
        <w:rPr>
          <w:lang w:eastAsia="en-GB"/>
        </w:rPr>
        <w:t>Listing</w:t>
      </w:r>
      <w:r w:rsidR="00945AE6">
        <w:rPr>
          <w:lang w:eastAsia="en-GB"/>
        </w:rPr>
        <w:t xml:space="preserve"> </w:t>
      </w:r>
      <w:r w:rsidRPr="00D070DF">
        <w:rPr>
          <w:lang w:eastAsia="en-GB"/>
        </w:rPr>
        <w:t>20-9.</w:t>
      </w:r>
      <w:r w:rsidR="00945AE6">
        <w:rPr>
          <w:lang w:eastAsia="en-GB"/>
        </w:rPr>
        <w:t xml:space="preserve"> </w:t>
      </w:r>
      <w:r w:rsidRPr="00D070DF">
        <w:rPr>
          <w:lang w:eastAsia="en-GB"/>
        </w:rPr>
        <w:t>The</w:t>
      </w:r>
      <w:r w:rsidR="00945AE6">
        <w:rPr>
          <w:lang w:eastAsia="en-GB"/>
        </w:rPr>
        <w:t xml:space="preserve"> </w:t>
      </w:r>
      <w:r w:rsidRPr="00D070DF">
        <w:rPr>
          <w:lang w:eastAsia="en-GB"/>
        </w:rPr>
        <w:t>second</w:t>
      </w:r>
      <w:r w:rsidR="00945AE6">
        <w:rPr>
          <w:lang w:eastAsia="en-GB"/>
        </w:rPr>
        <w:t xml:space="preserve"> </w:t>
      </w:r>
      <w:r w:rsidRPr="00D070DF">
        <w:rPr>
          <w:lang w:eastAsia="en-GB"/>
        </w:rPr>
        <w:t>arm</w:t>
      </w:r>
      <w:r w:rsidR="00945AE6">
        <w:rPr>
          <w:lang w:eastAsia="en-GB"/>
        </w:rPr>
        <w:t xml:space="preserve"> </w:t>
      </w:r>
      <w:r w:rsidR="00FF277B" w:rsidRPr="00FF277B">
        <w:rPr>
          <w:rStyle w:val="CodeAnnotation"/>
        </w:rPr>
        <w:t>3</w:t>
      </w:r>
      <w:r w:rsidR="00945AE6">
        <w:rPr>
          <w:lang w:eastAsia="en-GB"/>
        </w:rPr>
        <w:t xml:space="preserve"> </w:t>
      </w:r>
      <w:r w:rsidRPr="00D070DF">
        <w:rPr>
          <w:lang w:eastAsia="en-GB"/>
        </w:rPr>
        <w:t>matches</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35EB9">
        <w:rPr>
          <w:rStyle w:val="Italic"/>
        </w:rPr>
        <w:t>/sleep</w:t>
      </w:r>
      <w:r w:rsidRPr="00D070DF">
        <w:rPr>
          <w:lang w:eastAsia="en-GB"/>
        </w:rPr>
        <w:t>.</w:t>
      </w:r>
      <w:r w:rsidR="00945AE6">
        <w:rPr>
          <w:lang w:eastAsia="en-GB"/>
        </w:rPr>
        <w:t xml:space="preserve"> </w:t>
      </w:r>
      <w:r w:rsidRPr="00D070DF">
        <w:rPr>
          <w:lang w:eastAsia="en-GB"/>
        </w:rPr>
        <w:t>When</w:t>
      </w:r>
      <w:r w:rsidR="00945AE6">
        <w:rPr>
          <w:lang w:eastAsia="en-GB"/>
        </w:rPr>
        <w:t xml:space="preserve"> </w:t>
      </w:r>
      <w:r w:rsidRPr="00D070DF">
        <w:rPr>
          <w:lang w:eastAsia="en-GB"/>
        </w:rPr>
        <w:t>that</w:t>
      </w:r>
      <w:r w:rsidR="00945AE6">
        <w:rPr>
          <w:lang w:eastAsia="en-GB"/>
        </w:rPr>
        <w:t xml:space="preserve"> </w:t>
      </w:r>
      <w:r w:rsidRPr="00D070DF">
        <w:rPr>
          <w:lang w:eastAsia="en-GB"/>
        </w:rPr>
        <w:t>request</w:t>
      </w:r>
      <w:r w:rsidR="00945AE6">
        <w:rPr>
          <w:lang w:eastAsia="en-GB"/>
        </w:rPr>
        <w:t xml:space="preserve"> </w:t>
      </w:r>
      <w:r w:rsidRPr="00D070DF">
        <w:rPr>
          <w:lang w:eastAsia="en-GB"/>
        </w:rPr>
        <w:t>is</w:t>
      </w:r>
      <w:r w:rsidR="00945AE6">
        <w:rPr>
          <w:lang w:eastAsia="en-GB"/>
        </w:rPr>
        <w:t xml:space="preserve"> </w:t>
      </w:r>
      <w:r w:rsidRPr="00D070DF">
        <w:rPr>
          <w:lang w:eastAsia="en-GB"/>
        </w:rPr>
        <w:t>received,</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will</w:t>
      </w:r>
      <w:r w:rsidR="00945AE6">
        <w:rPr>
          <w:lang w:eastAsia="en-GB"/>
        </w:rPr>
        <w:t xml:space="preserve"> </w:t>
      </w:r>
      <w:r w:rsidRPr="00D070DF">
        <w:rPr>
          <w:lang w:eastAsia="en-GB"/>
        </w:rPr>
        <w:t>sleep</w:t>
      </w:r>
      <w:r w:rsidR="00945AE6">
        <w:rPr>
          <w:lang w:eastAsia="en-GB"/>
        </w:rPr>
        <w:t xml:space="preserve"> </w:t>
      </w:r>
      <w:r w:rsidRPr="00D070DF">
        <w:rPr>
          <w:lang w:eastAsia="en-GB"/>
        </w:rPr>
        <w:t>for</w:t>
      </w:r>
      <w:r w:rsidR="00945AE6">
        <w:rPr>
          <w:lang w:eastAsia="en-GB"/>
        </w:rPr>
        <w:t xml:space="preserve"> </w:t>
      </w:r>
      <w:r w:rsidR="009C6BC8">
        <w:rPr>
          <w:lang w:eastAsia="en-GB"/>
        </w:rPr>
        <w:t xml:space="preserve">five </w:t>
      </w:r>
      <w:r w:rsidRPr="00D070DF">
        <w:rPr>
          <w:lang w:eastAsia="en-GB"/>
        </w:rPr>
        <w:t>seconds</w:t>
      </w:r>
      <w:r w:rsidR="00945AE6">
        <w:rPr>
          <w:lang w:eastAsia="en-GB"/>
        </w:rPr>
        <w:t xml:space="preserve"> </w:t>
      </w:r>
      <w:r w:rsidRPr="00D070DF">
        <w:rPr>
          <w:lang w:eastAsia="en-GB"/>
        </w:rPr>
        <w:t>before</w:t>
      </w:r>
      <w:r w:rsidR="00945AE6">
        <w:rPr>
          <w:lang w:eastAsia="en-GB"/>
        </w:rPr>
        <w:t xml:space="preserve"> </w:t>
      </w:r>
      <w:r w:rsidRPr="00D070DF">
        <w:rPr>
          <w:lang w:eastAsia="en-GB"/>
        </w:rPr>
        <w:t>rendering</w:t>
      </w:r>
      <w:r w:rsidR="00945AE6">
        <w:rPr>
          <w:lang w:eastAsia="en-GB"/>
        </w:rPr>
        <w:t xml:space="preserve"> </w:t>
      </w:r>
      <w:r w:rsidRPr="00D070DF">
        <w:rPr>
          <w:lang w:eastAsia="en-GB"/>
        </w:rPr>
        <w:t>the</w:t>
      </w:r>
      <w:r w:rsidR="00945AE6">
        <w:rPr>
          <w:lang w:eastAsia="en-GB"/>
        </w:rPr>
        <w:t xml:space="preserve"> </w:t>
      </w:r>
      <w:r w:rsidRPr="00D070DF">
        <w:rPr>
          <w:lang w:eastAsia="en-GB"/>
        </w:rPr>
        <w:t>successful</w:t>
      </w:r>
      <w:r w:rsidR="00945AE6">
        <w:rPr>
          <w:lang w:eastAsia="en-GB"/>
        </w:rPr>
        <w:t xml:space="preserve"> </w:t>
      </w:r>
      <w:r w:rsidRPr="00D070DF">
        <w:rPr>
          <w:lang w:eastAsia="en-GB"/>
        </w:rPr>
        <w:t>HTML</w:t>
      </w:r>
      <w:r w:rsidR="00945AE6">
        <w:rPr>
          <w:lang w:eastAsia="en-GB"/>
        </w:rPr>
        <w:t xml:space="preserve"> </w:t>
      </w:r>
      <w:r w:rsidRPr="00D070DF">
        <w:rPr>
          <w:lang w:eastAsia="en-GB"/>
        </w:rPr>
        <w:t>page.</w:t>
      </w:r>
      <w:r w:rsidR="00945AE6">
        <w:rPr>
          <w:lang w:eastAsia="en-GB"/>
        </w:rPr>
        <w:t xml:space="preserve"> </w:t>
      </w:r>
      <w:r w:rsidRPr="00D070DF">
        <w:rPr>
          <w:lang w:eastAsia="en-GB"/>
        </w:rPr>
        <w:t>The</w:t>
      </w:r>
      <w:r w:rsidR="00945AE6">
        <w:rPr>
          <w:lang w:eastAsia="en-GB"/>
        </w:rPr>
        <w:t xml:space="preserve"> </w:t>
      </w:r>
      <w:r w:rsidRPr="00D070DF">
        <w:rPr>
          <w:lang w:eastAsia="en-GB"/>
        </w:rPr>
        <w:t>third</w:t>
      </w:r>
      <w:r w:rsidR="00945AE6">
        <w:rPr>
          <w:lang w:eastAsia="en-GB"/>
        </w:rPr>
        <w:t xml:space="preserve"> </w:t>
      </w:r>
      <w:r w:rsidRPr="00D070DF">
        <w:rPr>
          <w:lang w:eastAsia="en-GB"/>
        </w:rPr>
        <w:t>arm</w:t>
      </w:r>
      <w:r w:rsidR="00945AE6">
        <w:rPr>
          <w:lang w:eastAsia="en-GB"/>
        </w:rPr>
        <w:t xml:space="preserve"> </w:t>
      </w:r>
      <w:r w:rsidR="00FF277B" w:rsidRPr="00FF277B">
        <w:rPr>
          <w:rStyle w:val="CodeAnnotation"/>
        </w:rPr>
        <w:t>4</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62D8F">
        <w:rPr>
          <w:rStyle w:val="Literal"/>
        </w:rPr>
        <w:t>else</w:t>
      </w:r>
      <w:r w:rsidR="00945AE6">
        <w:rPr>
          <w:lang w:eastAsia="en-GB"/>
        </w:rPr>
        <w:t xml:space="preserve"> </w:t>
      </w:r>
      <w:r w:rsidRPr="00D070DF">
        <w:rPr>
          <w:lang w:eastAsia="en-GB"/>
        </w:rPr>
        <w:t>block</w:t>
      </w:r>
      <w:r w:rsidR="00945AE6">
        <w:rPr>
          <w:lang w:eastAsia="en-GB"/>
        </w:rPr>
        <w:t xml:space="preserve"> </w:t>
      </w:r>
      <w:r w:rsidRPr="00D070DF">
        <w:rPr>
          <w:lang w:eastAsia="en-GB"/>
        </w:rPr>
        <w:t>from</w:t>
      </w:r>
      <w:r w:rsidR="00945AE6">
        <w:rPr>
          <w:lang w:eastAsia="en-GB"/>
        </w:rPr>
        <w:t xml:space="preserve"> </w:t>
      </w:r>
      <w:r w:rsidRPr="00D070DF">
        <w:rPr>
          <w:lang w:eastAsia="en-GB"/>
        </w:rPr>
        <w:t>Listing</w:t>
      </w:r>
      <w:r w:rsidR="00945AE6">
        <w:rPr>
          <w:lang w:eastAsia="en-GB"/>
        </w:rPr>
        <w:t xml:space="preserve"> </w:t>
      </w:r>
      <w:r w:rsidRPr="00D070DF">
        <w:rPr>
          <w:lang w:eastAsia="en-GB"/>
        </w:rPr>
        <w:t>20-9.</w:t>
      </w:r>
    </w:p>
    <w:p w14:paraId="5FBF0DB3" w14:textId="3B693E22" w:rsidR="00D070DF" w:rsidRPr="00D070DF" w:rsidRDefault="00D070DF" w:rsidP="00945AE6">
      <w:pPr>
        <w:pStyle w:val="Body"/>
        <w:rPr>
          <w:lang w:eastAsia="en-GB"/>
        </w:rPr>
      </w:pPr>
      <w:r w:rsidRPr="00D070DF">
        <w:rPr>
          <w:lang w:eastAsia="en-GB"/>
        </w:rPr>
        <w:t>You</w:t>
      </w:r>
      <w:r w:rsidR="00945AE6">
        <w:rPr>
          <w:lang w:eastAsia="en-GB"/>
        </w:rPr>
        <w:t xml:space="preserve"> </w:t>
      </w:r>
      <w:r w:rsidRPr="00D070DF">
        <w:rPr>
          <w:lang w:eastAsia="en-GB"/>
        </w:rPr>
        <w:t>can</w:t>
      </w:r>
      <w:r w:rsidR="00945AE6">
        <w:rPr>
          <w:lang w:eastAsia="en-GB"/>
        </w:rPr>
        <w:t xml:space="preserve"> </w:t>
      </w:r>
      <w:r w:rsidRPr="00D070DF">
        <w:rPr>
          <w:lang w:eastAsia="en-GB"/>
        </w:rPr>
        <w:t>see</w:t>
      </w:r>
      <w:r w:rsidR="00945AE6">
        <w:rPr>
          <w:lang w:eastAsia="en-GB"/>
        </w:rPr>
        <w:t xml:space="preserve"> </w:t>
      </w:r>
      <w:r w:rsidRPr="00D070DF">
        <w:rPr>
          <w:lang w:eastAsia="en-GB"/>
        </w:rPr>
        <w:t>how</w:t>
      </w:r>
      <w:r w:rsidR="00945AE6">
        <w:rPr>
          <w:lang w:eastAsia="en-GB"/>
        </w:rPr>
        <w:t xml:space="preserve"> </w:t>
      </w:r>
      <w:r w:rsidRPr="00D070DF">
        <w:rPr>
          <w:lang w:eastAsia="en-GB"/>
        </w:rPr>
        <w:t>primitive</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is:</w:t>
      </w:r>
      <w:r w:rsidR="00945AE6">
        <w:rPr>
          <w:lang w:eastAsia="en-GB"/>
        </w:rPr>
        <w:t xml:space="preserve"> </w:t>
      </w:r>
      <w:r w:rsidRPr="00D070DF">
        <w:rPr>
          <w:lang w:eastAsia="en-GB"/>
        </w:rPr>
        <w:t>real</w:t>
      </w:r>
      <w:r w:rsidR="00945AE6">
        <w:rPr>
          <w:lang w:eastAsia="en-GB"/>
        </w:rPr>
        <w:t xml:space="preserve"> </w:t>
      </w:r>
      <w:r w:rsidRPr="00D070DF">
        <w:rPr>
          <w:lang w:eastAsia="en-GB"/>
        </w:rPr>
        <w:t>libraries</w:t>
      </w:r>
      <w:r w:rsidR="00945AE6">
        <w:rPr>
          <w:lang w:eastAsia="en-GB"/>
        </w:rPr>
        <w:t xml:space="preserve"> </w:t>
      </w:r>
      <w:r w:rsidRPr="00D070DF">
        <w:rPr>
          <w:lang w:eastAsia="en-GB"/>
        </w:rPr>
        <w:t>would</w:t>
      </w:r>
      <w:r w:rsidR="00945AE6">
        <w:rPr>
          <w:lang w:eastAsia="en-GB"/>
        </w:rPr>
        <w:t xml:space="preserve"> </w:t>
      </w:r>
      <w:r w:rsidRPr="00D070DF">
        <w:rPr>
          <w:lang w:eastAsia="en-GB"/>
        </w:rPr>
        <w:t>handle</w:t>
      </w:r>
      <w:r w:rsidR="00945AE6">
        <w:rPr>
          <w:lang w:eastAsia="en-GB"/>
        </w:rPr>
        <w:t xml:space="preserve"> </w:t>
      </w:r>
      <w:r w:rsidRPr="00D070DF">
        <w:rPr>
          <w:lang w:eastAsia="en-GB"/>
        </w:rPr>
        <w:t>the</w:t>
      </w:r>
      <w:r w:rsidR="00945AE6">
        <w:rPr>
          <w:lang w:eastAsia="en-GB"/>
        </w:rPr>
        <w:t xml:space="preserve"> </w:t>
      </w:r>
      <w:r w:rsidRPr="00D070DF">
        <w:rPr>
          <w:lang w:eastAsia="en-GB"/>
        </w:rPr>
        <w:t>recognition</w:t>
      </w:r>
      <w:r w:rsidR="00945AE6">
        <w:rPr>
          <w:lang w:eastAsia="en-GB"/>
        </w:rPr>
        <w:t xml:space="preserve"> </w:t>
      </w:r>
      <w:r w:rsidRPr="00D070DF">
        <w:rPr>
          <w:lang w:eastAsia="en-GB"/>
        </w:rPr>
        <w:t>of</w:t>
      </w:r>
      <w:r w:rsidR="00945AE6">
        <w:rPr>
          <w:lang w:eastAsia="en-GB"/>
        </w:rPr>
        <w:t xml:space="preserve"> </w:t>
      </w:r>
      <w:r w:rsidRPr="00D070DF">
        <w:rPr>
          <w:lang w:eastAsia="en-GB"/>
        </w:rPr>
        <w:t>multiple</w:t>
      </w:r>
      <w:r w:rsidR="00945AE6">
        <w:rPr>
          <w:lang w:eastAsia="en-GB"/>
        </w:rPr>
        <w:t xml:space="preserve"> </w:t>
      </w:r>
      <w:r w:rsidRPr="00D070DF">
        <w:rPr>
          <w:lang w:eastAsia="en-GB"/>
        </w:rPr>
        <w:t>requests</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much</w:t>
      </w:r>
      <w:r w:rsidR="00945AE6">
        <w:rPr>
          <w:lang w:eastAsia="en-GB"/>
        </w:rPr>
        <w:t xml:space="preserve"> </w:t>
      </w:r>
      <w:r w:rsidRPr="00D070DF">
        <w:rPr>
          <w:lang w:eastAsia="en-GB"/>
        </w:rPr>
        <w:t>less</w:t>
      </w:r>
      <w:r w:rsidR="00945AE6">
        <w:rPr>
          <w:lang w:eastAsia="en-GB"/>
        </w:rPr>
        <w:t xml:space="preserve"> </w:t>
      </w:r>
      <w:r w:rsidRPr="00D070DF">
        <w:rPr>
          <w:lang w:eastAsia="en-GB"/>
        </w:rPr>
        <w:t>verbose</w:t>
      </w:r>
      <w:r w:rsidR="00945AE6">
        <w:rPr>
          <w:lang w:eastAsia="en-GB"/>
        </w:rPr>
        <w:t xml:space="preserve"> </w:t>
      </w:r>
      <w:r w:rsidRPr="00D070DF">
        <w:rPr>
          <w:lang w:eastAsia="en-GB"/>
        </w:rPr>
        <w:t>way!</w:t>
      </w:r>
    </w:p>
    <w:p w14:paraId="3F7D662B" w14:textId="6D6B5BF9" w:rsidR="00D070DF" w:rsidRPr="00D070DF" w:rsidRDefault="00D070DF" w:rsidP="00945AE6">
      <w:pPr>
        <w:pStyle w:val="Body"/>
        <w:rPr>
          <w:lang w:eastAsia="en-GB"/>
        </w:rPr>
      </w:pPr>
      <w:r w:rsidRPr="00D070DF">
        <w:rPr>
          <w:lang w:eastAsia="en-GB"/>
        </w:rPr>
        <w:t>Start</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using</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Pr="00D070DF">
        <w:rPr>
          <w:lang w:eastAsia="en-GB"/>
        </w:rPr>
        <w:t>.</w:t>
      </w:r>
      <w:r w:rsidR="00945AE6">
        <w:rPr>
          <w:lang w:eastAsia="en-GB"/>
        </w:rPr>
        <w:t xml:space="preserve"> </w:t>
      </w:r>
      <w:r w:rsidRPr="00D070DF">
        <w:rPr>
          <w:lang w:eastAsia="en-GB"/>
        </w:rPr>
        <w:t>Then</w:t>
      </w:r>
      <w:r w:rsidR="00945AE6">
        <w:rPr>
          <w:lang w:eastAsia="en-GB"/>
        </w:rPr>
        <w:t xml:space="preserve"> </w:t>
      </w:r>
      <w:r w:rsidRPr="00D070DF">
        <w:rPr>
          <w:lang w:eastAsia="en-GB"/>
        </w:rPr>
        <w:t>open</w:t>
      </w:r>
      <w:r w:rsidR="00945AE6">
        <w:rPr>
          <w:lang w:eastAsia="en-GB"/>
        </w:rPr>
        <w:t xml:space="preserve"> </w:t>
      </w:r>
      <w:r w:rsidRPr="00D070DF">
        <w:rPr>
          <w:lang w:eastAsia="en-GB"/>
        </w:rPr>
        <w:t>two</w:t>
      </w:r>
      <w:r w:rsidR="00945AE6">
        <w:rPr>
          <w:lang w:eastAsia="en-GB"/>
        </w:rPr>
        <w:t xml:space="preserve"> </w:t>
      </w:r>
      <w:r w:rsidRPr="00D070DF">
        <w:rPr>
          <w:lang w:eastAsia="en-GB"/>
        </w:rPr>
        <w:t>browser</w:t>
      </w:r>
      <w:r w:rsidR="00945AE6">
        <w:rPr>
          <w:lang w:eastAsia="en-GB"/>
        </w:rPr>
        <w:t xml:space="preserve"> </w:t>
      </w:r>
      <w:r w:rsidRPr="00D070DF">
        <w:rPr>
          <w:lang w:eastAsia="en-GB"/>
        </w:rPr>
        <w:t>windows:</w:t>
      </w:r>
      <w:r w:rsidR="00945AE6">
        <w:rPr>
          <w:lang w:eastAsia="en-GB"/>
        </w:rPr>
        <w:t xml:space="preserve"> </w:t>
      </w:r>
      <w:r w:rsidRPr="00D070DF">
        <w:rPr>
          <w:lang w:eastAsia="en-GB"/>
        </w:rPr>
        <w:t>one</w:t>
      </w:r>
      <w:r w:rsidR="00945AE6">
        <w:rPr>
          <w:lang w:eastAsia="en-GB"/>
        </w:rPr>
        <w:t xml:space="preserve"> </w:t>
      </w:r>
      <w:r w:rsidRPr="00D070DF">
        <w:rPr>
          <w:lang w:eastAsia="en-GB"/>
        </w:rPr>
        <w:t>for</w:t>
      </w:r>
      <w:r w:rsidR="00945AE6">
        <w:rPr>
          <w:lang w:eastAsia="en-GB"/>
        </w:rPr>
        <w:t xml:space="preserve"> </w:t>
      </w:r>
      <w:hyperlink r:id="rId13" w:history="1">
        <w:r w:rsidRPr="00A81BD5">
          <w:rPr>
            <w:rStyle w:val="LinkURL"/>
          </w:rPr>
          <w:t>http://127.0.0.1:7878</w:t>
        </w:r>
      </w:hyperlink>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other</w:t>
      </w:r>
      <w:r w:rsidR="00945AE6">
        <w:rPr>
          <w:lang w:eastAsia="en-GB"/>
        </w:rPr>
        <w:t xml:space="preserve"> </w:t>
      </w:r>
      <w:r w:rsidRPr="00D070DF">
        <w:rPr>
          <w:lang w:eastAsia="en-GB"/>
        </w:rPr>
        <w:t>for</w:t>
      </w:r>
      <w:r w:rsidR="00945AE6">
        <w:rPr>
          <w:lang w:eastAsia="en-GB"/>
        </w:rPr>
        <w:t xml:space="preserve"> </w:t>
      </w:r>
      <w:hyperlink r:id="rId14" w:history="1">
        <w:r w:rsidRPr="00A81BD5">
          <w:rPr>
            <w:rStyle w:val="LinkURL"/>
          </w:rPr>
          <w:t>http://127.0.0.1:7878/sleep</w:t>
        </w:r>
      </w:hyperlink>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enter</w:t>
      </w:r>
      <w:r w:rsidR="00945AE6">
        <w:rPr>
          <w:lang w:eastAsia="en-GB"/>
        </w:rPr>
        <w:t xml:space="preserve"> </w:t>
      </w:r>
      <w:r w:rsidRPr="00D070DF">
        <w:rPr>
          <w:lang w:eastAsia="en-GB"/>
        </w:rPr>
        <w:t>the</w:t>
      </w:r>
      <w:r w:rsidR="00945AE6">
        <w:rPr>
          <w:lang w:eastAsia="en-GB"/>
        </w:rPr>
        <w:t xml:space="preserve"> </w:t>
      </w:r>
      <w:r w:rsidRPr="00A73287">
        <w:rPr>
          <w:rStyle w:val="Italic"/>
        </w:rPr>
        <w:t>/</w:t>
      </w:r>
      <w:r w:rsidR="00945AE6">
        <w:rPr>
          <w:lang w:eastAsia="en-GB"/>
        </w:rPr>
        <w:t xml:space="preserve"> </w:t>
      </w:r>
      <w:r w:rsidRPr="00D070DF">
        <w:rPr>
          <w:lang w:eastAsia="en-GB"/>
        </w:rPr>
        <w:t>URI</w:t>
      </w:r>
      <w:r w:rsidR="00945AE6">
        <w:rPr>
          <w:lang w:eastAsia="en-GB"/>
        </w:rPr>
        <w:t xml:space="preserve"> </w:t>
      </w:r>
      <w:r w:rsidRPr="00D070DF">
        <w:rPr>
          <w:lang w:eastAsia="en-GB"/>
        </w:rPr>
        <w:t>a</w:t>
      </w:r>
      <w:r w:rsidR="00945AE6">
        <w:rPr>
          <w:lang w:eastAsia="en-GB"/>
        </w:rPr>
        <w:t xml:space="preserve"> </w:t>
      </w:r>
      <w:r w:rsidRPr="00D070DF">
        <w:rPr>
          <w:lang w:eastAsia="en-GB"/>
        </w:rPr>
        <w:t>few</w:t>
      </w:r>
      <w:r w:rsidR="00945AE6">
        <w:rPr>
          <w:lang w:eastAsia="en-GB"/>
        </w:rPr>
        <w:t xml:space="preserve"> </w:t>
      </w:r>
      <w:r w:rsidRPr="00D070DF">
        <w:rPr>
          <w:lang w:eastAsia="en-GB"/>
        </w:rPr>
        <w:t>times,</w:t>
      </w:r>
      <w:r w:rsidR="00945AE6">
        <w:rPr>
          <w:lang w:eastAsia="en-GB"/>
        </w:rPr>
        <w:t xml:space="preserve"> </w:t>
      </w:r>
      <w:r w:rsidRPr="00D070DF">
        <w:rPr>
          <w:lang w:eastAsia="en-GB"/>
        </w:rPr>
        <w:t>as</w:t>
      </w:r>
      <w:r w:rsidR="00945AE6">
        <w:rPr>
          <w:lang w:eastAsia="en-GB"/>
        </w:rPr>
        <w:t xml:space="preserve"> </w:t>
      </w:r>
      <w:r w:rsidRPr="00D070DF">
        <w:rPr>
          <w:lang w:eastAsia="en-GB"/>
        </w:rPr>
        <w:t>before,</w:t>
      </w:r>
      <w:r w:rsidR="00945AE6">
        <w:rPr>
          <w:lang w:eastAsia="en-GB"/>
        </w:rPr>
        <w:t xml:space="preserve"> </w:t>
      </w:r>
      <w:r w:rsidRPr="00D070DF">
        <w:rPr>
          <w:lang w:eastAsia="en-GB"/>
        </w:rPr>
        <w:t>you’ll</w:t>
      </w:r>
      <w:r w:rsidR="00945AE6">
        <w:rPr>
          <w:lang w:eastAsia="en-GB"/>
        </w:rPr>
        <w:t xml:space="preserve"> </w:t>
      </w:r>
      <w:r w:rsidRPr="00D070DF">
        <w:rPr>
          <w:lang w:eastAsia="en-GB"/>
        </w:rPr>
        <w:t>see</w:t>
      </w:r>
      <w:r w:rsidR="00945AE6">
        <w:rPr>
          <w:lang w:eastAsia="en-GB"/>
        </w:rPr>
        <w:t xml:space="preserve"> </w:t>
      </w:r>
      <w:r w:rsidRPr="00D070DF">
        <w:rPr>
          <w:lang w:eastAsia="en-GB"/>
        </w:rPr>
        <w:t>it</w:t>
      </w:r>
      <w:r w:rsidR="00945AE6">
        <w:rPr>
          <w:lang w:eastAsia="en-GB"/>
        </w:rPr>
        <w:t xml:space="preserve"> </w:t>
      </w:r>
      <w:r w:rsidRPr="00D070DF">
        <w:rPr>
          <w:lang w:eastAsia="en-GB"/>
        </w:rPr>
        <w:t>respond</w:t>
      </w:r>
      <w:r w:rsidR="00945AE6">
        <w:rPr>
          <w:lang w:eastAsia="en-GB"/>
        </w:rPr>
        <w:t xml:space="preserve"> </w:t>
      </w:r>
      <w:r w:rsidRPr="00D070DF">
        <w:rPr>
          <w:lang w:eastAsia="en-GB"/>
        </w:rPr>
        <w:t>quickly.</w:t>
      </w:r>
      <w:r w:rsidR="00945AE6">
        <w:rPr>
          <w:lang w:eastAsia="en-GB"/>
        </w:rPr>
        <w:t xml:space="preserve"> </w:t>
      </w:r>
      <w:r w:rsidRPr="00D070DF">
        <w:rPr>
          <w:lang w:eastAsia="en-GB"/>
        </w:rPr>
        <w:t>But</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enter</w:t>
      </w:r>
      <w:r w:rsidR="00945AE6">
        <w:rPr>
          <w:lang w:eastAsia="en-GB"/>
        </w:rPr>
        <w:t xml:space="preserve"> </w:t>
      </w:r>
      <w:r w:rsidRPr="00A73287">
        <w:rPr>
          <w:rStyle w:val="Italic"/>
        </w:rPr>
        <w:t>/sleep</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load</w:t>
      </w:r>
      <w:r w:rsidR="00945AE6">
        <w:rPr>
          <w:lang w:eastAsia="en-GB"/>
        </w:rPr>
        <w:t xml:space="preserve"> </w:t>
      </w:r>
      <w:r w:rsidRPr="00A73287">
        <w:rPr>
          <w:rStyle w:val="Italic"/>
        </w:rPr>
        <w:t>/</w:t>
      </w:r>
      <w:r w:rsidRPr="00D070DF">
        <w:rPr>
          <w:lang w:eastAsia="en-GB"/>
        </w:rPr>
        <w:t>,</w:t>
      </w:r>
      <w:r w:rsidR="00945AE6">
        <w:rPr>
          <w:lang w:eastAsia="en-GB"/>
        </w:rPr>
        <w:t xml:space="preserve"> </w:t>
      </w:r>
      <w:r w:rsidRPr="00D070DF">
        <w:rPr>
          <w:lang w:eastAsia="en-GB"/>
        </w:rPr>
        <w:t>you’ll</w:t>
      </w:r>
      <w:r w:rsidR="00945AE6">
        <w:rPr>
          <w:lang w:eastAsia="en-GB"/>
        </w:rPr>
        <w:t xml:space="preserve"> </w:t>
      </w:r>
      <w:r w:rsidRPr="00D070DF">
        <w:rPr>
          <w:lang w:eastAsia="en-GB"/>
        </w:rPr>
        <w:t>see</w:t>
      </w:r>
      <w:r w:rsidR="00945AE6">
        <w:rPr>
          <w:lang w:eastAsia="en-GB"/>
        </w:rPr>
        <w:t xml:space="preserve"> </w:t>
      </w:r>
      <w:r w:rsidRPr="00D070DF">
        <w:rPr>
          <w:lang w:eastAsia="en-GB"/>
        </w:rPr>
        <w:t>that</w:t>
      </w:r>
      <w:r w:rsidR="00945AE6">
        <w:rPr>
          <w:lang w:eastAsia="en-GB"/>
        </w:rPr>
        <w:t xml:space="preserve"> </w:t>
      </w:r>
      <w:r w:rsidRPr="00A73287">
        <w:rPr>
          <w:rStyle w:val="Italic"/>
        </w:rPr>
        <w:t>/</w:t>
      </w:r>
      <w:r w:rsidR="00945AE6">
        <w:rPr>
          <w:lang w:eastAsia="en-GB"/>
        </w:rPr>
        <w:t xml:space="preserve"> </w:t>
      </w:r>
      <w:r w:rsidRPr="00D070DF">
        <w:rPr>
          <w:lang w:eastAsia="en-GB"/>
        </w:rPr>
        <w:t>waits</w:t>
      </w:r>
      <w:r w:rsidR="00945AE6">
        <w:rPr>
          <w:lang w:eastAsia="en-GB"/>
        </w:rPr>
        <w:t xml:space="preserve"> </w:t>
      </w:r>
      <w:r w:rsidRPr="00D070DF">
        <w:rPr>
          <w:lang w:eastAsia="en-GB"/>
        </w:rPr>
        <w:t>until</w:t>
      </w:r>
      <w:r w:rsidR="00945AE6">
        <w:rPr>
          <w:lang w:eastAsia="en-GB"/>
        </w:rPr>
        <w:t xml:space="preserve"> </w:t>
      </w:r>
      <w:r w:rsidRPr="00D62D8F">
        <w:rPr>
          <w:rStyle w:val="Literal"/>
        </w:rPr>
        <w:t>sleep</w:t>
      </w:r>
      <w:r w:rsidR="00945AE6">
        <w:rPr>
          <w:lang w:eastAsia="en-GB"/>
        </w:rPr>
        <w:t xml:space="preserve"> </w:t>
      </w:r>
      <w:r w:rsidRPr="00D070DF">
        <w:rPr>
          <w:lang w:eastAsia="en-GB"/>
        </w:rPr>
        <w:t>has</w:t>
      </w:r>
      <w:r w:rsidR="00945AE6">
        <w:rPr>
          <w:lang w:eastAsia="en-GB"/>
        </w:rPr>
        <w:t xml:space="preserve"> </w:t>
      </w:r>
      <w:r w:rsidRPr="00D070DF">
        <w:rPr>
          <w:lang w:eastAsia="en-GB"/>
        </w:rPr>
        <w:t>slept</w:t>
      </w:r>
      <w:r w:rsidR="00945AE6">
        <w:rPr>
          <w:lang w:eastAsia="en-GB"/>
        </w:rPr>
        <w:t xml:space="preserve"> </w:t>
      </w:r>
      <w:r w:rsidRPr="00D070DF">
        <w:rPr>
          <w:lang w:eastAsia="en-GB"/>
        </w:rPr>
        <w:t>for</w:t>
      </w:r>
      <w:r w:rsidR="00945AE6">
        <w:rPr>
          <w:lang w:eastAsia="en-GB"/>
        </w:rPr>
        <w:t xml:space="preserve"> </w:t>
      </w:r>
      <w:r w:rsidRPr="00D070DF">
        <w:rPr>
          <w:lang w:eastAsia="en-GB"/>
        </w:rPr>
        <w:t>its</w:t>
      </w:r>
      <w:r w:rsidR="00945AE6">
        <w:rPr>
          <w:lang w:eastAsia="en-GB"/>
        </w:rPr>
        <w:t xml:space="preserve"> </w:t>
      </w:r>
      <w:r w:rsidRPr="00D070DF">
        <w:rPr>
          <w:lang w:eastAsia="en-GB"/>
        </w:rPr>
        <w:t>full</w:t>
      </w:r>
      <w:r w:rsidR="00945AE6">
        <w:rPr>
          <w:lang w:eastAsia="en-GB"/>
        </w:rPr>
        <w:t xml:space="preserve"> </w:t>
      </w:r>
      <w:r w:rsidR="009C6BC8">
        <w:rPr>
          <w:lang w:eastAsia="en-GB"/>
        </w:rPr>
        <w:t xml:space="preserve">five </w:t>
      </w:r>
      <w:r w:rsidRPr="00D070DF">
        <w:rPr>
          <w:lang w:eastAsia="en-GB"/>
        </w:rPr>
        <w:t>seconds</w:t>
      </w:r>
      <w:r w:rsidR="00945AE6">
        <w:rPr>
          <w:lang w:eastAsia="en-GB"/>
        </w:rPr>
        <w:t xml:space="preserve"> </w:t>
      </w:r>
      <w:r w:rsidRPr="00D070DF">
        <w:rPr>
          <w:lang w:eastAsia="en-GB"/>
        </w:rPr>
        <w:t>before</w:t>
      </w:r>
      <w:r w:rsidR="00945AE6">
        <w:rPr>
          <w:lang w:eastAsia="en-GB"/>
        </w:rPr>
        <w:t xml:space="preserve"> </w:t>
      </w:r>
      <w:r w:rsidRPr="00D070DF">
        <w:rPr>
          <w:lang w:eastAsia="en-GB"/>
        </w:rPr>
        <w:t>loading.</w:t>
      </w:r>
    </w:p>
    <w:p w14:paraId="48C55DCE" w14:textId="1B757A34" w:rsidR="00D070DF" w:rsidRPr="00D070DF" w:rsidRDefault="00D070DF" w:rsidP="00945AE6">
      <w:pPr>
        <w:pStyle w:val="Body"/>
        <w:rPr>
          <w:lang w:eastAsia="en-GB"/>
        </w:rPr>
      </w:pPr>
      <w:r w:rsidRPr="00D070DF">
        <w:rPr>
          <w:lang w:eastAsia="en-GB"/>
        </w:rPr>
        <w:t>There</w:t>
      </w:r>
      <w:r w:rsidR="00945AE6">
        <w:rPr>
          <w:lang w:eastAsia="en-GB"/>
        </w:rPr>
        <w:t xml:space="preserve"> </w:t>
      </w:r>
      <w:r w:rsidRPr="00D070DF">
        <w:rPr>
          <w:lang w:eastAsia="en-GB"/>
        </w:rPr>
        <w:t>are</w:t>
      </w:r>
      <w:r w:rsidR="00945AE6">
        <w:rPr>
          <w:lang w:eastAsia="en-GB"/>
        </w:rPr>
        <w:t xml:space="preserve"> </w:t>
      </w:r>
      <w:r w:rsidRPr="00D070DF">
        <w:rPr>
          <w:lang w:eastAsia="en-GB"/>
        </w:rPr>
        <w:t>multiple</w:t>
      </w:r>
      <w:r w:rsidR="00945AE6">
        <w:rPr>
          <w:lang w:eastAsia="en-GB"/>
        </w:rPr>
        <w:t xml:space="preserve"> </w:t>
      </w:r>
      <w:r w:rsidRPr="00D070DF">
        <w:rPr>
          <w:lang w:eastAsia="en-GB"/>
        </w:rPr>
        <w:t>techniques</w:t>
      </w:r>
      <w:r w:rsidR="00945AE6">
        <w:rPr>
          <w:lang w:eastAsia="en-GB"/>
        </w:rPr>
        <w:t xml:space="preserve"> </w:t>
      </w:r>
      <w:r w:rsidRPr="00D070DF">
        <w:rPr>
          <w:lang w:eastAsia="en-GB"/>
        </w:rPr>
        <w:t>we</w:t>
      </w:r>
      <w:r w:rsidR="00945AE6">
        <w:rPr>
          <w:lang w:eastAsia="en-GB"/>
        </w:rPr>
        <w:t xml:space="preserve"> </w:t>
      </w:r>
      <w:r w:rsidRPr="00D070DF">
        <w:rPr>
          <w:lang w:eastAsia="en-GB"/>
        </w:rPr>
        <w:t>could</w:t>
      </w:r>
      <w:r w:rsidR="00945AE6">
        <w:rPr>
          <w:lang w:eastAsia="en-GB"/>
        </w:rPr>
        <w:t xml:space="preserve"> </w:t>
      </w:r>
      <w:r w:rsidRPr="00D070DF">
        <w:rPr>
          <w:lang w:eastAsia="en-GB"/>
        </w:rPr>
        <w:t>use</w:t>
      </w:r>
      <w:r w:rsidR="00945AE6">
        <w:rPr>
          <w:lang w:eastAsia="en-GB"/>
        </w:rPr>
        <w:t xml:space="preserve"> </w:t>
      </w:r>
      <w:r w:rsidRPr="00D070DF">
        <w:rPr>
          <w:lang w:eastAsia="en-GB"/>
        </w:rPr>
        <w:t>to</w:t>
      </w:r>
      <w:r w:rsidR="00945AE6">
        <w:rPr>
          <w:lang w:eastAsia="en-GB"/>
        </w:rPr>
        <w:t xml:space="preserve"> </w:t>
      </w:r>
      <w:r w:rsidRPr="00D070DF">
        <w:rPr>
          <w:lang w:eastAsia="en-GB"/>
        </w:rPr>
        <w:t>avoid</w:t>
      </w:r>
      <w:r w:rsidR="00945AE6">
        <w:rPr>
          <w:lang w:eastAsia="en-GB"/>
        </w:rPr>
        <w:t xml:space="preserve"> </w:t>
      </w:r>
      <w:r w:rsidRPr="00D070DF">
        <w:rPr>
          <w:lang w:eastAsia="en-GB"/>
        </w:rPr>
        <w:t>requests</w:t>
      </w:r>
      <w:r w:rsidR="00945AE6">
        <w:rPr>
          <w:lang w:eastAsia="en-GB"/>
        </w:rPr>
        <w:t xml:space="preserve"> </w:t>
      </w:r>
      <w:r w:rsidRPr="00D070DF">
        <w:rPr>
          <w:lang w:eastAsia="en-GB"/>
        </w:rPr>
        <w:t>backing</w:t>
      </w:r>
      <w:r w:rsidR="00945AE6">
        <w:rPr>
          <w:lang w:eastAsia="en-GB"/>
        </w:rPr>
        <w:t xml:space="preserve"> </w:t>
      </w:r>
      <w:r w:rsidRPr="00D070DF">
        <w:rPr>
          <w:lang w:eastAsia="en-GB"/>
        </w:rPr>
        <w:t>up</w:t>
      </w:r>
      <w:r w:rsidR="00945AE6">
        <w:rPr>
          <w:lang w:eastAsia="en-GB"/>
        </w:rPr>
        <w:t xml:space="preserve"> </w:t>
      </w:r>
      <w:r w:rsidRPr="00D070DF">
        <w:rPr>
          <w:lang w:eastAsia="en-GB"/>
        </w:rPr>
        <w:t>behind</w:t>
      </w:r>
      <w:r w:rsidR="00945AE6">
        <w:rPr>
          <w:lang w:eastAsia="en-GB"/>
        </w:rPr>
        <w:t xml:space="preserve"> </w:t>
      </w:r>
      <w:r w:rsidRPr="00D070DF">
        <w:rPr>
          <w:lang w:eastAsia="en-GB"/>
        </w:rPr>
        <w:t>a</w:t>
      </w:r>
      <w:r w:rsidR="00945AE6">
        <w:rPr>
          <w:lang w:eastAsia="en-GB"/>
        </w:rPr>
        <w:t xml:space="preserve"> </w:t>
      </w:r>
      <w:r w:rsidRPr="00D070DF">
        <w:rPr>
          <w:lang w:eastAsia="en-GB"/>
        </w:rPr>
        <w:t>slow</w:t>
      </w:r>
      <w:r w:rsidR="00945AE6">
        <w:rPr>
          <w:lang w:eastAsia="en-GB"/>
        </w:rPr>
        <w:t xml:space="preserve"> </w:t>
      </w:r>
      <w:r w:rsidRPr="00D070DF">
        <w:rPr>
          <w:lang w:eastAsia="en-GB"/>
        </w:rPr>
        <w:t>request;</w:t>
      </w:r>
      <w:r w:rsidR="00945AE6">
        <w:rPr>
          <w:lang w:eastAsia="en-GB"/>
        </w:rPr>
        <w:t xml:space="preserve"> </w:t>
      </w:r>
      <w:r w:rsidRPr="00D070DF">
        <w:rPr>
          <w:lang w:eastAsia="en-GB"/>
        </w:rPr>
        <w:t>the</w:t>
      </w:r>
      <w:r w:rsidR="00945AE6">
        <w:rPr>
          <w:lang w:eastAsia="en-GB"/>
        </w:rPr>
        <w:t xml:space="preserve"> </w:t>
      </w:r>
      <w:r w:rsidRPr="00D070DF">
        <w:rPr>
          <w:lang w:eastAsia="en-GB"/>
        </w:rPr>
        <w:t>one</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p>
    <w:bookmarkStart w:id="63" w:name="improving-throughput-with-a-thread-pool"/>
    <w:bookmarkStart w:id="64" w:name="_Toc107314542"/>
    <w:bookmarkEnd w:id="63"/>
    <w:p w14:paraId="56AC8E09" w14:textId="178FDB19" w:rsidR="00D070DF" w:rsidRPr="00D070DF" w:rsidRDefault="00FB3FE2" w:rsidP="006D307B">
      <w:pPr>
        <w:pStyle w:val="HeadB"/>
        <w:rPr>
          <w:lang w:eastAsia="en-GB"/>
        </w:rPr>
      </w:pPr>
      <w:r>
        <w:rPr>
          <w:lang w:eastAsia="en-GB"/>
        </w:rPr>
        <w:fldChar w:fldCharType="begin"/>
      </w:r>
      <w:r>
        <w:instrText xml:space="preserve"> XE "thread pool </w:instrText>
      </w:r>
      <w:r w:rsidRPr="00BE574B">
        <w:instrText>startRange</w:instrText>
      </w:r>
      <w:r>
        <w:instrText xml:space="preserve">" </w:instrText>
      </w:r>
      <w:r>
        <w:rPr>
          <w:lang w:eastAsia="en-GB"/>
        </w:rPr>
        <w:fldChar w:fldCharType="end"/>
      </w:r>
      <w:r w:rsidR="00D070DF" w:rsidRPr="00D070DF">
        <w:rPr>
          <w:lang w:eastAsia="en-GB"/>
        </w:rPr>
        <w:t>Improving</w:t>
      </w:r>
      <w:r w:rsidR="00945AE6">
        <w:rPr>
          <w:lang w:eastAsia="en-GB"/>
        </w:rPr>
        <w:t xml:space="preserve"> </w:t>
      </w:r>
      <w:r w:rsidR="00D070DF" w:rsidRPr="00D070DF">
        <w:rPr>
          <w:lang w:eastAsia="en-GB"/>
        </w:rPr>
        <w:t>Throughput</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Pool</w:t>
      </w:r>
      <w:bookmarkEnd w:id="64"/>
    </w:p>
    <w:p w14:paraId="34D1E62F" w14:textId="087B8826" w:rsidR="00D070DF" w:rsidRPr="00D070DF" w:rsidRDefault="00D070DF" w:rsidP="00945AE6">
      <w:pPr>
        <w:pStyle w:val="Body"/>
        <w:rPr>
          <w:lang w:eastAsia="en-GB"/>
        </w:rPr>
      </w:pPr>
      <w:r w:rsidRPr="00D070DF">
        <w:rPr>
          <w:lang w:eastAsia="en-GB"/>
        </w:rPr>
        <w:t>A</w:t>
      </w:r>
      <w:r w:rsidR="00945AE6">
        <w:rPr>
          <w:lang w:eastAsia="en-GB"/>
        </w:rPr>
        <w:t xml:space="preserve"> </w:t>
      </w:r>
      <w:r w:rsidRPr="00D35EB9">
        <w:rPr>
          <w:rStyle w:val="Italic"/>
        </w:rPr>
        <w:t>thread</w:t>
      </w:r>
      <w:r w:rsidR="00945AE6" w:rsidRPr="00D35EB9">
        <w:rPr>
          <w:rStyle w:val="Italic"/>
        </w:rPr>
        <w:t xml:space="preserve"> </w:t>
      </w:r>
      <w:r w:rsidRPr="00D35EB9">
        <w:rPr>
          <w:rStyle w:val="Italic"/>
        </w:rPr>
        <w:t>pool</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group</w:t>
      </w:r>
      <w:r w:rsidR="00945AE6">
        <w:rPr>
          <w:lang w:eastAsia="en-GB"/>
        </w:rPr>
        <w:t xml:space="preserve"> </w:t>
      </w:r>
      <w:r w:rsidRPr="00D070DF">
        <w:rPr>
          <w:lang w:eastAsia="en-GB"/>
        </w:rPr>
        <w:t>of</w:t>
      </w:r>
      <w:r w:rsidR="00945AE6">
        <w:rPr>
          <w:lang w:eastAsia="en-GB"/>
        </w:rPr>
        <w:t xml:space="preserve"> </w:t>
      </w:r>
      <w:r w:rsidRPr="00D070DF">
        <w:rPr>
          <w:lang w:eastAsia="en-GB"/>
        </w:rPr>
        <w:t>spawned</w:t>
      </w:r>
      <w:r w:rsidR="00945AE6">
        <w:rPr>
          <w:lang w:eastAsia="en-GB"/>
        </w:rPr>
        <w:t xml:space="preserve"> </w:t>
      </w:r>
      <w:r w:rsidRPr="00D070DF">
        <w:rPr>
          <w:lang w:eastAsia="en-GB"/>
        </w:rPr>
        <w:t>threads</w:t>
      </w:r>
      <w:r w:rsidR="00945AE6">
        <w:rPr>
          <w:lang w:eastAsia="en-GB"/>
        </w:rPr>
        <w:t xml:space="preserve"> </w:t>
      </w:r>
      <w:r w:rsidRPr="00D070DF">
        <w:rPr>
          <w:lang w:eastAsia="en-GB"/>
        </w:rPr>
        <w:t>that</w:t>
      </w:r>
      <w:r w:rsidR="00945AE6">
        <w:rPr>
          <w:lang w:eastAsia="en-GB"/>
        </w:rPr>
        <w:t xml:space="preserve"> </w:t>
      </w:r>
      <w:r w:rsidRPr="00D070DF">
        <w:rPr>
          <w:lang w:eastAsia="en-GB"/>
        </w:rPr>
        <w:t>are</w:t>
      </w:r>
      <w:r w:rsidR="00945AE6">
        <w:rPr>
          <w:lang w:eastAsia="en-GB"/>
        </w:rPr>
        <w:t xml:space="preserve"> </w:t>
      </w:r>
      <w:r w:rsidRPr="00D070DF">
        <w:rPr>
          <w:lang w:eastAsia="en-GB"/>
        </w:rPr>
        <w:t>waiting</w:t>
      </w:r>
      <w:r w:rsidR="00945AE6">
        <w:rPr>
          <w:lang w:eastAsia="en-GB"/>
        </w:rPr>
        <w:t xml:space="preserve"> </w:t>
      </w:r>
      <w:r w:rsidRPr="00D070DF">
        <w:rPr>
          <w:lang w:eastAsia="en-GB"/>
        </w:rPr>
        <w:t>and</w:t>
      </w:r>
      <w:r w:rsidR="00945AE6">
        <w:rPr>
          <w:lang w:eastAsia="en-GB"/>
        </w:rPr>
        <w:t xml:space="preserve"> </w:t>
      </w:r>
      <w:r w:rsidRPr="00D070DF">
        <w:rPr>
          <w:lang w:eastAsia="en-GB"/>
        </w:rPr>
        <w:t>ready</w:t>
      </w:r>
      <w:r w:rsidR="00945AE6">
        <w:rPr>
          <w:lang w:eastAsia="en-GB"/>
        </w:rPr>
        <w:t xml:space="preserve"> </w:t>
      </w:r>
      <w:r w:rsidRPr="00D070DF">
        <w:rPr>
          <w:lang w:eastAsia="en-GB"/>
        </w:rPr>
        <w:t>to</w:t>
      </w:r>
      <w:r w:rsidR="00945AE6">
        <w:rPr>
          <w:lang w:eastAsia="en-GB"/>
        </w:rPr>
        <w:t xml:space="preserve"> </w:t>
      </w:r>
      <w:r w:rsidRPr="00D070DF">
        <w:rPr>
          <w:lang w:eastAsia="en-GB"/>
        </w:rPr>
        <w:t>handle</w:t>
      </w:r>
      <w:r w:rsidR="00945AE6">
        <w:rPr>
          <w:lang w:eastAsia="en-GB"/>
        </w:rPr>
        <w:t xml:space="preserve"> </w:t>
      </w:r>
      <w:r w:rsidRPr="00D070DF">
        <w:rPr>
          <w:lang w:eastAsia="en-GB"/>
        </w:rPr>
        <w:t>a</w:t>
      </w:r>
      <w:r w:rsidR="00945AE6">
        <w:rPr>
          <w:lang w:eastAsia="en-GB"/>
        </w:rPr>
        <w:t xml:space="preserve"> </w:t>
      </w:r>
      <w:r w:rsidRPr="00D070DF">
        <w:rPr>
          <w:lang w:eastAsia="en-GB"/>
        </w:rPr>
        <w:t>task.</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receives</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task,</w:t>
      </w:r>
      <w:r w:rsidR="00945AE6">
        <w:rPr>
          <w:lang w:eastAsia="en-GB"/>
        </w:rPr>
        <w:t xml:space="preserve"> </w:t>
      </w:r>
      <w:r w:rsidRPr="00D070DF">
        <w:rPr>
          <w:lang w:eastAsia="en-GB"/>
        </w:rPr>
        <w:t>it</w:t>
      </w:r>
      <w:r w:rsidR="00945AE6">
        <w:rPr>
          <w:lang w:eastAsia="en-GB"/>
        </w:rPr>
        <w:t xml:space="preserve"> </w:t>
      </w:r>
      <w:r w:rsidRPr="00D070DF">
        <w:rPr>
          <w:lang w:eastAsia="en-GB"/>
        </w:rPr>
        <w:t>assigns</w:t>
      </w:r>
      <w:r w:rsidR="00945AE6">
        <w:rPr>
          <w:lang w:eastAsia="en-GB"/>
        </w:rPr>
        <w:t xml:space="preserve"> </w:t>
      </w:r>
      <w:r w:rsidRPr="00D070DF">
        <w:rPr>
          <w:lang w:eastAsia="en-GB"/>
        </w:rPr>
        <w:t>one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task,</w:t>
      </w:r>
      <w:r w:rsidR="00945AE6">
        <w:rPr>
          <w:lang w:eastAsia="en-GB"/>
        </w:rPr>
        <w:t xml:space="preserve"> </w:t>
      </w:r>
      <w:r w:rsidRPr="00D070DF">
        <w:rPr>
          <w:lang w:eastAsia="en-GB"/>
        </w:rPr>
        <w:t>and</w:t>
      </w:r>
      <w:r w:rsidR="00945AE6">
        <w:rPr>
          <w:lang w:eastAsia="en-GB"/>
        </w:rPr>
        <w:t xml:space="preserve"> </w:t>
      </w:r>
      <w:r w:rsidRPr="00D070DF">
        <w:rPr>
          <w:lang w:eastAsia="en-GB"/>
        </w:rPr>
        <w:t>that</w:t>
      </w:r>
      <w:r w:rsidR="00945AE6">
        <w:rPr>
          <w:lang w:eastAsia="en-GB"/>
        </w:rPr>
        <w:t xml:space="preserve"> </w:t>
      </w:r>
      <w:r w:rsidRPr="00D070DF">
        <w:rPr>
          <w:lang w:eastAsia="en-GB"/>
        </w:rPr>
        <w:t>thread</w:t>
      </w:r>
      <w:r w:rsidR="00945AE6">
        <w:rPr>
          <w:lang w:eastAsia="en-GB"/>
        </w:rPr>
        <w:t xml:space="preserve"> </w:t>
      </w:r>
      <w:r w:rsidRPr="00D070DF">
        <w:rPr>
          <w:lang w:eastAsia="en-GB"/>
        </w:rPr>
        <w:t>will</w:t>
      </w:r>
      <w:r w:rsidR="00945AE6">
        <w:rPr>
          <w:lang w:eastAsia="en-GB"/>
        </w:rPr>
        <w:t xml:space="preserve"> </w:t>
      </w:r>
      <w:r w:rsidRPr="00D070DF">
        <w:rPr>
          <w:lang w:eastAsia="en-GB"/>
        </w:rPr>
        <w:t>process</w:t>
      </w:r>
      <w:r w:rsidR="00945AE6">
        <w:rPr>
          <w:lang w:eastAsia="en-GB"/>
        </w:rPr>
        <w:t xml:space="preserve"> </w:t>
      </w:r>
      <w:r w:rsidRPr="00D070DF">
        <w:rPr>
          <w:lang w:eastAsia="en-GB"/>
        </w:rPr>
        <w:t>the</w:t>
      </w:r>
      <w:r w:rsidR="00945AE6">
        <w:rPr>
          <w:lang w:eastAsia="en-GB"/>
        </w:rPr>
        <w:t xml:space="preserve"> </w:t>
      </w:r>
      <w:r w:rsidRPr="00D070DF">
        <w:rPr>
          <w:lang w:eastAsia="en-GB"/>
        </w:rPr>
        <w:t>task.</w:t>
      </w:r>
      <w:r w:rsidR="00945AE6">
        <w:rPr>
          <w:lang w:eastAsia="en-GB"/>
        </w:rPr>
        <w:t xml:space="preserve"> </w:t>
      </w:r>
      <w:r w:rsidRPr="00D070DF">
        <w:rPr>
          <w:lang w:eastAsia="en-GB"/>
        </w:rPr>
        <w:t>The</w:t>
      </w:r>
      <w:r w:rsidR="00945AE6">
        <w:rPr>
          <w:lang w:eastAsia="en-GB"/>
        </w:rPr>
        <w:t xml:space="preserve"> </w:t>
      </w:r>
      <w:r w:rsidRPr="00D070DF">
        <w:rPr>
          <w:lang w:eastAsia="en-GB"/>
        </w:rPr>
        <w:t>remaining</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are</w:t>
      </w:r>
      <w:r w:rsidR="00945AE6">
        <w:rPr>
          <w:lang w:eastAsia="en-GB"/>
        </w:rPr>
        <w:t xml:space="preserve"> </w:t>
      </w:r>
      <w:r w:rsidRPr="00D070DF">
        <w:rPr>
          <w:lang w:eastAsia="en-GB"/>
        </w:rPr>
        <w:t>available</w:t>
      </w:r>
      <w:r w:rsidR="00945AE6">
        <w:rPr>
          <w:lang w:eastAsia="en-GB"/>
        </w:rPr>
        <w:t xml:space="preserve"> </w:t>
      </w:r>
      <w:r w:rsidRPr="00D070DF">
        <w:rPr>
          <w:lang w:eastAsia="en-GB"/>
        </w:rPr>
        <w:t>to</w:t>
      </w:r>
      <w:r w:rsidR="00945AE6">
        <w:rPr>
          <w:lang w:eastAsia="en-GB"/>
        </w:rPr>
        <w:t xml:space="preserve"> </w:t>
      </w:r>
      <w:r w:rsidRPr="00D070DF">
        <w:rPr>
          <w:lang w:eastAsia="en-GB"/>
        </w:rPr>
        <w:t>handle</w:t>
      </w:r>
      <w:r w:rsidR="00945AE6">
        <w:rPr>
          <w:lang w:eastAsia="en-GB"/>
        </w:rPr>
        <w:t xml:space="preserve"> </w:t>
      </w:r>
      <w:r w:rsidRPr="00D070DF">
        <w:rPr>
          <w:lang w:eastAsia="en-GB"/>
        </w:rPr>
        <w:t>any</w:t>
      </w:r>
      <w:r w:rsidR="00945AE6">
        <w:rPr>
          <w:lang w:eastAsia="en-GB"/>
        </w:rPr>
        <w:t xml:space="preserve"> </w:t>
      </w:r>
      <w:r w:rsidRPr="00D070DF">
        <w:rPr>
          <w:lang w:eastAsia="en-GB"/>
        </w:rPr>
        <w:t>other</w:t>
      </w:r>
      <w:r w:rsidR="00945AE6">
        <w:rPr>
          <w:lang w:eastAsia="en-GB"/>
        </w:rPr>
        <w:t xml:space="preserve"> </w:t>
      </w:r>
      <w:r w:rsidRPr="00D070DF">
        <w:rPr>
          <w:lang w:eastAsia="en-GB"/>
        </w:rPr>
        <w:t>tasks</w:t>
      </w:r>
      <w:r w:rsidR="00945AE6">
        <w:rPr>
          <w:lang w:eastAsia="en-GB"/>
        </w:rPr>
        <w:t xml:space="preserve"> </w:t>
      </w:r>
      <w:r w:rsidRPr="00D070DF">
        <w:rPr>
          <w:lang w:eastAsia="en-GB"/>
        </w:rPr>
        <w:t>that</w:t>
      </w:r>
      <w:r w:rsidR="00945AE6">
        <w:rPr>
          <w:lang w:eastAsia="en-GB"/>
        </w:rPr>
        <w:t xml:space="preserve"> </w:t>
      </w:r>
      <w:r w:rsidRPr="00D070DF">
        <w:rPr>
          <w:lang w:eastAsia="en-GB"/>
        </w:rPr>
        <w:t>come</w:t>
      </w:r>
      <w:r w:rsidR="00945AE6">
        <w:rPr>
          <w:lang w:eastAsia="en-GB"/>
        </w:rPr>
        <w:t xml:space="preserve"> </w:t>
      </w:r>
      <w:r w:rsidRPr="00D070DF">
        <w:rPr>
          <w:lang w:eastAsia="en-GB"/>
        </w:rPr>
        <w:t>in</w:t>
      </w:r>
      <w:r w:rsidR="00945AE6">
        <w:rPr>
          <w:lang w:eastAsia="en-GB"/>
        </w:rPr>
        <w:t xml:space="preserve"> </w:t>
      </w:r>
      <w:r w:rsidRPr="00D070DF">
        <w:rPr>
          <w:lang w:eastAsia="en-GB"/>
        </w:rPr>
        <w:t>while</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thread</w:t>
      </w:r>
      <w:r w:rsidR="00945AE6">
        <w:rPr>
          <w:lang w:eastAsia="en-GB"/>
        </w:rPr>
        <w:t xml:space="preserve"> </w:t>
      </w:r>
      <w:r w:rsidRPr="00D070DF">
        <w:rPr>
          <w:lang w:eastAsia="en-GB"/>
        </w:rPr>
        <w:t>is</w:t>
      </w:r>
      <w:r w:rsidR="00945AE6">
        <w:rPr>
          <w:lang w:eastAsia="en-GB"/>
        </w:rPr>
        <w:t xml:space="preserve"> </w:t>
      </w:r>
      <w:r w:rsidRPr="00D070DF">
        <w:rPr>
          <w:lang w:eastAsia="en-GB"/>
        </w:rPr>
        <w:t>processing.</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thread</w:t>
      </w:r>
      <w:r w:rsidR="00945AE6">
        <w:rPr>
          <w:lang w:eastAsia="en-GB"/>
        </w:rPr>
        <w:t xml:space="preserve"> </w:t>
      </w:r>
      <w:r w:rsidRPr="00D070DF">
        <w:rPr>
          <w:lang w:eastAsia="en-GB"/>
        </w:rPr>
        <w:t>is</w:t>
      </w:r>
      <w:r w:rsidR="00945AE6">
        <w:rPr>
          <w:lang w:eastAsia="en-GB"/>
        </w:rPr>
        <w:t xml:space="preserve"> </w:t>
      </w:r>
      <w:r w:rsidRPr="00D070DF">
        <w:rPr>
          <w:lang w:eastAsia="en-GB"/>
        </w:rPr>
        <w:t>done</w:t>
      </w:r>
      <w:r w:rsidR="00945AE6">
        <w:rPr>
          <w:lang w:eastAsia="en-GB"/>
        </w:rPr>
        <w:t xml:space="preserve"> </w:t>
      </w:r>
      <w:r w:rsidRPr="00D070DF">
        <w:rPr>
          <w:lang w:eastAsia="en-GB"/>
        </w:rPr>
        <w:t>processing</w:t>
      </w:r>
      <w:r w:rsidR="00945AE6">
        <w:rPr>
          <w:lang w:eastAsia="en-GB"/>
        </w:rPr>
        <w:t xml:space="preserve"> </w:t>
      </w:r>
      <w:r w:rsidRPr="00D070DF">
        <w:rPr>
          <w:lang w:eastAsia="en-GB"/>
        </w:rPr>
        <w:t>its</w:t>
      </w:r>
      <w:r w:rsidR="00945AE6">
        <w:rPr>
          <w:lang w:eastAsia="en-GB"/>
        </w:rPr>
        <w:t xml:space="preserve"> </w:t>
      </w:r>
      <w:r w:rsidRPr="00D070DF">
        <w:rPr>
          <w:lang w:eastAsia="en-GB"/>
        </w:rPr>
        <w:t>task,</w:t>
      </w:r>
      <w:r w:rsidR="00945AE6">
        <w:rPr>
          <w:lang w:eastAsia="en-GB"/>
        </w:rPr>
        <w:t xml:space="preserve"> </w:t>
      </w:r>
      <w:r w:rsidRPr="00D070DF">
        <w:rPr>
          <w:lang w:eastAsia="en-GB"/>
        </w:rPr>
        <w:t>it’s</w:t>
      </w:r>
      <w:r w:rsidR="00945AE6">
        <w:rPr>
          <w:lang w:eastAsia="en-GB"/>
        </w:rPr>
        <w:t xml:space="preserve"> </w:t>
      </w:r>
      <w:r w:rsidRPr="00D070DF">
        <w:rPr>
          <w:lang w:eastAsia="en-GB"/>
        </w:rPr>
        <w:t>returned</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of</w:t>
      </w:r>
      <w:r w:rsidR="00945AE6">
        <w:rPr>
          <w:lang w:eastAsia="en-GB"/>
        </w:rPr>
        <w:t xml:space="preserve"> </w:t>
      </w:r>
      <w:r w:rsidRPr="00D070DF">
        <w:rPr>
          <w:lang w:eastAsia="en-GB"/>
        </w:rPr>
        <w:t>idle</w:t>
      </w:r>
      <w:r w:rsidR="00945AE6">
        <w:rPr>
          <w:lang w:eastAsia="en-GB"/>
        </w:rPr>
        <w:t xml:space="preserve"> </w:t>
      </w:r>
      <w:r w:rsidRPr="00D070DF">
        <w:rPr>
          <w:lang w:eastAsia="en-GB"/>
        </w:rPr>
        <w:t>threads,</w:t>
      </w:r>
      <w:r w:rsidR="00945AE6">
        <w:rPr>
          <w:lang w:eastAsia="en-GB"/>
        </w:rPr>
        <w:t xml:space="preserve"> </w:t>
      </w:r>
      <w:r w:rsidRPr="00D070DF">
        <w:rPr>
          <w:lang w:eastAsia="en-GB"/>
        </w:rPr>
        <w:t>ready</w:t>
      </w:r>
      <w:r w:rsidR="00945AE6">
        <w:rPr>
          <w:lang w:eastAsia="en-GB"/>
        </w:rPr>
        <w:t xml:space="preserve"> </w:t>
      </w:r>
      <w:r w:rsidRPr="00D070DF">
        <w:rPr>
          <w:lang w:eastAsia="en-GB"/>
        </w:rPr>
        <w:t>to</w:t>
      </w:r>
      <w:r w:rsidR="00945AE6">
        <w:rPr>
          <w:lang w:eastAsia="en-GB"/>
        </w:rPr>
        <w:t xml:space="preserve"> </w:t>
      </w:r>
      <w:r w:rsidRPr="00D070DF">
        <w:rPr>
          <w:lang w:eastAsia="en-GB"/>
        </w:rPr>
        <w:t>handle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task.</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allows</w:t>
      </w:r>
      <w:r w:rsidR="00945AE6">
        <w:rPr>
          <w:lang w:eastAsia="en-GB"/>
        </w:rPr>
        <w:t xml:space="preserve"> </w:t>
      </w:r>
      <w:r w:rsidRPr="00D070DF">
        <w:rPr>
          <w:lang w:eastAsia="en-GB"/>
        </w:rPr>
        <w:t>you</w:t>
      </w:r>
      <w:r w:rsidR="00945AE6">
        <w:rPr>
          <w:lang w:eastAsia="en-GB"/>
        </w:rPr>
        <w:t xml:space="preserve"> </w:t>
      </w:r>
      <w:r w:rsidRPr="00D070DF">
        <w:rPr>
          <w:lang w:eastAsia="en-GB"/>
        </w:rPr>
        <w:t>to</w:t>
      </w:r>
      <w:r w:rsidR="00945AE6">
        <w:rPr>
          <w:lang w:eastAsia="en-GB"/>
        </w:rPr>
        <w:t xml:space="preserve"> </w:t>
      </w:r>
      <w:r w:rsidRPr="00D070DF">
        <w:rPr>
          <w:lang w:eastAsia="en-GB"/>
        </w:rPr>
        <w:t>process</w:t>
      </w:r>
      <w:r w:rsidR="00945AE6">
        <w:rPr>
          <w:lang w:eastAsia="en-GB"/>
        </w:rPr>
        <w:t xml:space="preserve"> </w:t>
      </w:r>
      <w:r w:rsidRPr="00D070DF">
        <w:rPr>
          <w:lang w:eastAsia="en-GB"/>
        </w:rPr>
        <w:t>connections</w:t>
      </w:r>
      <w:r w:rsidR="00945AE6">
        <w:rPr>
          <w:lang w:eastAsia="en-GB"/>
        </w:rPr>
        <w:t xml:space="preserve"> </w:t>
      </w:r>
      <w:r w:rsidRPr="00D070DF">
        <w:rPr>
          <w:lang w:eastAsia="en-GB"/>
        </w:rPr>
        <w:t>concurrently,</w:t>
      </w:r>
      <w:r w:rsidR="00945AE6">
        <w:rPr>
          <w:lang w:eastAsia="en-GB"/>
        </w:rPr>
        <w:t xml:space="preserve"> </w:t>
      </w:r>
      <w:r w:rsidRPr="00D070DF">
        <w:rPr>
          <w:lang w:eastAsia="en-GB"/>
        </w:rPr>
        <w:t>increasing</w:t>
      </w:r>
      <w:r w:rsidR="00945AE6">
        <w:rPr>
          <w:lang w:eastAsia="en-GB"/>
        </w:rPr>
        <w:t xml:space="preserve"> </w:t>
      </w:r>
      <w:r w:rsidRPr="00D070DF">
        <w:rPr>
          <w:lang w:eastAsia="en-GB"/>
        </w:rPr>
        <w:t>the</w:t>
      </w:r>
      <w:r w:rsidR="00945AE6">
        <w:rPr>
          <w:lang w:eastAsia="en-GB"/>
        </w:rPr>
        <w:t xml:space="preserve"> </w:t>
      </w:r>
      <w:r w:rsidRPr="00D070DF">
        <w:rPr>
          <w:lang w:eastAsia="en-GB"/>
        </w:rPr>
        <w:t>throughput</w:t>
      </w:r>
      <w:r w:rsidR="00945AE6">
        <w:rPr>
          <w:lang w:eastAsia="en-GB"/>
        </w:rPr>
        <w:t xml:space="preserve"> </w:t>
      </w:r>
      <w:r w:rsidRPr="00D070DF">
        <w:rPr>
          <w:lang w:eastAsia="en-GB"/>
        </w:rPr>
        <w:t>of</w:t>
      </w:r>
      <w:r w:rsidR="00945AE6">
        <w:rPr>
          <w:lang w:eastAsia="en-GB"/>
        </w:rPr>
        <w:t xml:space="preserve"> </w:t>
      </w:r>
      <w:r w:rsidRPr="00D070DF">
        <w:rPr>
          <w:lang w:eastAsia="en-GB"/>
        </w:rPr>
        <w:t>your</w:t>
      </w:r>
      <w:r w:rsidR="00945AE6">
        <w:rPr>
          <w:lang w:eastAsia="en-GB"/>
        </w:rPr>
        <w:t xml:space="preserve"> </w:t>
      </w:r>
      <w:r w:rsidRPr="00D070DF">
        <w:rPr>
          <w:lang w:eastAsia="en-GB"/>
        </w:rPr>
        <w:t>server.</w:t>
      </w:r>
    </w:p>
    <w:p w14:paraId="737856AA" w14:textId="6910CF75" w:rsidR="00D070DF" w:rsidRPr="00D070DF" w:rsidRDefault="00D070DF" w:rsidP="00945AE6">
      <w:pPr>
        <w:pStyle w:val="Body"/>
        <w:rPr>
          <w:lang w:eastAsia="en-GB"/>
        </w:rPr>
      </w:pPr>
      <w:r w:rsidRPr="00D070DF">
        <w:rPr>
          <w:lang w:eastAsia="en-GB"/>
        </w:rPr>
        <w:t>We’ll</w:t>
      </w:r>
      <w:r w:rsidR="00945AE6">
        <w:rPr>
          <w:lang w:eastAsia="en-GB"/>
        </w:rPr>
        <w:t xml:space="preserve"> </w:t>
      </w:r>
      <w:r w:rsidRPr="00D070DF">
        <w:rPr>
          <w:lang w:eastAsia="en-GB"/>
        </w:rPr>
        <w:t>limit</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small</w:t>
      </w:r>
      <w:r w:rsidR="00945AE6">
        <w:rPr>
          <w:lang w:eastAsia="en-GB"/>
        </w:rPr>
        <w:t xml:space="preserve"> </w:t>
      </w:r>
      <w:r w:rsidRPr="00D070DF">
        <w:rPr>
          <w:lang w:eastAsia="en-GB"/>
        </w:rPr>
        <w:t>number</w:t>
      </w:r>
      <w:r w:rsidR="00945AE6">
        <w:rPr>
          <w:lang w:eastAsia="en-GB"/>
        </w:rPr>
        <w:t xml:space="preserve"> </w:t>
      </w:r>
      <w:r w:rsidRPr="00D070DF">
        <w:rPr>
          <w:lang w:eastAsia="en-GB"/>
        </w:rPr>
        <w:t>to</w:t>
      </w:r>
      <w:r w:rsidR="00945AE6">
        <w:rPr>
          <w:lang w:eastAsia="en-GB"/>
        </w:rPr>
        <w:t xml:space="preserve"> </w:t>
      </w:r>
      <w:r w:rsidRPr="00D070DF">
        <w:rPr>
          <w:lang w:eastAsia="en-GB"/>
        </w:rPr>
        <w:t>protect</w:t>
      </w:r>
      <w:r w:rsidR="00945AE6">
        <w:rPr>
          <w:lang w:eastAsia="en-GB"/>
        </w:rPr>
        <w:t xml:space="preserve"> </w:t>
      </w:r>
      <w:r w:rsidRPr="00D070DF">
        <w:rPr>
          <w:lang w:eastAsia="en-GB"/>
        </w:rPr>
        <w:t>us</w:t>
      </w:r>
      <w:r w:rsidR="00945AE6">
        <w:rPr>
          <w:lang w:eastAsia="en-GB"/>
        </w:rPr>
        <w:t xml:space="preserve"> </w:t>
      </w:r>
      <w:r w:rsidRPr="00D070DF">
        <w:rPr>
          <w:lang w:eastAsia="en-GB"/>
        </w:rPr>
        <w:t>from</w:t>
      </w:r>
      <w:r w:rsidR="00945AE6">
        <w:rPr>
          <w:lang w:eastAsia="en-GB"/>
        </w:rPr>
        <w:t xml:space="preserve"> </w:t>
      </w:r>
      <w:r w:rsidRPr="00D070DF">
        <w:rPr>
          <w:lang w:eastAsia="en-GB"/>
        </w:rPr>
        <w:t>DoS</w:t>
      </w:r>
      <w:r w:rsidR="00945AE6">
        <w:rPr>
          <w:lang w:eastAsia="en-GB"/>
        </w:rPr>
        <w:t xml:space="preserve"> </w:t>
      </w:r>
      <w:r w:rsidRPr="00D070DF">
        <w:rPr>
          <w:lang w:eastAsia="en-GB"/>
        </w:rPr>
        <w:t>attacks;</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had</w:t>
      </w:r>
      <w:r w:rsidR="00945AE6">
        <w:rPr>
          <w:lang w:eastAsia="en-GB"/>
        </w:rPr>
        <w:t xml:space="preserve"> </w:t>
      </w:r>
      <w:r w:rsidRPr="00D070DF">
        <w:rPr>
          <w:lang w:eastAsia="en-GB"/>
        </w:rPr>
        <w:t>our</w:t>
      </w:r>
      <w:r w:rsidR="00945AE6">
        <w:rPr>
          <w:lang w:eastAsia="en-GB"/>
        </w:rPr>
        <w:t xml:space="preserve"> </w:t>
      </w:r>
      <w:r w:rsidRPr="00D070DF">
        <w:rPr>
          <w:lang w:eastAsia="en-GB"/>
        </w:rPr>
        <w:t>program</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r w:rsidRPr="00D070DF">
        <w:rPr>
          <w:lang w:eastAsia="en-GB"/>
        </w:rPr>
        <w:t>request</w:t>
      </w:r>
      <w:r w:rsidR="00945AE6">
        <w:rPr>
          <w:lang w:eastAsia="en-GB"/>
        </w:rPr>
        <w:t xml:space="preserve"> </w:t>
      </w:r>
      <w:r w:rsidRPr="00D070DF">
        <w:rPr>
          <w:lang w:eastAsia="en-GB"/>
        </w:rPr>
        <w:t>as</w:t>
      </w:r>
      <w:r w:rsidR="00945AE6">
        <w:rPr>
          <w:lang w:eastAsia="en-GB"/>
        </w:rPr>
        <w:t xml:space="preserve"> </w:t>
      </w:r>
      <w:r w:rsidRPr="00D070DF">
        <w:rPr>
          <w:lang w:eastAsia="en-GB"/>
        </w:rPr>
        <w:t>it</w:t>
      </w:r>
      <w:r w:rsidR="00945AE6">
        <w:rPr>
          <w:lang w:eastAsia="en-GB"/>
        </w:rPr>
        <w:t xml:space="preserve"> </w:t>
      </w:r>
      <w:r w:rsidRPr="00D070DF">
        <w:rPr>
          <w:lang w:eastAsia="en-GB"/>
        </w:rPr>
        <w:t>came</w:t>
      </w:r>
      <w:r w:rsidR="00945AE6">
        <w:rPr>
          <w:lang w:eastAsia="en-GB"/>
        </w:rPr>
        <w:t xml:space="preserve"> </w:t>
      </w:r>
      <w:r w:rsidRPr="00D070DF">
        <w:rPr>
          <w:lang w:eastAsia="en-GB"/>
        </w:rPr>
        <w:t>in,</w:t>
      </w:r>
      <w:r w:rsidR="00945AE6">
        <w:rPr>
          <w:lang w:eastAsia="en-GB"/>
        </w:rPr>
        <w:t xml:space="preserve"> </w:t>
      </w:r>
      <w:r w:rsidRPr="00D070DF">
        <w:rPr>
          <w:lang w:eastAsia="en-GB"/>
        </w:rPr>
        <w:t>someone</w:t>
      </w:r>
      <w:r w:rsidR="00945AE6">
        <w:rPr>
          <w:lang w:eastAsia="en-GB"/>
        </w:rPr>
        <w:t xml:space="preserve"> </w:t>
      </w:r>
      <w:r w:rsidRPr="00D070DF">
        <w:rPr>
          <w:lang w:eastAsia="en-GB"/>
        </w:rPr>
        <w:t>making</w:t>
      </w:r>
      <w:r w:rsidR="00945AE6">
        <w:rPr>
          <w:lang w:eastAsia="en-GB"/>
        </w:rPr>
        <w:t xml:space="preserve"> </w:t>
      </w:r>
      <w:r w:rsidRPr="00D070DF">
        <w:rPr>
          <w:lang w:eastAsia="en-GB"/>
        </w:rPr>
        <w:t>10</w:t>
      </w:r>
      <w:r w:rsidR="00945AE6">
        <w:rPr>
          <w:lang w:eastAsia="en-GB"/>
        </w:rPr>
        <w:t xml:space="preserve"> </w:t>
      </w:r>
      <w:r w:rsidRPr="00D070DF">
        <w:rPr>
          <w:lang w:eastAsia="en-GB"/>
        </w:rPr>
        <w:t>million</w:t>
      </w:r>
      <w:r w:rsidR="00945AE6">
        <w:rPr>
          <w:lang w:eastAsia="en-GB"/>
        </w:rPr>
        <w:t xml:space="preserve"> </w:t>
      </w:r>
      <w:r w:rsidRPr="00D070DF">
        <w:rPr>
          <w:lang w:eastAsia="en-GB"/>
        </w:rPr>
        <w:t>requests</w:t>
      </w:r>
      <w:r w:rsidR="00945AE6">
        <w:rPr>
          <w:lang w:eastAsia="en-GB"/>
        </w:rPr>
        <w:t xml:space="preserve"> </w:t>
      </w:r>
      <w:r w:rsidRPr="00D070DF">
        <w:rPr>
          <w:lang w:eastAsia="en-GB"/>
        </w:rPr>
        <w:t>to</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could</w:t>
      </w:r>
      <w:r w:rsidR="00945AE6">
        <w:rPr>
          <w:lang w:eastAsia="en-GB"/>
        </w:rPr>
        <w:t xml:space="preserve"> </w:t>
      </w:r>
      <w:r w:rsidRPr="00D070DF">
        <w:rPr>
          <w:lang w:eastAsia="en-GB"/>
        </w:rPr>
        <w:t>create</w:t>
      </w:r>
      <w:r w:rsidR="00945AE6">
        <w:rPr>
          <w:lang w:eastAsia="en-GB"/>
        </w:rPr>
        <w:t xml:space="preserve"> </w:t>
      </w:r>
      <w:r w:rsidRPr="00D070DF">
        <w:rPr>
          <w:lang w:eastAsia="en-GB"/>
        </w:rPr>
        <w:t>havoc</w:t>
      </w:r>
      <w:r w:rsidR="00945AE6">
        <w:rPr>
          <w:lang w:eastAsia="en-GB"/>
        </w:rPr>
        <w:t xml:space="preserve"> </w:t>
      </w:r>
      <w:r w:rsidRPr="00D070DF">
        <w:rPr>
          <w:lang w:eastAsia="en-GB"/>
        </w:rPr>
        <w:t>by</w:t>
      </w:r>
      <w:r w:rsidR="00945AE6">
        <w:rPr>
          <w:lang w:eastAsia="en-GB"/>
        </w:rPr>
        <w:t xml:space="preserve"> </w:t>
      </w:r>
      <w:r w:rsidRPr="00D070DF">
        <w:rPr>
          <w:lang w:eastAsia="en-GB"/>
        </w:rPr>
        <w:t>using</w:t>
      </w:r>
      <w:r w:rsidR="00945AE6">
        <w:rPr>
          <w:lang w:eastAsia="en-GB"/>
        </w:rPr>
        <w:t xml:space="preserve"> </w:t>
      </w:r>
      <w:r w:rsidRPr="00D070DF">
        <w:rPr>
          <w:lang w:eastAsia="en-GB"/>
        </w:rPr>
        <w:t>up</w:t>
      </w:r>
      <w:r w:rsidR="00945AE6">
        <w:rPr>
          <w:lang w:eastAsia="en-GB"/>
        </w:rPr>
        <w:t xml:space="preserve"> </w:t>
      </w:r>
      <w:r w:rsidRPr="00D070DF">
        <w:rPr>
          <w:lang w:eastAsia="en-GB"/>
        </w:rPr>
        <w:t>all</w:t>
      </w:r>
      <w:r w:rsidR="00945AE6">
        <w:rPr>
          <w:lang w:eastAsia="en-GB"/>
        </w:rPr>
        <w:t xml:space="preserve"> </w:t>
      </w:r>
      <w:r w:rsidRPr="00D070DF">
        <w:rPr>
          <w:lang w:eastAsia="en-GB"/>
        </w:rPr>
        <w:t>our</w:t>
      </w:r>
      <w:r w:rsidR="00945AE6">
        <w:rPr>
          <w:lang w:eastAsia="en-GB"/>
        </w:rPr>
        <w:t xml:space="preserve"> </w:t>
      </w:r>
      <w:r w:rsidRPr="00D070DF">
        <w:rPr>
          <w:lang w:eastAsia="en-GB"/>
        </w:rPr>
        <w:t>server’s</w:t>
      </w:r>
      <w:r w:rsidR="00945AE6">
        <w:rPr>
          <w:lang w:eastAsia="en-GB"/>
        </w:rPr>
        <w:t xml:space="preserve"> </w:t>
      </w:r>
      <w:r w:rsidRPr="00D070DF">
        <w:rPr>
          <w:lang w:eastAsia="en-GB"/>
        </w:rPr>
        <w:t>resources</w:t>
      </w:r>
      <w:r w:rsidR="00945AE6">
        <w:rPr>
          <w:lang w:eastAsia="en-GB"/>
        </w:rPr>
        <w:t xml:space="preserve"> </w:t>
      </w:r>
      <w:r w:rsidRPr="00D070DF">
        <w:rPr>
          <w:lang w:eastAsia="en-GB"/>
        </w:rPr>
        <w:t>and</w:t>
      </w:r>
      <w:r w:rsidR="00945AE6">
        <w:rPr>
          <w:lang w:eastAsia="en-GB"/>
        </w:rPr>
        <w:t xml:space="preserve"> </w:t>
      </w:r>
      <w:r w:rsidRPr="00D070DF">
        <w:rPr>
          <w:lang w:eastAsia="en-GB"/>
        </w:rPr>
        <w:t>grinding</w:t>
      </w:r>
      <w:r w:rsidR="00945AE6">
        <w:rPr>
          <w:lang w:eastAsia="en-GB"/>
        </w:rPr>
        <w:t xml:space="preserve"> </w:t>
      </w:r>
      <w:r w:rsidRPr="00D070DF">
        <w:rPr>
          <w:lang w:eastAsia="en-GB"/>
        </w:rPr>
        <w:t>the</w:t>
      </w:r>
      <w:r w:rsidR="00945AE6">
        <w:rPr>
          <w:lang w:eastAsia="en-GB"/>
        </w:rPr>
        <w:t xml:space="preserve"> </w:t>
      </w:r>
      <w:r w:rsidRPr="00D070DF">
        <w:rPr>
          <w:lang w:eastAsia="en-GB"/>
        </w:rPr>
        <w:t>processing</w:t>
      </w:r>
      <w:r w:rsidR="00945AE6">
        <w:rPr>
          <w:lang w:eastAsia="en-GB"/>
        </w:rPr>
        <w:t xml:space="preserve"> </w:t>
      </w:r>
      <w:r w:rsidRPr="00D070DF">
        <w:rPr>
          <w:lang w:eastAsia="en-GB"/>
        </w:rPr>
        <w:t>of</w:t>
      </w:r>
      <w:r w:rsidR="00945AE6">
        <w:rPr>
          <w:lang w:eastAsia="en-GB"/>
        </w:rPr>
        <w:t xml:space="preserve"> </w:t>
      </w:r>
      <w:r w:rsidRPr="00D070DF">
        <w:rPr>
          <w:lang w:eastAsia="en-GB"/>
        </w:rPr>
        <w:t>requests</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halt.</w:t>
      </w:r>
    </w:p>
    <w:p w14:paraId="6AA19D6F" w14:textId="22CBCC07" w:rsidR="00D070DF" w:rsidRPr="00D070DF" w:rsidRDefault="00D070DF" w:rsidP="00945AE6">
      <w:pPr>
        <w:pStyle w:val="Body"/>
        <w:rPr>
          <w:lang w:eastAsia="en-GB"/>
        </w:rPr>
      </w:pPr>
      <w:r w:rsidRPr="00D070DF">
        <w:rPr>
          <w:lang w:eastAsia="en-GB"/>
        </w:rPr>
        <w:t>Rather</w:t>
      </w:r>
      <w:r w:rsidR="00945AE6">
        <w:rPr>
          <w:lang w:eastAsia="en-GB"/>
        </w:rPr>
        <w:t xml:space="preserve"> </w:t>
      </w:r>
      <w:r w:rsidRPr="00D070DF">
        <w:rPr>
          <w:lang w:eastAsia="en-GB"/>
        </w:rPr>
        <w:t>than</w:t>
      </w:r>
      <w:r w:rsidR="00945AE6">
        <w:rPr>
          <w:lang w:eastAsia="en-GB"/>
        </w:rPr>
        <w:t xml:space="preserve"> </w:t>
      </w:r>
      <w:r w:rsidRPr="00D070DF">
        <w:rPr>
          <w:lang w:eastAsia="en-GB"/>
        </w:rPr>
        <w:t>spawning</w:t>
      </w:r>
      <w:r w:rsidR="00945AE6">
        <w:rPr>
          <w:lang w:eastAsia="en-GB"/>
        </w:rPr>
        <w:t xml:space="preserve"> </w:t>
      </w:r>
      <w:r w:rsidRPr="00D070DF">
        <w:rPr>
          <w:lang w:eastAsia="en-GB"/>
        </w:rPr>
        <w:t>unlimited</w:t>
      </w:r>
      <w:r w:rsidR="00945AE6">
        <w:rPr>
          <w:lang w:eastAsia="en-GB"/>
        </w:rPr>
        <w:t xml:space="preserve"> </w:t>
      </w:r>
      <w:r w:rsidRPr="00D070DF">
        <w:rPr>
          <w:lang w:eastAsia="en-GB"/>
        </w:rPr>
        <w:t>threads,</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fixed</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waiting</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Requests</w:t>
      </w:r>
      <w:r w:rsidR="00945AE6">
        <w:rPr>
          <w:lang w:eastAsia="en-GB"/>
        </w:rPr>
        <w:t xml:space="preserve"> </w:t>
      </w:r>
      <w:r w:rsidRPr="00D070DF">
        <w:rPr>
          <w:lang w:eastAsia="en-GB"/>
        </w:rPr>
        <w:t>that</w:t>
      </w:r>
      <w:r w:rsidR="00945AE6">
        <w:rPr>
          <w:lang w:eastAsia="en-GB"/>
        </w:rPr>
        <w:t xml:space="preserve"> </w:t>
      </w:r>
      <w:r w:rsidRPr="00D070DF">
        <w:rPr>
          <w:lang w:eastAsia="en-GB"/>
        </w:rPr>
        <w:t>come</w:t>
      </w:r>
      <w:r w:rsidR="00945AE6">
        <w:rPr>
          <w:lang w:eastAsia="en-GB"/>
        </w:rPr>
        <w:t xml:space="preserve"> </w:t>
      </w:r>
      <w:r w:rsidRPr="00D070DF">
        <w:rPr>
          <w:lang w:eastAsia="en-GB"/>
        </w:rPr>
        <w:t>in</w:t>
      </w:r>
      <w:r w:rsidR="00945AE6">
        <w:rPr>
          <w:lang w:eastAsia="en-GB"/>
        </w:rPr>
        <w:t xml:space="preserve"> </w:t>
      </w:r>
      <w:r w:rsidRPr="00D070DF">
        <w:rPr>
          <w:lang w:eastAsia="en-GB"/>
        </w:rPr>
        <w:t>are</w:t>
      </w:r>
      <w:r w:rsidR="00945AE6">
        <w:rPr>
          <w:lang w:eastAsia="en-GB"/>
        </w:rPr>
        <w:t xml:space="preserve"> </w:t>
      </w:r>
      <w:r w:rsidRPr="00D070DF">
        <w:rPr>
          <w:lang w:eastAsia="en-GB"/>
        </w:rPr>
        <w:t>sent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for</w:t>
      </w:r>
      <w:r w:rsidR="00945AE6">
        <w:rPr>
          <w:lang w:eastAsia="en-GB"/>
        </w:rPr>
        <w:t xml:space="preserve"> </w:t>
      </w:r>
      <w:r w:rsidRPr="00D070DF">
        <w:rPr>
          <w:lang w:eastAsia="en-GB"/>
        </w:rPr>
        <w:t>processing.</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will</w:t>
      </w:r>
      <w:r w:rsidR="00945AE6">
        <w:rPr>
          <w:lang w:eastAsia="en-GB"/>
        </w:rPr>
        <w:t xml:space="preserve"> </w:t>
      </w:r>
      <w:r w:rsidRPr="00D070DF">
        <w:rPr>
          <w:lang w:eastAsia="en-GB"/>
        </w:rPr>
        <w:t>maintain</w:t>
      </w:r>
      <w:r w:rsidR="00945AE6">
        <w:rPr>
          <w:lang w:eastAsia="en-GB"/>
        </w:rPr>
        <w:t xml:space="preserve"> </w:t>
      </w:r>
      <w:r w:rsidRPr="00D070DF">
        <w:rPr>
          <w:lang w:eastAsia="en-GB"/>
        </w:rPr>
        <w:t>a</w:t>
      </w:r>
      <w:r w:rsidR="00945AE6">
        <w:rPr>
          <w:lang w:eastAsia="en-GB"/>
        </w:rPr>
        <w:t xml:space="preserve"> </w:t>
      </w:r>
      <w:r w:rsidRPr="00D070DF">
        <w:rPr>
          <w:lang w:eastAsia="en-GB"/>
        </w:rPr>
        <w:t>queue</w:t>
      </w:r>
      <w:r w:rsidR="00945AE6">
        <w:rPr>
          <w:lang w:eastAsia="en-GB"/>
        </w:rPr>
        <w:t xml:space="preserve"> </w:t>
      </w:r>
      <w:r w:rsidRPr="00D070DF">
        <w:rPr>
          <w:lang w:eastAsia="en-GB"/>
        </w:rPr>
        <w:t>of</w:t>
      </w:r>
      <w:r w:rsidR="00945AE6">
        <w:rPr>
          <w:lang w:eastAsia="en-GB"/>
        </w:rPr>
        <w:t xml:space="preserve"> </w:t>
      </w:r>
      <w:r w:rsidRPr="00D070DF">
        <w:rPr>
          <w:lang w:eastAsia="en-GB"/>
        </w:rPr>
        <w:t>incoming</w:t>
      </w:r>
      <w:r w:rsidR="00945AE6">
        <w:rPr>
          <w:lang w:eastAsia="en-GB"/>
        </w:rPr>
        <w:t xml:space="preserve"> </w:t>
      </w:r>
      <w:r w:rsidRPr="00D070DF">
        <w:rPr>
          <w:lang w:eastAsia="en-GB"/>
        </w:rPr>
        <w:t>requests.</w:t>
      </w:r>
      <w:r w:rsidR="00945AE6">
        <w:rPr>
          <w:lang w:eastAsia="en-GB"/>
        </w:rPr>
        <w:t xml:space="preserve"> </w:t>
      </w:r>
      <w:r w:rsidRPr="00D070DF">
        <w:rPr>
          <w:lang w:eastAsia="en-GB"/>
        </w:rPr>
        <w:t>Each</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will</w:t>
      </w:r>
      <w:r w:rsidR="00945AE6">
        <w:rPr>
          <w:lang w:eastAsia="en-GB"/>
        </w:rPr>
        <w:t xml:space="preserve"> </w:t>
      </w:r>
      <w:r w:rsidRPr="00D070DF">
        <w:rPr>
          <w:lang w:eastAsia="en-GB"/>
        </w:rPr>
        <w:t>pop</w:t>
      </w:r>
      <w:r w:rsidR="00945AE6">
        <w:rPr>
          <w:lang w:eastAsia="en-GB"/>
        </w:rPr>
        <w:t xml:space="preserve"> </w:t>
      </w:r>
      <w:r w:rsidRPr="00D070DF">
        <w:rPr>
          <w:lang w:eastAsia="en-GB"/>
        </w:rPr>
        <w:t>off</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from</w:t>
      </w:r>
      <w:r w:rsidR="00945AE6">
        <w:rPr>
          <w:lang w:eastAsia="en-GB"/>
        </w:rPr>
        <w:t xml:space="preserve"> </w:t>
      </w:r>
      <w:r w:rsidRPr="00D070DF">
        <w:rPr>
          <w:lang w:eastAsia="en-GB"/>
        </w:rPr>
        <w:t>this</w:t>
      </w:r>
      <w:r w:rsidR="00945AE6">
        <w:rPr>
          <w:lang w:eastAsia="en-GB"/>
        </w:rPr>
        <w:t xml:space="preserve"> </w:t>
      </w:r>
      <w:r w:rsidRPr="00D070DF">
        <w:rPr>
          <w:lang w:eastAsia="en-GB"/>
        </w:rPr>
        <w:t>queue,</w:t>
      </w:r>
      <w:r w:rsidR="00945AE6">
        <w:rPr>
          <w:lang w:eastAsia="en-GB"/>
        </w:rPr>
        <w:t xml:space="preserve"> </w:t>
      </w:r>
      <w:r w:rsidRPr="00D070DF">
        <w:rPr>
          <w:lang w:eastAsia="en-GB"/>
        </w:rPr>
        <w:t>handle</w:t>
      </w:r>
      <w:r w:rsidR="00945AE6">
        <w:rPr>
          <w:lang w:eastAsia="en-GB"/>
        </w:rPr>
        <w:t xml:space="preserve"> </w:t>
      </w:r>
      <w:r w:rsidRPr="00D070DF">
        <w:rPr>
          <w:lang w:eastAsia="en-GB"/>
        </w:rPr>
        <w:t>the</w:t>
      </w:r>
      <w:r w:rsidR="00945AE6">
        <w:rPr>
          <w:lang w:eastAsia="en-GB"/>
        </w:rPr>
        <w:t xml:space="preserve"> </w:t>
      </w:r>
      <w:r w:rsidRPr="00D070DF">
        <w:rPr>
          <w:lang w:eastAsia="en-GB"/>
        </w:rPr>
        <w:t>request,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ask</w:t>
      </w:r>
      <w:r w:rsidR="00945AE6">
        <w:rPr>
          <w:lang w:eastAsia="en-GB"/>
        </w:rPr>
        <w:t xml:space="preserve"> </w:t>
      </w:r>
      <w:r w:rsidRPr="00D070DF">
        <w:rPr>
          <w:lang w:eastAsia="en-GB"/>
        </w:rPr>
        <w:t>the</w:t>
      </w:r>
      <w:r w:rsidR="00945AE6">
        <w:rPr>
          <w:lang w:eastAsia="en-GB"/>
        </w:rPr>
        <w:t xml:space="preserve"> </w:t>
      </w:r>
      <w:r w:rsidRPr="00D070DF">
        <w:rPr>
          <w:lang w:eastAsia="en-GB"/>
        </w:rPr>
        <w:t>queue</w:t>
      </w:r>
      <w:r w:rsidR="00945AE6">
        <w:rPr>
          <w:lang w:eastAsia="en-GB"/>
        </w:rPr>
        <w:t xml:space="preserve"> </w:t>
      </w:r>
      <w:r w:rsidRPr="00D070DF">
        <w:rPr>
          <w:lang w:eastAsia="en-GB"/>
        </w:rPr>
        <w:t>for</w:t>
      </w:r>
      <w:r w:rsidR="00945AE6">
        <w:rPr>
          <w:lang w:eastAsia="en-GB"/>
        </w:rPr>
        <w:t xml:space="preserve"> </w:t>
      </w:r>
      <w:r w:rsidRPr="00D070DF">
        <w:rPr>
          <w:lang w:eastAsia="en-GB"/>
        </w:rPr>
        <w:t>another</w:t>
      </w:r>
      <w:r w:rsidR="00945AE6">
        <w:rPr>
          <w:lang w:eastAsia="en-GB"/>
        </w:rPr>
        <w:t xml:space="preserve"> </w:t>
      </w:r>
      <w:r w:rsidRPr="00D070DF">
        <w:rPr>
          <w:lang w:eastAsia="en-GB"/>
        </w:rPr>
        <w:t>request.</w:t>
      </w:r>
      <w:r w:rsidR="00945AE6">
        <w:rPr>
          <w:lang w:eastAsia="en-GB"/>
        </w:rPr>
        <w:t xml:space="preserve"> </w:t>
      </w:r>
      <w:r w:rsidRPr="00D070DF">
        <w:rPr>
          <w:lang w:eastAsia="en-GB"/>
        </w:rPr>
        <w:t>With</w:t>
      </w:r>
      <w:r w:rsidR="00945AE6">
        <w:rPr>
          <w:lang w:eastAsia="en-GB"/>
        </w:rPr>
        <w:t xml:space="preserve"> </w:t>
      </w:r>
      <w:r w:rsidRPr="00D070DF">
        <w:rPr>
          <w:lang w:eastAsia="en-GB"/>
        </w:rPr>
        <w:t>this</w:t>
      </w:r>
      <w:r w:rsidR="00945AE6">
        <w:rPr>
          <w:lang w:eastAsia="en-GB"/>
        </w:rPr>
        <w:t xml:space="preserve"> </w:t>
      </w:r>
      <w:r w:rsidRPr="00D070DF">
        <w:rPr>
          <w:lang w:eastAsia="en-GB"/>
        </w:rPr>
        <w:t>design,</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process</w:t>
      </w:r>
      <w:r w:rsidR="00945AE6">
        <w:rPr>
          <w:lang w:eastAsia="en-GB"/>
        </w:rPr>
        <w:t xml:space="preserve"> </w:t>
      </w:r>
      <w:r w:rsidRPr="00D070DF">
        <w:rPr>
          <w:lang w:eastAsia="en-GB"/>
        </w:rPr>
        <w:t>up</w:t>
      </w:r>
      <w:r w:rsidR="00945AE6">
        <w:rPr>
          <w:lang w:eastAsia="en-GB"/>
        </w:rPr>
        <w:t xml:space="preserve"> </w:t>
      </w:r>
      <w:r w:rsidRPr="00D070DF">
        <w:rPr>
          <w:lang w:eastAsia="en-GB"/>
        </w:rPr>
        <w:t>to</w:t>
      </w:r>
      <w:r w:rsidR="00945AE6">
        <w:rPr>
          <w:lang w:eastAsia="en-GB"/>
        </w:rPr>
        <w:t xml:space="preserve"> </w:t>
      </w:r>
      <w:commentRangeStart w:id="65"/>
      <w:commentRangeStart w:id="66"/>
      <w:r w:rsidRPr="009F192F">
        <w:rPr>
          <w:rStyle w:val="LiteralItalic"/>
          <w:rPrChange w:id="67" w:author="Carol Nichols" w:date="2022-08-29T21:02:00Z">
            <w:rPr>
              <w:rStyle w:val="Literal"/>
            </w:rPr>
          </w:rPrChange>
        </w:rPr>
        <w:t>N</w:t>
      </w:r>
      <w:commentRangeEnd w:id="65"/>
      <w:r w:rsidR="00B61286">
        <w:rPr>
          <w:rStyle w:val="CommentReference"/>
          <w:rFonts w:ascii="Times New Roman" w:hAnsi="Times New Roman" w:cs="Times New Roman"/>
          <w:color w:val="auto"/>
          <w:lang w:val="en-CA"/>
        </w:rPr>
        <w:commentReference w:id="65"/>
      </w:r>
      <w:commentRangeEnd w:id="66"/>
      <w:r w:rsidR="00D83C82">
        <w:rPr>
          <w:rStyle w:val="CommentReference"/>
          <w:rFonts w:ascii="Times New Roman" w:hAnsi="Times New Roman" w:cs="Times New Roman"/>
          <w:color w:val="auto"/>
          <w:lang w:val="en-CA"/>
        </w:rPr>
        <w:commentReference w:id="66"/>
      </w:r>
      <w:r w:rsidR="00945AE6">
        <w:rPr>
          <w:lang w:eastAsia="en-GB"/>
        </w:rPr>
        <w:t xml:space="preserve"> </w:t>
      </w:r>
      <w:r w:rsidRPr="00D070DF">
        <w:rPr>
          <w:lang w:eastAsia="en-GB"/>
        </w:rPr>
        <w:t>requests</w:t>
      </w:r>
      <w:r w:rsidR="00945AE6">
        <w:rPr>
          <w:lang w:eastAsia="en-GB"/>
        </w:rPr>
        <w:t xml:space="preserve"> </w:t>
      </w:r>
      <w:r w:rsidRPr="00D070DF">
        <w:rPr>
          <w:lang w:eastAsia="en-GB"/>
        </w:rPr>
        <w:t>concurrently,</w:t>
      </w:r>
      <w:r w:rsidR="00945AE6">
        <w:rPr>
          <w:lang w:eastAsia="en-GB"/>
        </w:rPr>
        <w:t xml:space="preserve"> </w:t>
      </w:r>
      <w:r w:rsidRPr="00D070DF">
        <w:rPr>
          <w:lang w:eastAsia="en-GB"/>
        </w:rPr>
        <w:t>where</w:t>
      </w:r>
      <w:r w:rsidR="00945AE6">
        <w:rPr>
          <w:lang w:eastAsia="en-GB"/>
        </w:rPr>
        <w:t xml:space="preserve"> </w:t>
      </w:r>
      <w:r w:rsidRPr="009F192F">
        <w:rPr>
          <w:rStyle w:val="LiteralItalic"/>
          <w:rPrChange w:id="68" w:author="Carol Nichols" w:date="2022-08-29T21:02:00Z">
            <w:rPr>
              <w:rStyle w:val="Literal"/>
            </w:rPr>
          </w:rPrChange>
        </w:rPr>
        <w:t>N</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If</w:t>
      </w:r>
      <w:r w:rsidR="00945AE6">
        <w:rPr>
          <w:lang w:eastAsia="en-GB"/>
        </w:rPr>
        <w:t xml:space="preserve"> </w:t>
      </w:r>
      <w:r w:rsidRPr="00D070DF">
        <w:rPr>
          <w:lang w:eastAsia="en-GB"/>
        </w:rPr>
        <w:t>each</w:t>
      </w:r>
      <w:r w:rsidR="00945AE6">
        <w:rPr>
          <w:lang w:eastAsia="en-GB"/>
        </w:rPr>
        <w:t xml:space="preserve"> </w:t>
      </w:r>
      <w:r w:rsidRPr="00D070DF">
        <w:rPr>
          <w:lang w:eastAsia="en-GB"/>
        </w:rPr>
        <w:t>thread</w:t>
      </w:r>
      <w:r w:rsidR="00945AE6">
        <w:rPr>
          <w:lang w:eastAsia="en-GB"/>
        </w:rPr>
        <w:t xml:space="preserve"> </w:t>
      </w:r>
      <w:r w:rsidRPr="00D070DF">
        <w:rPr>
          <w:lang w:eastAsia="en-GB"/>
        </w:rPr>
        <w:t>is</w:t>
      </w:r>
      <w:r w:rsidR="00945AE6">
        <w:rPr>
          <w:lang w:eastAsia="en-GB"/>
        </w:rPr>
        <w:t xml:space="preserve"> </w:t>
      </w:r>
      <w:r w:rsidRPr="00D070DF">
        <w:rPr>
          <w:lang w:eastAsia="en-GB"/>
        </w:rPr>
        <w:t>responding</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long-running</w:t>
      </w:r>
      <w:r w:rsidR="00945AE6">
        <w:rPr>
          <w:lang w:eastAsia="en-GB"/>
        </w:rPr>
        <w:t xml:space="preserve"> </w:t>
      </w:r>
      <w:r w:rsidRPr="00D070DF">
        <w:rPr>
          <w:lang w:eastAsia="en-GB"/>
        </w:rPr>
        <w:t>request,</w:t>
      </w:r>
      <w:r w:rsidR="00945AE6">
        <w:rPr>
          <w:lang w:eastAsia="en-GB"/>
        </w:rPr>
        <w:t xml:space="preserve"> </w:t>
      </w:r>
      <w:r w:rsidRPr="00D070DF">
        <w:rPr>
          <w:lang w:eastAsia="en-GB"/>
        </w:rPr>
        <w:t>subsequent</w:t>
      </w:r>
      <w:r w:rsidR="00945AE6">
        <w:rPr>
          <w:lang w:eastAsia="en-GB"/>
        </w:rPr>
        <w:t xml:space="preserve"> </w:t>
      </w:r>
      <w:r w:rsidRPr="00D070DF">
        <w:rPr>
          <w:lang w:eastAsia="en-GB"/>
        </w:rPr>
        <w:t>requests</w:t>
      </w:r>
      <w:r w:rsidR="00945AE6">
        <w:rPr>
          <w:lang w:eastAsia="en-GB"/>
        </w:rPr>
        <w:t xml:space="preserve"> </w:t>
      </w:r>
      <w:r w:rsidRPr="00D070DF">
        <w:rPr>
          <w:lang w:eastAsia="en-GB"/>
        </w:rPr>
        <w:t>can</w:t>
      </w:r>
      <w:r w:rsidR="00945AE6">
        <w:rPr>
          <w:lang w:eastAsia="en-GB"/>
        </w:rPr>
        <w:t xml:space="preserve"> </w:t>
      </w:r>
      <w:r w:rsidRPr="00D070DF">
        <w:rPr>
          <w:lang w:eastAsia="en-GB"/>
        </w:rPr>
        <w:t>still</w:t>
      </w:r>
      <w:r w:rsidR="00945AE6">
        <w:rPr>
          <w:lang w:eastAsia="en-GB"/>
        </w:rPr>
        <w:t xml:space="preserve"> </w:t>
      </w:r>
      <w:r w:rsidRPr="00D070DF">
        <w:rPr>
          <w:lang w:eastAsia="en-GB"/>
        </w:rPr>
        <w:t>back</w:t>
      </w:r>
      <w:r w:rsidR="00945AE6">
        <w:rPr>
          <w:lang w:eastAsia="en-GB"/>
        </w:rPr>
        <w:t xml:space="preserve"> </w:t>
      </w:r>
      <w:r w:rsidRPr="00D070DF">
        <w:rPr>
          <w:lang w:eastAsia="en-GB"/>
        </w:rPr>
        <w:t>up</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queue,</w:t>
      </w:r>
      <w:r w:rsidR="00945AE6">
        <w:rPr>
          <w:lang w:eastAsia="en-GB"/>
        </w:rPr>
        <w:t xml:space="preserve"> </w:t>
      </w:r>
      <w:r w:rsidRPr="00D070DF">
        <w:rPr>
          <w:lang w:eastAsia="en-GB"/>
        </w:rPr>
        <w:t>but</w:t>
      </w:r>
      <w:r w:rsidR="00945AE6">
        <w:rPr>
          <w:lang w:eastAsia="en-GB"/>
        </w:rPr>
        <w:t xml:space="preserve"> </w:t>
      </w:r>
      <w:r w:rsidRPr="00D070DF">
        <w:rPr>
          <w:lang w:eastAsia="en-GB"/>
        </w:rPr>
        <w:t>we’ve</w:t>
      </w:r>
      <w:r w:rsidR="00945AE6">
        <w:rPr>
          <w:lang w:eastAsia="en-GB"/>
        </w:rPr>
        <w:t xml:space="preserve"> </w:t>
      </w:r>
      <w:r w:rsidRPr="00D070DF">
        <w:rPr>
          <w:lang w:eastAsia="en-GB"/>
        </w:rPr>
        <w:t>increased</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long-running</w:t>
      </w:r>
      <w:r w:rsidR="00945AE6">
        <w:rPr>
          <w:lang w:eastAsia="en-GB"/>
        </w:rPr>
        <w:t xml:space="preserve"> </w:t>
      </w:r>
      <w:r w:rsidRPr="00D070DF">
        <w:rPr>
          <w:lang w:eastAsia="en-GB"/>
        </w:rPr>
        <w:t>requests</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handle</w:t>
      </w:r>
      <w:r w:rsidR="00945AE6">
        <w:rPr>
          <w:lang w:eastAsia="en-GB"/>
        </w:rPr>
        <w:t xml:space="preserve"> </w:t>
      </w:r>
      <w:r w:rsidRPr="00D070DF">
        <w:rPr>
          <w:lang w:eastAsia="en-GB"/>
        </w:rPr>
        <w:t>before</w:t>
      </w:r>
      <w:r w:rsidR="00945AE6">
        <w:rPr>
          <w:lang w:eastAsia="en-GB"/>
        </w:rPr>
        <w:t xml:space="preserve"> </w:t>
      </w:r>
      <w:r w:rsidRPr="00D070DF">
        <w:rPr>
          <w:lang w:eastAsia="en-GB"/>
        </w:rPr>
        <w:t>reaching</w:t>
      </w:r>
      <w:r w:rsidR="00945AE6">
        <w:rPr>
          <w:lang w:eastAsia="en-GB"/>
        </w:rPr>
        <w:t xml:space="preserve"> </w:t>
      </w:r>
      <w:r w:rsidRPr="00D070DF">
        <w:rPr>
          <w:lang w:eastAsia="en-GB"/>
        </w:rPr>
        <w:t>that</w:t>
      </w:r>
      <w:r w:rsidR="00945AE6">
        <w:rPr>
          <w:lang w:eastAsia="en-GB"/>
        </w:rPr>
        <w:t xml:space="preserve"> </w:t>
      </w:r>
      <w:r w:rsidRPr="00D070DF">
        <w:rPr>
          <w:lang w:eastAsia="en-GB"/>
        </w:rPr>
        <w:t>point.</w:t>
      </w:r>
    </w:p>
    <w:p w14:paraId="552197E5" w14:textId="0BF69604"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technique</w:t>
      </w:r>
      <w:r w:rsidR="00945AE6">
        <w:rPr>
          <w:lang w:eastAsia="en-GB"/>
        </w:rPr>
        <w:t xml:space="preserve"> </w:t>
      </w:r>
      <w:r w:rsidRPr="00D070DF">
        <w:rPr>
          <w:lang w:eastAsia="en-GB"/>
        </w:rPr>
        <w:t>is</w:t>
      </w:r>
      <w:r w:rsidR="00945AE6">
        <w:rPr>
          <w:lang w:eastAsia="en-GB"/>
        </w:rPr>
        <w:t xml:space="preserve"> </w:t>
      </w:r>
      <w:r w:rsidRPr="00D070DF">
        <w:rPr>
          <w:lang w:eastAsia="en-GB"/>
        </w:rPr>
        <w:t>just</w:t>
      </w:r>
      <w:r w:rsidR="00945AE6">
        <w:rPr>
          <w:lang w:eastAsia="en-GB"/>
        </w:rPr>
        <w:t xml:space="preserve"> </w:t>
      </w:r>
      <w:r w:rsidRPr="00D070DF">
        <w:rPr>
          <w:lang w:eastAsia="en-GB"/>
        </w:rPr>
        <w:t>one</w:t>
      </w:r>
      <w:r w:rsidR="00945AE6">
        <w:rPr>
          <w:lang w:eastAsia="en-GB"/>
        </w:rPr>
        <w:t xml:space="preserve"> </w:t>
      </w:r>
      <w:r w:rsidRPr="00D070DF">
        <w:rPr>
          <w:lang w:eastAsia="en-GB"/>
        </w:rPr>
        <w:t>of</w:t>
      </w:r>
      <w:r w:rsidR="00945AE6">
        <w:rPr>
          <w:lang w:eastAsia="en-GB"/>
        </w:rPr>
        <w:t xml:space="preserve"> </w:t>
      </w:r>
      <w:r w:rsidRPr="00D070DF">
        <w:rPr>
          <w:lang w:eastAsia="en-GB"/>
        </w:rPr>
        <w:t>many</w:t>
      </w:r>
      <w:r w:rsidR="00945AE6">
        <w:rPr>
          <w:lang w:eastAsia="en-GB"/>
        </w:rPr>
        <w:t xml:space="preserve"> </w:t>
      </w:r>
      <w:r w:rsidRPr="00D070DF">
        <w:rPr>
          <w:lang w:eastAsia="en-GB"/>
        </w:rPr>
        <w:t>ways</w:t>
      </w:r>
      <w:r w:rsidR="00945AE6">
        <w:rPr>
          <w:lang w:eastAsia="en-GB"/>
        </w:rPr>
        <w:t xml:space="preserve"> </w:t>
      </w:r>
      <w:r w:rsidRPr="00D070DF">
        <w:rPr>
          <w:lang w:eastAsia="en-GB"/>
        </w:rPr>
        <w:t>to</w:t>
      </w:r>
      <w:r w:rsidR="00945AE6">
        <w:rPr>
          <w:lang w:eastAsia="en-GB"/>
        </w:rPr>
        <w:t xml:space="preserve"> </w:t>
      </w:r>
      <w:r w:rsidRPr="00D070DF">
        <w:rPr>
          <w:lang w:eastAsia="en-GB"/>
        </w:rPr>
        <w:t>improve</w:t>
      </w:r>
      <w:r w:rsidR="00945AE6">
        <w:rPr>
          <w:lang w:eastAsia="en-GB"/>
        </w:rPr>
        <w:t xml:space="preserve"> </w:t>
      </w:r>
      <w:r w:rsidRPr="00D070DF">
        <w:rPr>
          <w:lang w:eastAsia="en-GB"/>
        </w:rPr>
        <w:t>the</w:t>
      </w:r>
      <w:r w:rsidR="00945AE6">
        <w:rPr>
          <w:lang w:eastAsia="en-GB"/>
        </w:rPr>
        <w:t xml:space="preserve"> </w:t>
      </w:r>
      <w:r w:rsidRPr="00D070DF">
        <w:rPr>
          <w:lang w:eastAsia="en-GB"/>
        </w:rPr>
        <w:t>throughput</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Other</w:t>
      </w:r>
      <w:r w:rsidR="00945AE6">
        <w:rPr>
          <w:lang w:eastAsia="en-GB"/>
        </w:rPr>
        <w:t xml:space="preserve"> </w:t>
      </w:r>
      <w:r w:rsidRPr="00D070DF">
        <w:rPr>
          <w:lang w:eastAsia="en-GB"/>
        </w:rPr>
        <w:t>options</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explore</w:t>
      </w:r>
      <w:r w:rsidR="00945AE6">
        <w:rPr>
          <w:lang w:eastAsia="en-GB"/>
        </w:rPr>
        <w:t xml:space="preserve"> </w:t>
      </w:r>
      <w:r w:rsidRPr="00D070DF">
        <w:rPr>
          <w:lang w:eastAsia="en-GB"/>
        </w:rPr>
        <w:t>are</w:t>
      </w:r>
      <w:r w:rsidR="00945AE6">
        <w:rPr>
          <w:lang w:eastAsia="en-GB"/>
        </w:rPr>
        <w:t xml:space="preserve"> </w:t>
      </w:r>
      <w:r w:rsidRPr="00D070DF">
        <w:rPr>
          <w:lang w:eastAsia="en-GB"/>
        </w:rPr>
        <w:t>the</w:t>
      </w:r>
      <w:r w:rsidR="00945AE6">
        <w:rPr>
          <w:lang w:eastAsia="en-GB"/>
        </w:rPr>
        <w:t xml:space="preserve"> </w:t>
      </w:r>
      <w:r w:rsidRPr="00B61286">
        <w:t>fork/join</w:t>
      </w:r>
      <w:r w:rsidR="00945AE6" w:rsidRPr="00B61286">
        <w:t xml:space="preserve"> </w:t>
      </w:r>
      <w:r w:rsidRPr="00B61286">
        <w:t>model,</w:t>
      </w:r>
      <w:r w:rsidR="00945AE6" w:rsidRPr="00B61286">
        <w:t xml:space="preserve"> </w:t>
      </w:r>
      <w:r w:rsidRPr="00B61286">
        <w:t>the</w:t>
      </w:r>
      <w:r w:rsidR="00945AE6" w:rsidRPr="00B61286">
        <w:t xml:space="preserve"> </w:t>
      </w:r>
      <w:r w:rsidRPr="00B61286">
        <w:t>single-</w:t>
      </w:r>
      <w:r w:rsidRPr="00B61286">
        <w:lastRenderedPageBreak/>
        <w:t>threaded</w:t>
      </w:r>
      <w:r w:rsidR="00945AE6" w:rsidRPr="00B61286">
        <w:t xml:space="preserve"> </w:t>
      </w:r>
      <w:r w:rsidRPr="00B61286">
        <w:t>async</w:t>
      </w:r>
      <w:r w:rsidR="00945AE6" w:rsidRPr="00B61286">
        <w:t xml:space="preserve"> </w:t>
      </w:r>
      <w:r w:rsidRPr="00B61286">
        <w:t>I/O</w:t>
      </w:r>
      <w:r w:rsidR="00945AE6" w:rsidRPr="00B61286">
        <w:t xml:space="preserve"> </w:t>
      </w:r>
      <w:r w:rsidRPr="00B61286">
        <w:t>model,</w:t>
      </w:r>
      <w:r w:rsidR="00945AE6" w:rsidRPr="00B61286">
        <w:t xml:space="preserve"> </w:t>
      </w:r>
      <w:r w:rsidR="00E91432" w:rsidRPr="00B61286">
        <w:t xml:space="preserve">and </w:t>
      </w:r>
      <w:r w:rsidRPr="00B61286">
        <w:t>the</w:t>
      </w:r>
      <w:r w:rsidR="00945AE6" w:rsidRPr="00B61286">
        <w:t xml:space="preserve"> </w:t>
      </w:r>
      <w:r w:rsidRPr="00B61286">
        <w:t>multithreaded</w:t>
      </w:r>
      <w:r w:rsidR="00945AE6" w:rsidRPr="00B61286">
        <w:t xml:space="preserve"> </w:t>
      </w:r>
      <w:r w:rsidRPr="00B61286">
        <w:t>async</w:t>
      </w:r>
      <w:r w:rsidR="00945AE6" w:rsidRPr="00B61286">
        <w:t xml:space="preserve"> </w:t>
      </w:r>
      <w:r w:rsidRPr="00B61286">
        <w:t>I/O</w:t>
      </w:r>
      <w:r w:rsidR="00945AE6" w:rsidRPr="00B61286">
        <w:t xml:space="preserve"> </w:t>
      </w:r>
      <w:r w:rsidRPr="00B61286">
        <w:t>model.</w:t>
      </w:r>
      <w:r w:rsidR="00945AE6" w:rsidRPr="00B61286">
        <w:t xml:space="preserve"> </w:t>
      </w:r>
      <w:r w:rsidRPr="00B61286">
        <w:t>If</w:t>
      </w:r>
      <w:r w:rsidR="00945AE6">
        <w:rPr>
          <w:lang w:eastAsia="en-GB"/>
        </w:rPr>
        <w:t xml:space="preserve"> </w:t>
      </w:r>
      <w:r w:rsidRPr="00D070DF">
        <w:rPr>
          <w:lang w:eastAsia="en-GB"/>
        </w:rPr>
        <w:t>you’re</w:t>
      </w:r>
      <w:r w:rsidR="00945AE6">
        <w:rPr>
          <w:lang w:eastAsia="en-GB"/>
        </w:rPr>
        <w:t xml:space="preserve"> </w:t>
      </w:r>
      <w:r w:rsidRPr="00D070DF">
        <w:rPr>
          <w:lang w:eastAsia="en-GB"/>
        </w:rPr>
        <w:t>interested</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topic,</w:t>
      </w:r>
      <w:r w:rsidR="00945AE6">
        <w:rPr>
          <w:lang w:eastAsia="en-GB"/>
        </w:rPr>
        <w:t xml:space="preserve"> </w:t>
      </w:r>
      <w:r w:rsidRPr="00D070DF">
        <w:rPr>
          <w:lang w:eastAsia="en-GB"/>
        </w:rPr>
        <w:t>you</w:t>
      </w:r>
      <w:r w:rsidR="00945AE6">
        <w:rPr>
          <w:lang w:eastAsia="en-GB"/>
        </w:rPr>
        <w:t xml:space="preserve"> </w:t>
      </w:r>
      <w:r w:rsidRPr="00D070DF">
        <w:rPr>
          <w:lang w:eastAsia="en-GB"/>
        </w:rPr>
        <w:t>can</w:t>
      </w:r>
      <w:r w:rsidR="00945AE6">
        <w:rPr>
          <w:lang w:eastAsia="en-GB"/>
        </w:rPr>
        <w:t xml:space="preserve"> </w:t>
      </w:r>
      <w:r w:rsidRPr="00D070DF">
        <w:rPr>
          <w:lang w:eastAsia="en-GB"/>
        </w:rPr>
        <w:t>read</w:t>
      </w:r>
      <w:r w:rsidR="00945AE6">
        <w:rPr>
          <w:lang w:eastAsia="en-GB"/>
        </w:rPr>
        <w:t xml:space="preserve"> </w:t>
      </w:r>
      <w:r w:rsidRPr="00D070DF">
        <w:rPr>
          <w:lang w:eastAsia="en-GB"/>
        </w:rPr>
        <w:t>more</w:t>
      </w:r>
      <w:r w:rsidR="00945AE6">
        <w:rPr>
          <w:lang w:eastAsia="en-GB"/>
        </w:rPr>
        <w:t xml:space="preserve"> </w:t>
      </w:r>
      <w:r w:rsidRPr="00D070DF">
        <w:rPr>
          <w:lang w:eastAsia="en-GB"/>
        </w:rPr>
        <w:t>about</w:t>
      </w:r>
      <w:r w:rsidR="00945AE6">
        <w:rPr>
          <w:lang w:eastAsia="en-GB"/>
        </w:rPr>
        <w:t xml:space="preserve"> </w:t>
      </w:r>
      <w:r w:rsidRPr="00D070DF">
        <w:rPr>
          <w:lang w:eastAsia="en-GB"/>
        </w:rPr>
        <w:t>other</w:t>
      </w:r>
      <w:r w:rsidR="00945AE6">
        <w:rPr>
          <w:lang w:eastAsia="en-GB"/>
        </w:rPr>
        <w:t xml:space="preserve"> </w:t>
      </w:r>
      <w:r w:rsidRPr="00D070DF">
        <w:rPr>
          <w:lang w:eastAsia="en-GB"/>
        </w:rPr>
        <w:t>solutions</w:t>
      </w:r>
      <w:r w:rsidR="00945AE6">
        <w:rPr>
          <w:lang w:eastAsia="en-GB"/>
        </w:rPr>
        <w:t xml:space="preserve"> </w:t>
      </w:r>
      <w:r w:rsidRPr="00D070DF">
        <w:rPr>
          <w:lang w:eastAsia="en-GB"/>
        </w:rPr>
        <w:t>and</w:t>
      </w:r>
      <w:r w:rsidR="00945AE6">
        <w:rPr>
          <w:lang w:eastAsia="en-GB"/>
        </w:rPr>
        <w:t xml:space="preserve"> </w:t>
      </w:r>
      <w:r w:rsidRPr="00D070DF">
        <w:rPr>
          <w:lang w:eastAsia="en-GB"/>
        </w:rPr>
        <w:t>try</w:t>
      </w:r>
      <w:r w:rsidR="00945AE6">
        <w:rPr>
          <w:lang w:eastAsia="en-GB"/>
        </w:rPr>
        <w:t xml:space="preserve"> </w:t>
      </w:r>
      <w:r w:rsidRPr="00D070DF">
        <w:rPr>
          <w:lang w:eastAsia="en-GB"/>
        </w:rPr>
        <w:t>to</w:t>
      </w:r>
      <w:r w:rsidR="00945AE6">
        <w:rPr>
          <w:lang w:eastAsia="en-GB"/>
        </w:rPr>
        <w:t xml:space="preserve"> </w:t>
      </w:r>
      <w:r w:rsidRPr="00D070DF">
        <w:rPr>
          <w:lang w:eastAsia="en-GB"/>
        </w:rPr>
        <w:t>implement</w:t>
      </w:r>
      <w:r w:rsidR="00945AE6">
        <w:rPr>
          <w:lang w:eastAsia="en-GB"/>
        </w:rPr>
        <w:t xml:space="preserve"> </w:t>
      </w:r>
      <w:r w:rsidRPr="00D070DF">
        <w:rPr>
          <w:lang w:eastAsia="en-GB"/>
        </w:rPr>
        <w:t>them;</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low-level</w:t>
      </w:r>
      <w:r w:rsidR="00945AE6">
        <w:rPr>
          <w:lang w:eastAsia="en-GB"/>
        </w:rPr>
        <w:t xml:space="preserve"> </w:t>
      </w:r>
      <w:r w:rsidRPr="00D070DF">
        <w:rPr>
          <w:lang w:eastAsia="en-GB"/>
        </w:rPr>
        <w:t>language</w:t>
      </w:r>
      <w:r w:rsidR="00945AE6">
        <w:rPr>
          <w:lang w:eastAsia="en-GB"/>
        </w:rPr>
        <w:t xml:space="preserve"> </w:t>
      </w:r>
      <w:r w:rsidRPr="00D070DF">
        <w:rPr>
          <w:lang w:eastAsia="en-GB"/>
        </w:rPr>
        <w:t>like</w:t>
      </w:r>
      <w:r w:rsidR="00945AE6">
        <w:rPr>
          <w:lang w:eastAsia="en-GB"/>
        </w:rPr>
        <w:t xml:space="preserve"> </w:t>
      </w:r>
      <w:r w:rsidRPr="00D070DF">
        <w:rPr>
          <w:lang w:eastAsia="en-GB"/>
        </w:rPr>
        <w:t>Rust,</w:t>
      </w:r>
      <w:r w:rsidR="00945AE6">
        <w:rPr>
          <w:lang w:eastAsia="en-GB"/>
        </w:rPr>
        <w:t xml:space="preserve"> </w:t>
      </w:r>
      <w:r w:rsidRPr="00D070DF">
        <w:rPr>
          <w:lang w:eastAsia="en-GB"/>
        </w:rPr>
        <w:t>all</w:t>
      </w:r>
      <w:r w:rsidR="00945AE6">
        <w:rPr>
          <w:lang w:eastAsia="en-GB"/>
        </w:rPr>
        <w:t xml:space="preserve"> </w:t>
      </w:r>
      <w:r w:rsidRPr="00D070DF">
        <w:rPr>
          <w:lang w:eastAsia="en-GB"/>
        </w:rPr>
        <w:t>of</w:t>
      </w:r>
      <w:r w:rsidR="00945AE6">
        <w:rPr>
          <w:lang w:eastAsia="en-GB"/>
        </w:rPr>
        <w:t xml:space="preserve"> </w:t>
      </w:r>
      <w:r w:rsidRPr="00D070DF">
        <w:rPr>
          <w:lang w:eastAsia="en-GB"/>
        </w:rPr>
        <w:t>these</w:t>
      </w:r>
      <w:r w:rsidR="00945AE6">
        <w:rPr>
          <w:lang w:eastAsia="en-GB"/>
        </w:rPr>
        <w:t xml:space="preserve"> </w:t>
      </w:r>
      <w:r w:rsidRPr="00D070DF">
        <w:rPr>
          <w:lang w:eastAsia="en-GB"/>
        </w:rPr>
        <w:t>options</w:t>
      </w:r>
      <w:r w:rsidR="00945AE6">
        <w:rPr>
          <w:lang w:eastAsia="en-GB"/>
        </w:rPr>
        <w:t xml:space="preserve"> </w:t>
      </w:r>
      <w:r w:rsidRPr="00D070DF">
        <w:rPr>
          <w:lang w:eastAsia="en-GB"/>
        </w:rPr>
        <w:t>are</w:t>
      </w:r>
      <w:r w:rsidR="00945AE6">
        <w:rPr>
          <w:lang w:eastAsia="en-GB"/>
        </w:rPr>
        <w:t xml:space="preserve"> </w:t>
      </w:r>
      <w:r w:rsidRPr="00D070DF">
        <w:rPr>
          <w:lang w:eastAsia="en-GB"/>
        </w:rPr>
        <w:t>possible.</w:t>
      </w:r>
    </w:p>
    <w:p w14:paraId="04CD0D9A" w14:textId="4C98D5D6" w:rsidR="00D070DF" w:rsidRPr="00D070DF" w:rsidRDefault="00D070DF" w:rsidP="00945AE6">
      <w:pPr>
        <w:pStyle w:val="Body"/>
        <w:rPr>
          <w:lang w:eastAsia="en-GB"/>
        </w:rPr>
      </w:pPr>
      <w:r w:rsidRPr="00D070DF">
        <w:rPr>
          <w:lang w:eastAsia="en-GB"/>
        </w:rPr>
        <w:t>Before</w:t>
      </w:r>
      <w:r w:rsidR="00945AE6">
        <w:rPr>
          <w:lang w:eastAsia="en-GB"/>
        </w:rPr>
        <w:t xml:space="preserve"> </w:t>
      </w:r>
      <w:r w:rsidRPr="00D070DF">
        <w:rPr>
          <w:lang w:eastAsia="en-GB"/>
        </w:rPr>
        <w:t>we</w:t>
      </w:r>
      <w:r w:rsidR="00945AE6">
        <w:rPr>
          <w:lang w:eastAsia="en-GB"/>
        </w:rPr>
        <w:t xml:space="preserve"> </w:t>
      </w:r>
      <w:r w:rsidRPr="00D070DF">
        <w:rPr>
          <w:lang w:eastAsia="en-GB"/>
        </w:rPr>
        <w:t>begin</w:t>
      </w:r>
      <w:r w:rsidR="00945AE6">
        <w:rPr>
          <w:lang w:eastAsia="en-GB"/>
        </w:rPr>
        <w:t xml:space="preserve"> </w:t>
      </w:r>
      <w:r w:rsidRPr="00D070DF">
        <w:rPr>
          <w:lang w:eastAsia="en-GB"/>
        </w:rPr>
        <w:t>implementing</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let’s</w:t>
      </w:r>
      <w:r w:rsidR="00945AE6">
        <w:rPr>
          <w:lang w:eastAsia="en-GB"/>
        </w:rPr>
        <w:t xml:space="preserve"> </w:t>
      </w:r>
      <w:r w:rsidRPr="00D070DF">
        <w:rPr>
          <w:lang w:eastAsia="en-GB"/>
        </w:rPr>
        <w:t>talk</w:t>
      </w:r>
      <w:r w:rsidR="00945AE6">
        <w:rPr>
          <w:lang w:eastAsia="en-GB"/>
        </w:rPr>
        <w:t xml:space="preserve"> </w:t>
      </w:r>
      <w:r w:rsidRPr="00D070DF">
        <w:rPr>
          <w:lang w:eastAsia="en-GB"/>
        </w:rPr>
        <w:t>about</w:t>
      </w:r>
      <w:r w:rsidR="00945AE6">
        <w:rPr>
          <w:lang w:eastAsia="en-GB"/>
        </w:rPr>
        <w:t xml:space="preserve"> </w:t>
      </w:r>
      <w:r w:rsidRPr="00D070DF">
        <w:rPr>
          <w:lang w:eastAsia="en-GB"/>
        </w:rPr>
        <w:t>what</w:t>
      </w:r>
      <w:r w:rsidR="00945AE6">
        <w:rPr>
          <w:lang w:eastAsia="en-GB"/>
        </w:rPr>
        <w:t xml:space="preserve"> </w:t>
      </w:r>
      <w:r w:rsidRPr="00D070DF">
        <w:rPr>
          <w:lang w:eastAsia="en-GB"/>
        </w:rPr>
        <w:t>using</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should</w:t>
      </w:r>
      <w:r w:rsidR="00945AE6">
        <w:rPr>
          <w:lang w:eastAsia="en-GB"/>
        </w:rPr>
        <w:t xml:space="preserve"> </w:t>
      </w:r>
      <w:r w:rsidRPr="00D070DF">
        <w:rPr>
          <w:lang w:eastAsia="en-GB"/>
        </w:rPr>
        <w:t>look</w:t>
      </w:r>
      <w:r w:rsidR="00945AE6">
        <w:rPr>
          <w:lang w:eastAsia="en-GB"/>
        </w:rPr>
        <w:t xml:space="preserve"> </w:t>
      </w:r>
      <w:r w:rsidRPr="00D070DF">
        <w:rPr>
          <w:lang w:eastAsia="en-GB"/>
        </w:rPr>
        <w:t>like.</w:t>
      </w:r>
      <w:r w:rsidR="00945AE6">
        <w:rPr>
          <w:lang w:eastAsia="en-GB"/>
        </w:rPr>
        <w:t xml:space="preserve"> </w:t>
      </w:r>
      <w:r w:rsidRPr="00D070DF">
        <w:rPr>
          <w:lang w:eastAsia="en-GB"/>
        </w:rPr>
        <w:t>When</w:t>
      </w:r>
      <w:r w:rsidR="00945AE6">
        <w:rPr>
          <w:lang w:eastAsia="en-GB"/>
        </w:rPr>
        <w:t xml:space="preserve"> </w:t>
      </w:r>
      <w:r w:rsidRPr="00D070DF">
        <w:rPr>
          <w:lang w:eastAsia="en-GB"/>
        </w:rPr>
        <w:t>you’re</w:t>
      </w:r>
      <w:r w:rsidR="00945AE6">
        <w:rPr>
          <w:lang w:eastAsia="en-GB"/>
        </w:rPr>
        <w:t xml:space="preserve">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design</w:t>
      </w:r>
      <w:r w:rsidR="00945AE6">
        <w:rPr>
          <w:lang w:eastAsia="en-GB"/>
        </w:rPr>
        <w:t xml:space="preserve"> </w:t>
      </w:r>
      <w:r w:rsidRPr="00D070DF">
        <w:rPr>
          <w:lang w:eastAsia="en-GB"/>
        </w:rPr>
        <w:t>code,</w:t>
      </w:r>
      <w:r w:rsidR="00945AE6">
        <w:rPr>
          <w:lang w:eastAsia="en-GB"/>
        </w:rPr>
        <w:t xml:space="preserve"> </w:t>
      </w:r>
      <w:r w:rsidRPr="00D070DF">
        <w:rPr>
          <w:lang w:eastAsia="en-GB"/>
        </w:rPr>
        <w:t>writing</w:t>
      </w:r>
      <w:r w:rsidR="00945AE6">
        <w:rPr>
          <w:lang w:eastAsia="en-GB"/>
        </w:rPr>
        <w:t xml:space="preserve"> </w:t>
      </w:r>
      <w:r w:rsidRPr="00D070DF">
        <w:rPr>
          <w:lang w:eastAsia="en-GB"/>
        </w:rPr>
        <w:t>the</w:t>
      </w:r>
      <w:r w:rsidR="00945AE6">
        <w:rPr>
          <w:lang w:eastAsia="en-GB"/>
        </w:rPr>
        <w:t xml:space="preserve"> </w:t>
      </w:r>
      <w:r w:rsidRPr="00D070DF">
        <w:rPr>
          <w:lang w:eastAsia="en-GB"/>
        </w:rPr>
        <w:t>client</w:t>
      </w:r>
      <w:r w:rsidR="00945AE6">
        <w:rPr>
          <w:lang w:eastAsia="en-GB"/>
        </w:rPr>
        <w:t xml:space="preserve"> </w:t>
      </w:r>
      <w:r w:rsidRPr="00D070DF">
        <w:rPr>
          <w:lang w:eastAsia="en-GB"/>
        </w:rPr>
        <w:t>interface</w:t>
      </w:r>
      <w:r w:rsidR="00945AE6">
        <w:rPr>
          <w:lang w:eastAsia="en-GB"/>
        </w:rPr>
        <w:t xml:space="preserve"> </w:t>
      </w:r>
      <w:r w:rsidRPr="00D070DF">
        <w:rPr>
          <w:lang w:eastAsia="en-GB"/>
        </w:rPr>
        <w:t>first</w:t>
      </w:r>
      <w:r w:rsidR="00945AE6">
        <w:rPr>
          <w:lang w:eastAsia="en-GB"/>
        </w:rPr>
        <w:t xml:space="preserve"> </w:t>
      </w:r>
      <w:r w:rsidRPr="00D070DF">
        <w:rPr>
          <w:lang w:eastAsia="en-GB"/>
        </w:rPr>
        <w:t>can</w:t>
      </w:r>
      <w:r w:rsidR="00945AE6">
        <w:rPr>
          <w:lang w:eastAsia="en-GB"/>
        </w:rPr>
        <w:t xml:space="preserve"> </w:t>
      </w:r>
      <w:r w:rsidRPr="00D070DF">
        <w:rPr>
          <w:lang w:eastAsia="en-GB"/>
        </w:rPr>
        <w:t>help</w:t>
      </w:r>
      <w:r w:rsidR="00945AE6">
        <w:rPr>
          <w:lang w:eastAsia="en-GB"/>
        </w:rPr>
        <w:t xml:space="preserve"> </w:t>
      </w:r>
      <w:r w:rsidRPr="00D070DF">
        <w:rPr>
          <w:lang w:eastAsia="en-GB"/>
        </w:rPr>
        <w:t>guide</w:t>
      </w:r>
      <w:r w:rsidR="00945AE6">
        <w:rPr>
          <w:lang w:eastAsia="en-GB"/>
        </w:rPr>
        <w:t xml:space="preserve"> </w:t>
      </w:r>
      <w:r w:rsidRPr="00D070DF">
        <w:rPr>
          <w:lang w:eastAsia="en-GB"/>
        </w:rPr>
        <w:t>your</w:t>
      </w:r>
      <w:r w:rsidR="00945AE6">
        <w:rPr>
          <w:lang w:eastAsia="en-GB"/>
        </w:rPr>
        <w:t xml:space="preserve"> </w:t>
      </w:r>
      <w:r w:rsidRPr="00D070DF">
        <w:rPr>
          <w:lang w:eastAsia="en-GB"/>
        </w:rPr>
        <w:t>design.</w:t>
      </w:r>
      <w:r w:rsidR="00945AE6">
        <w:rPr>
          <w:lang w:eastAsia="en-GB"/>
        </w:rPr>
        <w:t xml:space="preserve"> </w:t>
      </w:r>
      <w:r w:rsidRPr="00D070DF">
        <w:rPr>
          <w:lang w:eastAsia="en-GB"/>
        </w:rPr>
        <w:t>Write</w:t>
      </w:r>
      <w:r w:rsidR="00945AE6">
        <w:rPr>
          <w:lang w:eastAsia="en-GB"/>
        </w:rPr>
        <w:t xml:space="preserve"> </w:t>
      </w:r>
      <w:r w:rsidRPr="00D070DF">
        <w:rPr>
          <w:lang w:eastAsia="en-GB"/>
        </w:rPr>
        <w:t>the</w:t>
      </w:r>
      <w:r w:rsidR="00945AE6">
        <w:rPr>
          <w:lang w:eastAsia="en-GB"/>
        </w:rPr>
        <w:t xml:space="preserve"> </w:t>
      </w:r>
      <w:r w:rsidRPr="00D070DF">
        <w:rPr>
          <w:lang w:eastAsia="en-GB"/>
        </w:rPr>
        <w:t>API</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so</w:t>
      </w:r>
      <w:r w:rsidR="00945AE6">
        <w:rPr>
          <w:lang w:eastAsia="en-GB"/>
        </w:rPr>
        <w:t xml:space="preserve"> </w:t>
      </w:r>
      <w:r w:rsidRPr="00D070DF">
        <w:rPr>
          <w:lang w:eastAsia="en-GB"/>
        </w:rPr>
        <w:t>it’s</w:t>
      </w:r>
      <w:r w:rsidR="00945AE6">
        <w:rPr>
          <w:lang w:eastAsia="en-GB"/>
        </w:rPr>
        <w:t xml:space="preserve"> </w:t>
      </w:r>
      <w:r w:rsidRPr="00D070DF">
        <w:rPr>
          <w:lang w:eastAsia="en-GB"/>
        </w:rPr>
        <w:t>structured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way</w:t>
      </w:r>
      <w:r w:rsidR="00945AE6">
        <w:rPr>
          <w:lang w:eastAsia="en-GB"/>
        </w:rPr>
        <w:t xml:space="preserve"> </w:t>
      </w:r>
      <w:r w:rsidRPr="00D070DF">
        <w:rPr>
          <w:lang w:eastAsia="en-GB"/>
        </w:rPr>
        <w:t>you</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call</w:t>
      </w:r>
      <w:r w:rsidR="00945AE6">
        <w:rPr>
          <w:lang w:eastAsia="en-GB"/>
        </w:rPr>
        <w:t xml:space="preserve"> </w:t>
      </w:r>
      <w:r w:rsidRPr="00D070DF">
        <w:rPr>
          <w:lang w:eastAsia="en-GB"/>
        </w:rPr>
        <w:t>it;</w:t>
      </w:r>
      <w:r w:rsidR="00945AE6">
        <w:rPr>
          <w:lang w:eastAsia="en-GB"/>
        </w:rPr>
        <w:t xml:space="preserve"> </w:t>
      </w:r>
      <w:r w:rsidRPr="00D070DF">
        <w:rPr>
          <w:lang w:eastAsia="en-GB"/>
        </w:rPr>
        <w:t>then</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functionality</w:t>
      </w:r>
      <w:r w:rsidR="00945AE6">
        <w:rPr>
          <w:lang w:eastAsia="en-GB"/>
        </w:rPr>
        <w:t xml:space="preserve"> </w:t>
      </w:r>
      <w:r w:rsidRPr="00D070DF">
        <w:rPr>
          <w:lang w:eastAsia="en-GB"/>
        </w:rPr>
        <w:t>within</w:t>
      </w:r>
      <w:r w:rsidR="00945AE6">
        <w:rPr>
          <w:lang w:eastAsia="en-GB"/>
        </w:rPr>
        <w:t xml:space="preserve"> </w:t>
      </w:r>
      <w:r w:rsidRPr="00D070DF">
        <w:rPr>
          <w:lang w:eastAsia="en-GB"/>
        </w:rPr>
        <w:t>that</w:t>
      </w:r>
      <w:r w:rsidR="00945AE6">
        <w:rPr>
          <w:lang w:eastAsia="en-GB"/>
        </w:rPr>
        <w:t xml:space="preserve"> </w:t>
      </w:r>
      <w:r w:rsidRPr="00D070DF">
        <w:rPr>
          <w:lang w:eastAsia="en-GB"/>
        </w:rPr>
        <w:t>structure</w:t>
      </w:r>
      <w:r w:rsidR="00945AE6">
        <w:rPr>
          <w:lang w:eastAsia="en-GB"/>
        </w:rPr>
        <w:t xml:space="preserve"> </w:t>
      </w:r>
      <w:r w:rsidRPr="00D070DF">
        <w:rPr>
          <w:lang w:eastAsia="en-GB"/>
        </w:rPr>
        <w:t>rather</w:t>
      </w:r>
      <w:r w:rsidR="00945AE6">
        <w:rPr>
          <w:lang w:eastAsia="en-GB"/>
        </w:rPr>
        <w:t xml:space="preserve"> </w:t>
      </w:r>
      <w:r w:rsidRPr="00D070DF">
        <w:rPr>
          <w:lang w:eastAsia="en-GB"/>
        </w:rPr>
        <w:t>than</w:t>
      </w:r>
      <w:r w:rsidR="00945AE6">
        <w:rPr>
          <w:lang w:eastAsia="en-GB"/>
        </w:rPr>
        <w:t xml:space="preserve"> </w:t>
      </w:r>
      <w:r w:rsidRPr="00D070DF">
        <w:rPr>
          <w:lang w:eastAsia="en-GB"/>
        </w:rPr>
        <w:t>implementing</w:t>
      </w:r>
      <w:r w:rsidR="00945AE6">
        <w:rPr>
          <w:lang w:eastAsia="en-GB"/>
        </w:rPr>
        <w:t xml:space="preserve"> </w:t>
      </w:r>
      <w:r w:rsidRPr="00D070DF">
        <w:rPr>
          <w:lang w:eastAsia="en-GB"/>
        </w:rPr>
        <w:t>the</w:t>
      </w:r>
      <w:r w:rsidR="00945AE6">
        <w:rPr>
          <w:lang w:eastAsia="en-GB"/>
        </w:rPr>
        <w:t xml:space="preserve"> </w:t>
      </w:r>
      <w:r w:rsidRPr="00D070DF">
        <w:rPr>
          <w:lang w:eastAsia="en-GB"/>
        </w:rPr>
        <w:t>functionality</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designing</w:t>
      </w:r>
      <w:r w:rsidR="00945AE6">
        <w:rPr>
          <w:lang w:eastAsia="en-GB"/>
        </w:rPr>
        <w:t xml:space="preserve"> </w:t>
      </w:r>
      <w:r w:rsidRPr="00D070DF">
        <w:rPr>
          <w:lang w:eastAsia="en-GB"/>
        </w:rPr>
        <w:t>the</w:t>
      </w:r>
      <w:r w:rsidR="00945AE6">
        <w:rPr>
          <w:lang w:eastAsia="en-GB"/>
        </w:rPr>
        <w:t xml:space="preserve"> </w:t>
      </w:r>
      <w:r w:rsidRPr="00D070DF">
        <w:rPr>
          <w:lang w:eastAsia="en-GB"/>
        </w:rPr>
        <w:t>public</w:t>
      </w:r>
      <w:r w:rsidR="00945AE6">
        <w:rPr>
          <w:lang w:eastAsia="en-GB"/>
        </w:rPr>
        <w:t xml:space="preserve"> </w:t>
      </w:r>
      <w:r w:rsidRPr="00D070DF">
        <w:rPr>
          <w:lang w:eastAsia="en-GB"/>
        </w:rPr>
        <w:t>API.</w:t>
      </w:r>
    </w:p>
    <w:p w14:paraId="498F8584" w14:textId="3B49CA33" w:rsidR="00D070DF" w:rsidRPr="00D070DF" w:rsidRDefault="009A34DA" w:rsidP="00945AE6">
      <w:pPr>
        <w:pStyle w:val="Body"/>
        <w:rPr>
          <w:lang w:eastAsia="en-GB"/>
        </w:rPr>
      </w:pPr>
      <w:r>
        <w:rPr>
          <w:lang w:eastAsia="en-GB"/>
        </w:rPr>
        <w:fldChar w:fldCharType="begin"/>
      </w:r>
      <w:r>
        <w:instrText xml:space="preserve"> XE "compiler-driven development </w:instrText>
      </w:r>
      <w:r w:rsidRPr="00BE574B">
        <w:instrText>startRange</w:instrText>
      </w:r>
      <w:r>
        <w:instrText xml:space="preserve">" </w:instrText>
      </w:r>
      <w:r>
        <w:rPr>
          <w:lang w:eastAsia="en-GB"/>
        </w:rPr>
        <w:fldChar w:fldCharType="end"/>
      </w:r>
      <w:r w:rsidR="00D070DF" w:rsidRPr="00D070DF">
        <w:rPr>
          <w:lang w:eastAsia="en-GB"/>
        </w:rPr>
        <w:t>Similar</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how</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used</w:t>
      </w:r>
      <w:r w:rsidR="00945AE6">
        <w:rPr>
          <w:lang w:eastAsia="en-GB"/>
        </w:rPr>
        <w:t xml:space="preserve"> </w:t>
      </w:r>
      <w:r w:rsidR="00D070DF" w:rsidRPr="00D070DF">
        <w:rPr>
          <w:lang w:eastAsia="en-GB"/>
        </w:rPr>
        <w:t>test-driven</w:t>
      </w:r>
      <w:r w:rsidR="00945AE6">
        <w:rPr>
          <w:lang w:eastAsia="en-GB"/>
        </w:rPr>
        <w:t xml:space="preserve"> </w:t>
      </w:r>
      <w:r w:rsidR="00D070DF" w:rsidRPr="00D070DF">
        <w:rPr>
          <w:lang w:eastAsia="en-GB"/>
        </w:rPr>
        <w:t>development</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project</w:t>
      </w:r>
      <w:r w:rsidR="00945AE6">
        <w:rPr>
          <w:lang w:eastAsia="en-GB"/>
        </w:rPr>
        <w:t xml:space="preserve"> </w:t>
      </w:r>
      <w:r w:rsidR="00D070DF" w:rsidRPr="00D070DF">
        <w:rPr>
          <w:lang w:eastAsia="en-GB"/>
        </w:rPr>
        <w:t>in</w:t>
      </w:r>
      <w:r w:rsidR="00945AE6">
        <w:rPr>
          <w:lang w:eastAsia="en-GB"/>
        </w:rPr>
        <w:t xml:space="preserve"> </w:t>
      </w:r>
      <w:r w:rsidR="00D070DF" w:rsidRPr="0034556F">
        <w:rPr>
          <w:rStyle w:val="Xref"/>
        </w:rPr>
        <w:t>Chapter</w:t>
      </w:r>
      <w:r w:rsidR="00945AE6" w:rsidRPr="0034556F">
        <w:rPr>
          <w:rStyle w:val="Xref"/>
        </w:rPr>
        <w:t xml:space="preserve"> </w:t>
      </w:r>
      <w:r w:rsidR="00D070DF" w:rsidRPr="0034556F">
        <w:rPr>
          <w:rStyle w:val="Xref"/>
        </w:rPr>
        <w:t>12</w:t>
      </w:r>
      <w:r w:rsidR="00D070DF" w:rsidRPr="00D070DF">
        <w:rPr>
          <w:lang w:eastAsia="en-GB"/>
        </w:rPr>
        <w:t>,</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use</w:t>
      </w:r>
      <w:r w:rsidR="00945AE6">
        <w:rPr>
          <w:lang w:eastAsia="en-GB"/>
        </w:rPr>
        <w:t xml:space="preserve"> </w:t>
      </w:r>
      <w:r w:rsidR="00D070DF" w:rsidRPr="00D070DF">
        <w:rPr>
          <w:lang w:eastAsia="en-GB"/>
        </w:rPr>
        <w:t>compiler-driven</w:t>
      </w:r>
      <w:r w:rsidR="00945AE6">
        <w:rPr>
          <w:lang w:eastAsia="en-GB"/>
        </w:rPr>
        <w:t xml:space="preserve"> </w:t>
      </w:r>
      <w:r w:rsidR="00D070DF" w:rsidRPr="00D070DF">
        <w:rPr>
          <w:lang w:eastAsia="en-GB"/>
        </w:rPr>
        <w:t>development</w:t>
      </w:r>
      <w:r w:rsidR="00945AE6">
        <w:rPr>
          <w:lang w:eastAsia="en-GB"/>
        </w:rPr>
        <w:t xml:space="preserve"> </w:t>
      </w:r>
      <w:r w:rsidR="00D070DF" w:rsidRPr="00D070DF">
        <w:rPr>
          <w:lang w:eastAsia="en-GB"/>
        </w:rPr>
        <w:t>here.</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write</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calls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functions</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want,</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then</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look</w:t>
      </w:r>
      <w:r w:rsidR="00945AE6">
        <w:rPr>
          <w:lang w:eastAsia="en-GB"/>
        </w:rPr>
        <w:t xml:space="preserve"> </w:t>
      </w:r>
      <w:r w:rsidR="00D070DF" w:rsidRPr="00D070DF">
        <w:rPr>
          <w:lang w:eastAsia="en-GB"/>
        </w:rPr>
        <w:t>at</w:t>
      </w:r>
      <w:r w:rsidR="00945AE6">
        <w:rPr>
          <w:lang w:eastAsia="en-GB"/>
        </w:rPr>
        <w:t xml:space="preserve"> </w:t>
      </w:r>
      <w:r w:rsidR="00D070DF" w:rsidRPr="00D070DF">
        <w:rPr>
          <w:lang w:eastAsia="en-GB"/>
        </w:rPr>
        <w:t>errors</w:t>
      </w:r>
      <w:r w:rsidR="00945AE6">
        <w:rPr>
          <w:lang w:eastAsia="en-GB"/>
        </w:rPr>
        <w:t xml:space="preserve"> </w:t>
      </w:r>
      <w:r w:rsidR="00D070DF" w:rsidRPr="00D070DF">
        <w:rPr>
          <w:lang w:eastAsia="en-GB"/>
        </w:rPr>
        <w:t>from</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compiler</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determine</w:t>
      </w:r>
      <w:r w:rsidR="00945AE6">
        <w:rPr>
          <w:lang w:eastAsia="en-GB"/>
        </w:rPr>
        <w:t xml:space="preserve"> </w:t>
      </w:r>
      <w:r w:rsidR="00D070DF" w:rsidRPr="00D070DF">
        <w:rPr>
          <w:lang w:eastAsia="en-GB"/>
        </w:rPr>
        <w:t>what</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should</w:t>
      </w:r>
      <w:r w:rsidR="00945AE6">
        <w:rPr>
          <w:lang w:eastAsia="en-GB"/>
        </w:rPr>
        <w:t xml:space="preserve"> </w:t>
      </w:r>
      <w:r w:rsidR="00D070DF" w:rsidRPr="00D070DF">
        <w:rPr>
          <w:lang w:eastAsia="en-GB"/>
        </w:rPr>
        <w:t>change</w:t>
      </w:r>
      <w:r w:rsidR="00945AE6">
        <w:rPr>
          <w:lang w:eastAsia="en-GB"/>
        </w:rPr>
        <w:t xml:space="preserve"> </w:t>
      </w:r>
      <w:r w:rsidR="00D070DF" w:rsidRPr="00D070DF">
        <w:rPr>
          <w:lang w:eastAsia="en-GB"/>
        </w:rPr>
        <w:t>next</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get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work.</w:t>
      </w:r>
      <w:r w:rsidR="00945AE6">
        <w:rPr>
          <w:lang w:eastAsia="en-GB"/>
        </w:rPr>
        <w:t xml:space="preserve"> </w:t>
      </w:r>
      <w:r w:rsidR="00D070DF" w:rsidRPr="00D070DF">
        <w:rPr>
          <w:lang w:eastAsia="en-GB"/>
        </w:rPr>
        <w:t>Before</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do</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however,</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explore</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technique</w:t>
      </w:r>
      <w:r w:rsidR="00945AE6">
        <w:rPr>
          <w:lang w:eastAsia="en-GB"/>
        </w:rPr>
        <w:t xml:space="preserve"> </w:t>
      </w:r>
      <w:r w:rsidR="00D070DF" w:rsidRPr="00D070DF">
        <w:rPr>
          <w:lang w:eastAsia="en-GB"/>
        </w:rPr>
        <w:t>we’re</w:t>
      </w:r>
      <w:r w:rsidR="00945AE6">
        <w:rPr>
          <w:lang w:eastAsia="en-GB"/>
        </w:rPr>
        <w:t xml:space="preserve"> </w:t>
      </w:r>
      <w:r w:rsidR="00D070DF" w:rsidRPr="00D070DF">
        <w:rPr>
          <w:lang w:eastAsia="en-GB"/>
        </w:rPr>
        <w:t>not</w:t>
      </w:r>
      <w:r w:rsidR="00945AE6">
        <w:rPr>
          <w:lang w:eastAsia="en-GB"/>
        </w:rPr>
        <w:t xml:space="preserve"> </w:t>
      </w:r>
      <w:r w:rsidR="00D070DF" w:rsidRPr="00D070DF">
        <w:rPr>
          <w:lang w:eastAsia="en-GB"/>
        </w:rPr>
        <w:t>going</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use</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starting</w:t>
      </w:r>
      <w:r w:rsidR="00945AE6">
        <w:rPr>
          <w:lang w:eastAsia="en-GB"/>
        </w:rPr>
        <w:t xml:space="preserve"> </w:t>
      </w:r>
      <w:r w:rsidR="00D070DF" w:rsidRPr="00D070DF">
        <w:rPr>
          <w:lang w:eastAsia="en-GB"/>
        </w:rPr>
        <w:t>point.</w:t>
      </w:r>
      <w:r>
        <w:rPr>
          <w:lang w:eastAsia="en-GB"/>
        </w:rPr>
        <w:fldChar w:fldCharType="begin"/>
      </w:r>
      <w:r>
        <w:instrText xml:space="preserve"> XE "compiler-driven development end</w:instrText>
      </w:r>
      <w:r w:rsidRPr="00BE574B">
        <w:instrText>Range</w:instrText>
      </w:r>
      <w:r>
        <w:instrText xml:space="preserve">" </w:instrText>
      </w:r>
      <w:r>
        <w:rPr>
          <w:lang w:eastAsia="en-GB"/>
        </w:rPr>
        <w:fldChar w:fldCharType="end"/>
      </w:r>
    </w:p>
    <w:bookmarkStart w:id="69" w:name="spawning-a-thread-for-each-request"/>
    <w:bookmarkStart w:id="70" w:name="_Toc107314543"/>
    <w:bookmarkEnd w:id="69"/>
    <w:p w14:paraId="2201F81D" w14:textId="7828C26A" w:rsidR="00D070DF" w:rsidRPr="00D070DF" w:rsidRDefault="00F9618C" w:rsidP="006D307B">
      <w:pPr>
        <w:pStyle w:val="HeadC"/>
        <w:rPr>
          <w:lang w:eastAsia="en-GB"/>
        </w:rPr>
      </w:pPr>
      <w:r>
        <w:rPr>
          <w:lang w:eastAsia="en-GB"/>
        </w:rPr>
        <w:fldChar w:fldCharType="begin"/>
      </w:r>
      <w:r>
        <w:instrText xml:space="preserve"> XE "threads:creating with spawn </w:instrText>
      </w:r>
      <w:r w:rsidRPr="00BE574B">
        <w:instrText>startRange</w:instrText>
      </w:r>
      <w:r>
        <w:instrText xml:space="preserve">" </w:instrText>
      </w:r>
      <w:r>
        <w:rPr>
          <w:lang w:eastAsia="en-GB"/>
        </w:rPr>
        <w:fldChar w:fldCharType="end"/>
      </w:r>
      <w:r w:rsidR="00D070DF" w:rsidRPr="00D070DF">
        <w:rPr>
          <w:lang w:eastAsia="en-GB"/>
        </w:rPr>
        <w:t>Spawning</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Each</w:t>
      </w:r>
      <w:r w:rsidR="00945AE6">
        <w:rPr>
          <w:lang w:eastAsia="en-GB"/>
        </w:rPr>
        <w:t xml:space="preserve"> </w:t>
      </w:r>
      <w:r w:rsidR="00D070DF" w:rsidRPr="00D070DF">
        <w:rPr>
          <w:lang w:eastAsia="en-GB"/>
        </w:rPr>
        <w:t>Request</w:t>
      </w:r>
      <w:bookmarkEnd w:id="70"/>
    </w:p>
    <w:p w14:paraId="40983E3C" w14:textId="1C27399B" w:rsidR="00D070DF" w:rsidRPr="00D070DF" w:rsidRDefault="00D070DF" w:rsidP="00945AE6">
      <w:pPr>
        <w:pStyle w:val="Body"/>
        <w:rPr>
          <w:lang w:eastAsia="en-GB"/>
        </w:rPr>
      </w:pPr>
      <w:r w:rsidRPr="00D070DF">
        <w:rPr>
          <w:lang w:eastAsia="en-GB"/>
        </w:rPr>
        <w:t>First,</w:t>
      </w:r>
      <w:r w:rsidR="00945AE6">
        <w:rPr>
          <w:lang w:eastAsia="en-GB"/>
        </w:rPr>
        <w:t xml:space="preserve"> </w:t>
      </w:r>
      <w:r w:rsidRPr="00D070DF">
        <w:rPr>
          <w:lang w:eastAsia="en-GB"/>
        </w:rPr>
        <w:t>let’s</w:t>
      </w:r>
      <w:r w:rsidR="00945AE6">
        <w:rPr>
          <w:lang w:eastAsia="en-GB"/>
        </w:rPr>
        <w:t xml:space="preserve"> </w:t>
      </w:r>
      <w:r w:rsidRPr="00D070DF">
        <w:rPr>
          <w:lang w:eastAsia="en-GB"/>
        </w:rPr>
        <w:t>explore</w:t>
      </w:r>
      <w:r w:rsidR="00945AE6">
        <w:rPr>
          <w:lang w:eastAsia="en-GB"/>
        </w:rPr>
        <w:t xml:space="preserve"> </w:t>
      </w:r>
      <w:r w:rsidRPr="00D070DF">
        <w:rPr>
          <w:lang w:eastAsia="en-GB"/>
        </w:rPr>
        <w:t>how</w:t>
      </w:r>
      <w:r w:rsidR="00945AE6">
        <w:rPr>
          <w:lang w:eastAsia="en-GB"/>
        </w:rPr>
        <w:t xml:space="preserve"> </w:t>
      </w:r>
      <w:r w:rsidRPr="00D070DF">
        <w:rPr>
          <w:lang w:eastAsia="en-GB"/>
        </w:rPr>
        <w:t>our</w:t>
      </w:r>
      <w:r w:rsidR="00945AE6">
        <w:rPr>
          <w:lang w:eastAsia="en-GB"/>
        </w:rPr>
        <w:t xml:space="preserve"> </w:t>
      </w:r>
      <w:r w:rsidRPr="00D070DF">
        <w:rPr>
          <w:lang w:eastAsia="en-GB"/>
        </w:rPr>
        <w:t>code</w:t>
      </w:r>
      <w:r w:rsidR="00945AE6">
        <w:rPr>
          <w:lang w:eastAsia="en-GB"/>
        </w:rPr>
        <w:t xml:space="preserve"> </w:t>
      </w:r>
      <w:r w:rsidRPr="00D070DF">
        <w:rPr>
          <w:lang w:eastAsia="en-GB"/>
        </w:rPr>
        <w:t>might</w:t>
      </w:r>
      <w:r w:rsidR="00945AE6">
        <w:rPr>
          <w:lang w:eastAsia="en-GB"/>
        </w:rPr>
        <w:t xml:space="preserve"> </w:t>
      </w:r>
      <w:r w:rsidRPr="00D070DF">
        <w:rPr>
          <w:lang w:eastAsia="en-GB"/>
        </w:rPr>
        <w:t>look</w:t>
      </w:r>
      <w:r w:rsidR="00945AE6">
        <w:rPr>
          <w:lang w:eastAsia="en-GB"/>
        </w:rPr>
        <w:t xml:space="preserve"> </w:t>
      </w:r>
      <w:r w:rsidRPr="00D070DF">
        <w:rPr>
          <w:lang w:eastAsia="en-GB"/>
        </w:rPr>
        <w:t>if</w:t>
      </w:r>
      <w:r w:rsidR="00945AE6">
        <w:rPr>
          <w:lang w:eastAsia="en-GB"/>
        </w:rPr>
        <w:t xml:space="preserve"> </w:t>
      </w:r>
      <w:r w:rsidRPr="00D070DF">
        <w:rPr>
          <w:lang w:eastAsia="en-GB"/>
        </w:rPr>
        <w:t>it</w:t>
      </w:r>
      <w:r w:rsidR="00945AE6">
        <w:rPr>
          <w:lang w:eastAsia="en-GB"/>
        </w:rPr>
        <w:t xml:space="preserve"> </w:t>
      </w:r>
      <w:r w:rsidRPr="00D070DF">
        <w:rPr>
          <w:lang w:eastAsia="en-GB"/>
        </w:rPr>
        <w:t>did</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for</w:t>
      </w:r>
      <w:r w:rsidR="00945AE6">
        <w:rPr>
          <w:lang w:eastAsia="en-GB"/>
        </w:rPr>
        <w:t xml:space="preserve"> </w:t>
      </w:r>
      <w:r w:rsidRPr="00D070DF">
        <w:rPr>
          <w:lang w:eastAsia="en-GB"/>
        </w:rPr>
        <w:t>every</w:t>
      </w:r>
      <w:r w:rsidR="00945AE6">
        <w:rPr>
          <w:lang w:eastAsia="en-GB"/>
        </w:rPr>
        <w:t xml:space="preserve"> </w:t>
      </w:r>
      <w:r w:rsidRPr="00D070DF">
        <w:rPr>
          <w:lang w:eastAsia="en-GB"/>
        </w:rPr>
        <w:t>connection.</w:t>
      </w:r>
      <w:r w:rsidR="00945AE6">
        <w:rPr>
          <w:lang w:eastAsia="en-GB"/>
        </w:rPr>
        <w:t xml:space="preserve"> </w:t>
      </w:r>
      <w:r w:rsidRPr="00D070DF">
        <w:rPr>
          <w:lang w:eastAsia="en-GB"/>
        </w:rPr>
        <w:t>As</w:t>
      </w:r>
      <w:r w:rsidR="00945AE6">
        <w:rPr>
          <w:lang w:eastAsia="en-GB"/>
        </w:rPr>
        <w:t xml:space="preserve"> </w:t>
      </w:r>
      <w:r w:rsidRPr="00D070DF">
        <w:rPr>
          <w:lang w:eastAsia="en-GB"/>
        </w:rPr>
        <w:t>mentioned</w:t>
      </w:r>
      <w:r w:rsidR="00945AE6">
        <w:rPr>
          <w:lang w:eastAsia="en-GB"/>
        </w:rPr>
        <w:t xml:space="preserve"> </w:t>
      </w:r>
      <w:r w:rsidRPr="00D070DF">
        <w:rPr>
          <w:lang w:eastAsia="en-GB"/>
        </w:rPr>
        <w:t>earlier,</w:t>
      </w:r>
      <w:r w:rsidR="00945AE6">
        <w:rPr>
          <w:lang w:eastAsia="en-GB"/>
        </w:rPr>
        <w:t xml:space="preserve"> </w:t>
      </w:r>
      <w:r w:rsidRPr="00D070DF">
        <w:rPr>
          <w:lang w:eastAsia="en-GB"/>
        </w:rPr>
        <w:t>this</w:t>
      </w:r>
      <w:r w:rsidR="00945AE6">
        <w:rPr>
          <w:lang w:eastAsia="en-GB"/>
        </w:rPr>
        <w:t xml:space="preserve"> </w:t>
      </w:r>
      <w:r w:rsidRPr="00D070DF">
        <w:rPr>
          <w:lang w:eastAsia="en-GB"/>
        </w:rPr>
        <w:t>isn’t</w:t>
      </w:r>
      <w:r w:rsidR="00945AE6">
        <w:rPr>
          <w:lang w:eastAsia="en-GB"/>
        </w:rPr>
        <w:t xml:space="preserve"> </w:t>
      </w:r>
      <w:r w:rsidRPr="00D070DF">
        <w:rPr>
          <w:lang w:eastAsia="en-GB"/>
        </w:rPr>
        <w:t>our</w:t>
      </w:r>
      <w:r w:rsidR="00945AE6">
        <w:rPr>
          <w:lang w:eastAsia="en-GB"/>
        </w:rPr>
        <w:t xml:space="preserve"> </w:t>
      </w:r>
      <w:r w:rsidRPr="00D070DF">
        <w:rPr>
          <w:lang w:eastAsia="en-GB"/>
        </w:rPr>
        <w:t>final</w:t>
      </w:r>
      <w:r w:rsidR="00945AE6">
        <w:rPr>
          <w:lang w:eastAsia="en-GB"/>
        </w:rPr>
        <w:t xml:space="preserve"> </w:t>
      </w:r>
      <w:r w:rsidRPr="00D070DF">
        <w:rPr>
          <w:lang w:eastAsia="en-GB"/>
        </w:rPr>
        <w:t>plan</w:t>
      </w:r>
      <w:r w:rsidR="00945AE6">
        <w:rPr>
          <w:lang w:eastAsia="en-GB"/>
        </w:rPr>
        <w:t xml:space="preserve"> </w:t>
      </w:r>
      <w:r w:rsidRPr="00D070DF">
        <w:rPr>
          <w:lang w:eastAsia="en-GB"/>
        </w:rPr>
        <w:t>due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problems</w:t>
      </w:r>
      <w:r w:rsidR="00945AE6">
        <w:rPr>
          <w:lang w:eastAsia="en-GB"/>
        </w:rPr>
        <w:t xml:space="preserve"> </w:t>
      </w:r>
      <w:r w:rsidRPr="00D070DF">
        <w:rPr>
          <w:lang w:eastAsia="en-GB"/>
        </w:rPr>
        <w:t>with</w:t>
      </w:r>
      <w:r w:rsidR="00945AE6">
        <w:rPr>
          <w:lang w:eastAsia="en-GB"/>
        </w:rPr>
        <w:t xml:space="preserve"> </w:t>
      </w:r>
      <w:r w:rsidRPr="00D070DF">
        <w:rPr>
          <w:lang w:eastAsia="en-GB"/>
        </w:rPr>
        <w:t>potentially</w:t>
      </w:r>
      <w:r w:rsidR="00945AE6">
        <w:rPr>
          <w:lang w:eastAsia="en-GB"/>
        </w:rPr>
        <w:t xml:space="preserve"> </w:t>
      </w:r>
      <w:r w:rsidRPr="00D070DF">
        <w:rPr>
          <w:lang w:eastAsia="en-GB"/>
        </w:rPr>
        <w:t>spawning</w:t>
      </w:r>
      <w:r w:rsidR="00945AE6">
        <w:rPr>
          <w:lang w:eastAsia="en-GB"/>
        </w:rPr>
        <w:t xml:space="preserve"> </w:t>
      </w:r>
      <w:r w:rsidRPr="00D070DF">
        <w:rPr>
          <w:lang w:eastAsia="en-GB"/>
        </w:rPr>
        <w:t>an</w:t>
      </w:r>
      <w:r w:rsidR="00945AE6">
        <w:rPr>
          <w:lang w:eastAsia="en-GB"/>
        </w:rPr>
        <w:t xml:space="preserve"> </w:t>
      </w:r>
      <w:r w:rsidRPr="00D070DF">
        <w:rPr>
          <w:lang w:eastAsia="en-GB"/>
        </w:rPr>
        <w:t>unlimited</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but</w:t>
      </w:r>
      <w:r w:rsidR="00945AE6">
        <w:rPr>
          <w:lang w:eastAsia="en-GB"/>
        </w:rPr>
        <w:t xml:space="preserve"> </w:t>
      </w:r>
      <w:r w:rsidRPr="00D070DF">
        <w:rPr>
          <w:lang w:eastAsia="en-GB"/>
        </w:rPr>
        <w:t>it</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starting</w:t>
      </w:r>
      <w:r w:rsidR="00945AE6">
        <w:rPr>
          <w:lang w:eastAsia="en-GB"/>
        </w:rPr>
        <w:t xml:space="preserve"> </w:t>
      </w:r>
      <w:r w:rsidRPr="00D070DF">
        <w:rPr>
          <w:lang w:eastAsia="en-GB"/>
        </w:rPr>
        <w:t>point</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a</w:t>
      </w:r>
      <w:r w:rsidR="00945AE6">
        <w:rPr>
          <w:lang w:eastAsia="en-GB"/>
        </w:rPr>
        <w:t xml:space="preserve"> </w:t>
      </w:r>
      <w:r w:rsidRPr="00D070DF">
        <w:rPr>
          <w:lang w:eastAsia="en-GB"/>
        </w:rPr>
        <w:t>working</w:t>
      </w:r>
      <w:r w:rsidR="00945AE6">
        <w:rPr>
          <w:lang w:eastAsia="en-GB"/>
        </w:rPr>
        <w:t xml:space="preserve"> </w:t>
      </w:r>
      <w:r w:rsidRPr="00D070DF">
        <w:rPr>
          <w:lang w:eastAsia="en-GB"/>
        </w:rPr>
        <w:t>multithreaded</w:t>
      </w:r>
      <w:r w:rsidR="00945AE6">
        <w:rPr>
          <w:lang w:eastAsia="en-GB"/>
        </w:rPr>
        <w:t xml:space="preserve"> </w:t>
      </w:r>
      <w:r w:rsidRPr="00D070DF">
        <w:rPr>
          <w:lang w:eastAsia="en-GB"/>
        </w:rPr>
        <w:t>server</w:t>
      </w:r>
      <w:r w:rsidR="00945AE6">
        <w:rPr>
          <w:lang w:eastAsia="en-GB"/>
        </w:rPr>
        <w:t xml:space="preserve"> </w:t>
      </w:r>
      <w:r w:rsidRPr="00D070DF">
        <w:rPr>
          <w:lang w:eastAsia="en-GB"/>
        </w:rPr>
        <w:t>first.</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add</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as</w:t>
      </w:r>
      <w:r w:rsidR="00945AE6">
        <w:rPr>
          <w:lang w:eastAsia="en-GB"/>
        </w:rPr>
        <w:t xml:space="preserve"> </w:t>
      </w:r>
      <w:r w:rsidRPr="00D070DF">
        <w:rPr>
          <w:lang w:eastAsia="en-GB"/>
        </w:rPr>
        <w:t>an</w:t>
      </w:r>
      <w:r w:rsidR="00945AE6">
        <w:rPr>
          <w:lang w:eastAsia="en-GB"/>
        </w:rPr>
        <w:t xml:space="preserve"> </w:t>
      </w:r>
      <w:r w:rsidRPr="00D070DF">
        <w:rPr>
          <w:lang w:eastAsia="en-GB"/>
        </w:rPr>
        <w:t>improvement,</w:t>
      </w:r>
      <w:r w:rsidR="00945AE6">
        <w:rPr>
          <w:lang w:eastAsia="en-GB"/>
        </w:rPr>
        <w:t xml:space="preserve"> </w:t>
      </w:r>
      <w:r w:rsidRPr="00D070DF">
        <w:rPr>
          <w:lang w:eastAsia="en-GB"/>
        </w:rPr>
        <w:t>and</w:t>
      </w:r>
      <w:r w:rsidR="00945AE6">
        <w:rPr>
          <w:lang w:eastAsia="en-GB"/>
        </w:rPr>
        <w:t xml:space="preserve"> </w:t>
      </w:r>
      <w:r w:rsidRPr="00D070DF">
        <w:rPr>
          <w:lang w:eastAsia="en-GB"/>
        </w:rPr>
        <w:t>contrasting</w:t>
      </w:r>
      <w:r w:rsidR="00945AE6">
        <w:rPr>
          <w:lang w:eastAsia="en-GB"/>
        </w:rPr>
        <w:t xml:space="preserve"> </w:t>
      </w:r>
      <w:r w:rsidRPr="00D070DF">
        <w:rPr>
          <w:lang w:eastAsia="en-GB"/>
        </w:rPr>
        <w:t>the</w:t>
      </w:r>
      <w:r w:rsidR="00945AE6">
        <w:rPr>
          <w:lang w:eastAsia="en-GB"/>
        </w:rPr>
        <w:t xml:space="preserve"> </w:t>
      </w:r>
      <w:r w:rsidRPr="00D070DF">
        <w:rPr>
          <w:lang w:eastAsia="en-GB"/>
        </w:rPr>
        <w:t>two</w:t>
      </w:r>
      <w:r w:rsidR="00945AE6">
        <w:rPr>
          <w:lang w:eastAsia="en-GB"/>
        </w:rPr>
        <w:t xml:space="preserve"> </w:t>
      </w:r>
      <w:r w:rsidRPr="00D070DF">
        <w:rPr>
          <w:lang w:eastAsia="en-GB"/>
        </w:rPr>
        <w:t>solutions</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easier.</w:t>
      </w:r>
    </w:p>
    <w:p w14:paraId="2B986B80" w14:textId="32E03F76" w:rsidR="00D070DF" w:rsidRPr="00D070DF" w:rsidRDefault="00D070DF" w:rsidP="00945AE6">
      <w:pPr>
        <w:pStyle w:val="Body"/>
        <w:rPr>
          <w:lang w:eastAsia="en-GB"/>
        </w:rPr>
      </w:pPr>
      <w:r w:rsidRPr="00D070DF">
        <w:rPr>
          <w:lang w:eastAsia="en-GB"/>
        </w:rPr>
        <w:t>Listing</w:t>
      </w:r>
      <w:r w:rsidR="00945AE6">
        <w:rPr>
          <w:lang w:eastAsia="en-GB"/>
        </w:rPr>
        <w:t xml:space="preserve"> </w:t>
      </w:r>
      <w:r w:rsidRPr="00D070DF">
        <w:rPr>
          <w:lang w:eastAsia="en-GB"/>
        </w:rPr>
        <w:t>20-11</w:t>
      </w:r>
      <w:r w:rsidR="00945AE6">
        <w:rPr>
          <w:lang w:eastAsia="en-GB"/>
        </w:rPr>
        <w:t xml:space="preserve"> </w:t>
      </w:r>
      <w:r w:rsidRPr="00D070DF">
        <w:rPr>
          <w:lang w:eastAsia="en-GB"/>
        </w:rPr>
        <w:t>shows</w:t>
      </w:r>
      <w:r w:rsidR="00945AE6">
        <w:rPr>
          <w:lang w:eastAsia="en-GB"/>
        </w:rPr>
        <w:t xml:space="preserve"> </w:t>
      </w:r>
      <w:r w:rsidRPr="00D070DF">
        <w:rPr>
          <w:lang w:eastAsia="en-GB"/>
        </w:rPr>
        <w:t>the</w:t>
      </w:r>
      <w:r w:rsidR="00945AE6">
        <w:rPr>
          <w:lang w:eastAsia="en-GB"/>
        </w:rPr>
        <w:t xml:space="preserve"> </w:t>
      </w:r>
      <w:r w:rsidRPr="00D070DF">
        <w:rPr>
          <w:lang w:eastAsia="en-GB"/>
        </w:rPr>
        <w:t>changes</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to</w:t>
      </w:r>
      <w:r w:rsidR="00945AE6">
        <w:rPr>
          <w:lang w:eastAsia="en-GB"/>
        </w:rPr>
        <w:t xml:space="preserve"> </w:t>
      </w:r>
      <w:r w:rsidRPr="00D62D8F">
        <w:rPr>
          <w:rStyle w:val="Literal"/>
        </w:rPr>
        <w:t>main</w:t>
      </w:r>
      <w:r w:rsidR="00945AE6">
        <w:rPr>
          <w:lang w:eastAsia="en-GB"/>
        </w:rPr>
        <w:t xml:space="preserve"> </w:t>
      </w:r>
      <w:r w:rsidRPr="00D070DF">
        <w:rPr>
          <w:lang w:eastAsia="en-GB"/>
        </w:rPr>
        <w:t>to</w:t>
      </w:r>
      <w:r w:rsidR="00945AE6">
        <w:rPr>
          <w:lang w:eastAsia="en-GB"/>
        </w:rPr>
        <w:t xml:space="preserve"> </w:t>
      </w:r>
      <w:r w:rsidRPr="00D070DF">
        <w:rPr>
          <w:lang w:eastAsia="en-GB"/>
        </w:rPr>
        <w:t>spawn</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handle</w:t>
      </w:r>
      <w:r w:rsidR="00945AE6">
        <w:rPr>
          <w:lang w:eastAsia="en-GB"/>
        </w:rPr>
        <w:t xml:space="preserve"> </w:t>
      </w:r>
      <w:r w:rsidRPr="00D070DF">
        <w:rPr>
          <w:lang w:eastAsia="en-GB"/>
        </w:rPr>
        <w:t>each</w:t>
      </w:r>
      <w:r w:rsidR="00945AE6">
        <w:rPr>
          <w:lang w:eastAsia="en-GB"/>
        </w:rPr>
        <w:t xml:space="preserve"> </w:t>
      </w:r>
      <w:r w:rsidRPr="00D070DF">
        <w:rPr>
          <w:lang w:eastAsia="en-GB"/>
        </w:rPr>
        <w:t>stream</w:t>
      </w:r>
      <w:r w:rsidR="00945AE6">
        <w:rPr>
          <w:lang w:eastAsia="en-GB"/>
        </w:rPr>
        <w:t xml:space="preserve"> </w:t>
      </w:r>
      <w:r w:rsidRPr="00D070DF">
        <w:rPr>
          <w:lang w:eastAsia="en-GB"/>
        </w:rPr>
        <w:t>within</w:t>
      </w:r>
      <w:r w:rsidR="00945AE6">
        <w:rPr>
          <w:lang w:eastAsia="en-GB"/>
        </w:rPr>
        <w:t xml:space="preserve"> </w:t>
      </w:r>
      <w:r w:rsidRPr="00D070DF">
        <w:rPr>
          <w:lang w:eastAsia="en-GB"/>
        </w:rPr>
        <w:t>the</w:t>
      </w:r>
      <w:r w:rsidR="00945AE6">
        <w:rPr>
          <w:lang w:eastAsia="en-GB"/>
        </w:rPr>
        <w:t xml:space="preserve"> </w:t>
      </w:r>
      <w:r w:rsidRPr="00D62D8F">
        <w:rPr>
          <w:rStyle w:val="Literal"/>
        </w:rPr>
        <w:t>for</w:t>
      </w:r>
      <w:r w:rsidR="00945AE6">
        <w:rPr>
          <w:lang w:eastAsia="en-GB"/>
        </w:rPr>
        <w:t xml:space="preserve"> </w:t>
      </w:r>
      <w:r w:rsidRPr="00D070DF">
        <w:rPr>
          <w:lang w:eastAsia="en-GB"/>
        </w:rPr>
        <w:t>loop.</w:t>
      </w:r>
    </w:p>
    <w:p w14:paraId="1160CFF7" w14:textId="0BB3E5A3" w:rsidR="00D070DF" w:rsidRPr="00D070DF" w:rsidRDefault="00D070DF" w:rsidP="00B0420F">
      <w:pPr>
        <w:pStyle w:val="CodeLabel"/>
        <w:rPr>
          <w:lang w:eastAsia="en-GB"/>
        </w:rPr>
      </w:pPr>
      <w:r w:rsidRPr="00D070DF">
        <w:rPr>
          <w:lang w:eastAsia="en-GB"/>
        </w:rPr>
        <w:t>src/main.rs</w:t>
      </w:r>
    </w:p>
    <w:p w14:paraId="4A16EEA0" w14:textId="13EC137D"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main()</w:t>
      </w:r>
      <w:r w:rsidR="00945AE6" w:rsidRPr="00A73287">
        <w:rPr>
          <w:rStyle w:val="LiteralGray"/>
        </w:rPr>
        <w:t xml:space="preserve"> </w:t>
      </w:r>
      <w:r w:rsidRPr="00A73287">
        <w:rPr>
          <w:rStyle w:val="LiteralGray"/>
        </w:rPr>
        <w:t>{</w:t>
      </w:r>
    </w:p>
    <w:p w14:paraId="6CCD5D4B" w14:textId="0D33C61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listener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TcpListener::bind("127.0.0.1:7878").unwrap();</w:t>
      </w:r>
    </w:p>
    <w:p w14:paraId="1D80F90A" w14:textId="77777777" w:rsidR="00D070DF" w:rsidRPr="00A73287" w:rsidRDefault="00D070DF" w:rsidP="00D62D8F">
      <w:pPr>
        <w:pStyle w:val="Code"/>
        <w:rPr>
          <w:rStyle w:val="LiteralGray"/>
        </w:rPr>
      </w:pPr>
    </w:p>
    <w:p w14:paraId="77DEB298" w14:textId="27380F9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listener.incoming()</w:t>
      </w:r>
      <w:r w:rsidRPr="00A73287">
        <w:rPr>
          <w:rStyle w:val="LiteralGray"/>
        </w:rPr>
        <w:t xml:space="preserve"> </w:t>
      </w:r>
      <w:r w:rsidR="00D070DF" w:rsidRPr="00A73287">
        <w:rPr>
          <w:rStyle w:val="LiteralGray"/>
        </w:rPr>
        <w:t>{</w:t>
      </w:r>
    </w:p>
    <w:p w14:paraId="357679BD" w14:textId="6433689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stream.unwrap();</w:t>
      </w:r>
    </w:p>
    <w:p w14:paraId="1D291FB4" w14:textId="77777777" w:rsidR="00D070DF" w:rsidRPr="00D35EB9" w:rsidRDefault="00D070DF" w:rsidP="00D62D8F">
      <w:pPr>
        <w:pStyle w:val="Code"/>
      </w:pPr>
    </w:p>
    <w:p w14:paraId="4DB20046" w14:textId="6E08E48D" w:rsidR="00D070DF" w:rsidRPr="00D35EB9" w:rsidRDefault="00945AE6" w:rsidP="00D62D8F">
      <w:pPr>
        <w:pStyle w:val="Code"/>
      </w:pPr>
      <w:r w:rsidRPr="00D35EB9">
        <w:t xml:space="preserve">        </w:t>
      </w:r>
      <w:r w:rsidR="00D070DF" w:rsidRPr="00D35EB9">
        <w:t>thread::spawn(||</w:t>
      </w:r>
      <w:r w:rsidRPr="00D35EB9">
        <w:t xml:space="preserve"> </w:t>
      </w:r>
      <w:r w:rsidR="00D070DF" w:rsidRPr="00D35EB9">
        <w:t>{</w:t>
      </w:r>
    </w:p>
    <w:p w14:paraId="40C16D00" w14:textId="4BF3BB4D" w:rsidR="00D070DF" w:rsidRPr="00D35EB9" w:rsidRDefault="00945AE6" w:rsidP="00D62D8F">
      <w:pPr>
        <w:pStyle w:val="Code"/>
      </w:pPr>
      <w:r w:rsidRPr="00D35EB9">
        <w:t xml:space="preserve">            </w:t>
      </w:r>
      <w:r w:rsidR="00D070DF" w:rsidRPr="00D35EB9">
        <w:t>handle_connection(stream);</w:t>
      </w:r>
    </w:p>
    <w:p w14:paraId="577F5E3C" w14:textId="0C2A1086" w:rsidR="00D070DF" w:rsidRPr="00D35EB9" w:rsidRDefault="00945AE6" w:rsidP="00D62D8F">
      <w:pPr>
        <w:pStyle w:val="Code"/>
      </w:pPr>
      <w:r w:rsidRPr="00D35EB9">
        <w:t xml:space="preserve">        </w:t>
      </w:r>
      <w:r w:rsidR="00D070DF" w:rsidRPr="00D35EB9">
        <w:t>});</w:t>
      </w:r>
    </w:p>
    <w:p w14:paraId="4C4EF757" w14:textId="076853D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C73B2C1" w14:textId="77777777" w:rsidR="00D070DF" w:rsidRPr="00A73287" w:rsidRDefault="00D070DF" w:rsidP="00D62D8F">
      <w:pPr>
        <w:pStyle w:val="Code"/>
        <w:rPr>
          <w:rStyle w:val="LiteralGray"/>
        </w:rPr>
      </w:pPr>
      <w:r w:rsidRPr="00A73287">
        <w:rPr>
          <w:rStyle w:val="LiteralGray"/>
        </w:rPr>
        <w:t>}</w:t>
      </w:r>
    </w:p>
    <w:p w14:paraId="4D9D4A0A" w14:textId="283B29AA" w:rsidR="00D070DF" w:rsidRPr="00D070DF" w:rsidRDefault="00D070DF" w:rsidP="008C2171">
      <w:pPr>
        <w:pStyle w:val="CodeListingCaption"/>
        <w:rPr>
          <w:lang w:eastAsia="en-GB"/>
        </w:rPr>
      </w:pPr>
      <w:r w:rsidRPr="00D070DF">
        <w:rPr>
          <w:lang w:eastAsia="en-GB"/>
        </w:rPr>
        <w:t>Spawning</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r w:rsidRPr="00D070DF">
        <w:rPr>
          <w:lang w:eastAsia="en-GB"/>
        </w:rPr>
        <w:t>stream</w:t>
      </w:r>
    </w:p>
    <w:p w14:paraId="262E36C1" w14:textId="2447B8FC" w:rsidR="00D070DF" w:rsidRPr="00D070DF" w:rsidRDefault="00D070DF" w:rsidP="00945AE6">
      <w:pPr>
        <w:pStyle w:val="Body"/>
        <w:rPr>
          <w:lang w:eastAsia="en-GB"/>
        </w:rPr>
      </w:pPr>
      <w:r w:rsidRPr="00D070DF">
        <w:rPr>
          <w:lang w:eastAsia="en-GB"/>
        </w:rPr>
        <w:t>As</w:t>
      </w:r>
      <w:r w:rsidR="00945AE6">
        <w:rPr>
          <w:lang w:eastAsia="en-GB"/>
        </w:rPr>
        <w:t xml:space="preserve"> </w:t>
      </w:r>
      <w:r w:rsidRPr="00D070DF">
        <w:rPr>
          <w:lang w:eastAsia="en-GB"/>
        </w:rPr>
        <w:t>you</w:t>
      </w:r>
      <w:r w:rsidR="00945AE6">
        <w:rPr>
          <w:lang w:eastAsia="en-GB"/>
        </w:rPr>
        <w:t xml:space="preserve"> </w:t>
      </w:r>
      <w:r w:rsidRPr="00D070DF">
        <w:rPr>
          <w:lang w:eastAsia="en-GB"/>
        </w:rPr>
        <w:t>learned</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16</w:t>
      </w:r>
      <w:r w:rsidRPr="00D070DF">
        <w:rPr>
          <w:lang w:eastAsia="en-GB"/>
        </w:rPr>
        <w:t>,</w:t>
      </w:r>
      <w:r w:rsidR="00945AE6">
        <w:rPr>
          <w:lang w:eastAsia="en-GB"/>
        </w:rPr>
        <w:t xml:space="preserve"> </w:t>
      </w:r>
      <w:r w:rsidRPr="00D62D8F">
        <w:rPr>
          <w:rStyle w:val="Literal"/>
        </w:rPr>
        <w:t>thread::spawn</w:t>
      </w:r>
      <w:r w:rsidR="00945AE6">
        <w:rPr>
          <w:lang w:eastAsia="en-GB"/>
        </w:rPr>
        <w:t xml:space="preserve"> </w:t>
      </w:r>
      <w:r w:rsidRPr="00D070DF">
        <w:rPr>
          <w:lang w:eastAsia="en-GB"/>
        </w:rPr>
        <w:t>will</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run</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run</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and</w:t>
      </w:r>
      <w:r w:rsidR="00945AE6">
        <w:rPr>
          <w:lang w:eastAsia="en-GB"/>
        </w:rPr>
        <w:t xml:space="preserve"> </w:t>
      </w:r>
      <w:r w:rsidRPr="00D070DF">
        <w:rPr>
          <w:lang w:eastAsia="en-GB"/>
        </w:rPr>
        <w:t>load</w:t>
      </w:r>
      <w:r w:rsidR="00945AE6">
        <w:rPr>
          <w:lang w:eastAsia="en-GB"/>
        </w:rPr>
        <w:t xml:space="preserve"> </w:t>
      </w:r>
      <w:r w:rsidRPr="00D35EB9">
        <w:rPr>
          <w:rStyle w:val="Italic"/>
        </w:rPr>
        <w:t>/sleep</w:t>
      </w:r>
      <w:r w:rsidR="00945AE6">
        <w:rPr>
          <w:lang w:eastAsia="en-GB"/>
        </w:rPr>
        <w:t xml:space="preserve"> </w:t>
      </w:r>
      <w:r w:rsidRPr="00D070DF">
        <w:rPr>
          <w:lang w:eastAsia="en-GB"/>
        </w:rPr>
        <w:t>in</w:t>
      </w:r>
      <w:r w:rsidR="00945AE6">
        <w:rPr>
          <w:lang w:eastAsia="en-GB"/>
        </w:rPr>
        <w:t xml:space="preserve"> </w:t>
      </w:r>
      <w:r w:rsidRPr="00D070DF">
        <w:rPr>
          <w:lang w:eastAsia="en-GB"/>
        </w:rPr>
        <w:t>your</w:t>
      </w:r>
      <w:r w:rsidR="00945AE6">
        <w:rPr>
          <w:lang w:eastAsia="en-GB"/>
        </w:rPr>
        <w:t xml:space="preserve"> </w:t>
      </w:r>
      <w:r w:rsidRPr="00D070DF">
        <w:rPr>
          <w:lang w:eastAsia="en-GB"/>
        </w:rPr>
        <w:t>browser,</w:t>
      </w:r>
      <w:r w:rsidR="00945AE6">
        <w:rPr>
          <w:lang w:eastAsia="en-GB"/>
        </w:rPr>
        <w:t xml:space="preserve"> </w:t>
      </w:r>
      <w:r w:rsidRPr="00D070DF">
        <w:rPr>
          <w:lang w:eastAsia="en-GB"/>
        </w:rPr>
        <w:t>then</w:t>
      </w:r>
      <w:r w:rsidR="00945AE6">
        <w:rPr>
          <w:lang w:eastAsia="en-GB"/>
        </w:rPr>
        <w:t xml:space="preserve"> </w:t>
      </w:r>
      <w:r w:rsidRPr="00D35EB9">
        <w:rPr>
          <w:rStyle w:val="Italic"/>
        </w:rPr>
        <w:t>/</w:t>
      </w:r>
      <w:r w:rsidR="00945AE6">
        <w:rPr>
          <w:lang w:eastAsia="en-GB"/>
        </w:rPr>
        <w:t xml:space="preserve"> </w:t>
      </w:r>
      <w:r w:rsidRPr="00D070DF">
        <w:rPr>
          <w:lang w:eastAsia="en-GB"/>
        </w:rPr>
        <w:t>in</w:t>
      </w:r>
      <w:r w:rsidR="00945AE6">
        <w:rPr>
          <w:lang w:eastAsia="en-GB"/>
        </w:rPr>
        <w:t xml:space="preserve"> </w:t>
      </w:r>
      <w:r w:rsidRPr="00D070DF">
        <w:rPr>
          <w:lang w:eastAsia="en-GB"/>
        </w:rPr>
        <w:t>two</w:t>
      </w:r>
      <w:r w:rsidR="00945AE6">
        <w:rPr>
          <w:lang w:eastAsia="en-GB"/>
        </w:rPr>
        <w:t xml:space="preserve"> </w:t>
      </w:r>
      <w:r w:rsidRPr="00D070DF">
        <w:rPr>
          <w:lang w:eastAsia="en-GB"/>
        </w:rPr>
        <w:t>more</w:t>
      </w:r>
      <w:r w:rsidR="00945AE6">
        <w:rPr>
          <w:lang w:eastAsia="en-GB"/>
        </w:rPr>
        <w:t xml:space="preserve"> </w:t>
      </w:r>
      <w:r w:rsidRPr="00D070DF">
        <w:rPr>
          <w:lang w:eastAsia="en-GB"/>
        </w:rPr>
        <w:t>browser</w:t>
      </w:r>
      <w:r w:rsidR="00945AE6">
        <w:rPr>
          <w:lang w:eastAsia="en-GB"/>
        </w:rPr>
        <w:t xml:space="preserve"> </w:t>
      </w:r>
      <w:r w:rsidRPr="00D070DF">
        <w:rPr>
          <w:lang w:eastAsia="en-GB"/>
        </w:rPr>
        <w:t>tabs,</w:t>
      </w:r>
      <w:r w:rsidR="00945AE6">
        <w:rPr>
          <w:lang w:eastAsia="en-GB"/>
        </w:rPr>
        <w:t xml:space="preserve"> </w:t>
      </w:r>
      <w:r w:rsidRPr="00D070DF">
        <w:rPr>
          <w:lang w:eastAsia="en-GB"/>
        </w:rPr>
        <w:t>you’ll</w:t>
      </w:r>
      <w:r w:rsidR="00945AE6">
        <w:rPr>
          <w:lang w:eastAsia="en-GB"/>
        </w:rPr>
        <w:t xml:space="preserve"> </w:t>
      </w:r>
      <w:r w:rsidRPr="00D070DF">
        <w:rPr>
          <w:lang w:eastAsia="en-GB"/>
        </w:rPr>
        <w:t>indeed</w:t>
      </w:r>
      <w:r w:rsidR="00945AE6">
        <w:rPr>
          <w:lang w:eastAsia="en-GB"/>
        </w:rPr>
        <w:t xml:space="preserve"> </w:t>
      </w:r>
      <w:r w:rsidRPr="00D070DF">
        <w:rPr>
          <w:lang w:eastAsia="en-GB"/>
        </w:rPr>
        <w:t>see</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requests</w:t>
      </w:r>
      <w:r w:rsidR="00945AE6">
        <w:rPr>
          <w:lang w:eastAsia="en-GB"/>
        </w:rPr>
        <w:t xml:space="preserve"> </w:t>
      </w:r>
      <w:r w:rsidRPr="00D070DF">
        <w:rPr>
          <w:lang w:eastAsia="en-GB"/>
        </w:rPr>
        <w:t>to</w:t>
      </w:r>
      <w:r w:rsidR="00945AE6">
        <w:rPr>
          <w:lang w:eastAsia="en-GB"/>
        </w:rPr>
        <w:t xml:space="preserve"> </w:t>
      </w:r>
      <w:r w:rsidRPr="00D35EB9">
        <w:rPr>
          <w:rStyle w:val="Italic"/>
        </w:rPr>
        <w:t>/</w:t>
      </w:r>
      <w:r w:rsidR="00945AE6">
        <w:rPr>
          <w:lang w:eastAsia="en-GB"/>
        </w:rPr>
        <w:t xml:space="preserve"> </w:t>
      </w:r>
      <w:r w:rsidRPr="00D070DF">
        <w:rPr>
          <w:lang w:eastAsia="en-GB"/>
        </w:rPr>
        <w:t>don’t</w:t>
      </w:r>
      <w:r w:rsidR="00945AE6">
        <w:rPr>
          <w:lang w:eastAsia="en-GB"/>
        </w:rPr>
        <w:t xml:space="preserve"> </w:t>
      </w:r>
      <w:r w:rsidRPr="00D070DF">
        <w:rPr>
          <w:lang w:eastAsia="en-GB"/>
        </w:rPr>
        <w:t>have</w:t>
      </w:r>
      <w:r w:rsidR="00945AE6">
        <w:rPr>
          <w:lang w:eastAsia="en-GB"/>
        </w:rPr>
        <w:t xml:space="preserve"> </w:t>
      </w:r>
      <w:r w:rsidRPr="00D070DF">
        <w:rPr>
          <w:lang w:eastAsia="en-GB"/>
        </w:rPr>
        <w:t>to</w:t>
      </w:r>
      <w:r w:rsidR="00945AE6">
        <w:rPr>
          <w:lang w:eastAsia="en-GB"/>
        </w:rPr>
        <w:t xml:space="preserve"> </w:t>
      </w:r>
      <w:r w:rsidRPr="00D070DF">
        <w:rPr>
          <w:lang w:eastAsia="en-GB"/>
        </w:rPr>
        <w:t>wait</w:t>
      </w:r>
      <w:r w:rsidR="00945AE6">
        <w:rPr>
          <w:lang w:eastAsia="en-GB"/>
        </w:rPr>
        <w:t xml:space="preserve"> </w:t>
      </w:r>
      <w:r w:rsidRPr="00D070DF">
        <w:rPr>
          <w:lang w:eastAsia="en-GB"/>
        </w:rPr>
        <w:t>for</w:t>
      </w:r>
      <w:r w:rsidR="00945AE6">
        <w:rPr>
          <w:lang w:eastAsia="en-GB"/>
        </w:rPr>
        <w:t xml:space="preserve"> </w:t>
      </w:r>
      <w:r w:rsidRPr="00D35EB9">
        <w:rPr>
          <w:rStyle w:val="Italic"/>
        </w:rPr>
        <w:t>/sleep</w:t>
      </w:r>
      <w:r w:rsidR="00945AE6">
        <w:rPr>
          <w:lang w:eastAsia="en-GB"/>
        </w:rPr>
        <w:t xml:space="preserve"> </w:t>
      </w:r>
      <w:r w:rsidRPr="00D070DF">
        <w:rPr>
          <w:lang w:eastAsia="en-GB"/>
        </w:rPr>
        <w:t>to</w:t>
      </w:r>
      <w:r w:rsidR="00945AE6">
        <w:rPr>
          <w:lang w:eastAsia="en-GB"/>
        </w:rPr>
        <w:t xml:space="preserve"> </w:t>
      </w:r>
      <w:r w:rsidRPr="00D070DF">
        <w:rPr>
          <w:lang w:eastAsia="en-GB"/>
        </w:rPr>
        <w:t>finish.</w:t>
      </w:r>
      <w:r w:rsidR="00945AE6">
        <w:rPr>
          <w:lang w:eastAsia="en-GB"/>
        </w:rPr>
        <w:t xml:space="preserve"> </w:t>
      </w:r>
      <w:r w:rsidRPr="00D070DF">
        <w:rPr>
          <w:lang w:eastAsia="en-GB"/>
        </w:rPr>
        <w:t>However,</w:t>
      </w:r>
      <w:r w:rsidR="00945AE6">
        <w:rPr>
          <w:lang w:eastAsia="en-GB"/>
        </w:rPr>
        <w:t xml:space="preserve"> </w:t>
      </w:r>
      <w:r w:rsidRPr="00D070DF">
        <w:rPr>
          <w:lang w:eastAsia="en-GB"/>
        </w:rPr>
        <w:t>as</w:t>
      </w:r>
      <w:r w:rsidR="00945AE6">
        <w:rPr>
          <w:lang w:eastAsia="en-GB"/>
        </w:rPr>
        <w:t xml:space="preserve"> </w:t>
      </w:r>
      <w:r w:rsidRPr="00D070DF">
        <w:rPr>
          <w:lang w:eastAsia="en-GB"/>
        </w:rPr>
        <w:t>we</w:t>
      </w:r>
      <w:r w:rsidR="00945AE6">
        <w:rPr>
          <w:lang w:eastAsia="en-GB"/>
        </w:rPr>
        <w:t xml:space="preserve"> </w:t>
      </w:r>
      <w:r w:rsidRPr="00D070DF">
        <w:rPr>
          <w:lang w:eastAsia="en-GB"/>
        </w:rPr>
        <w:t>mentioned,</w:t>
      </w:r>
      <w:r w:rsidR="00945AE6">
        <w:rPr>
          <w:lang w:eastAsia="en-GB"/>
        </w:rPr>
        <w:t xml:space="preserve"> </w:t>
      </w:r>
      <w:r w:rsidRPr="00D070DF">
        <w:rPr>
          <w:lang w:eastAsia="en-GB"/>
        </w:rPr>
        <w:t>this</w:t>
      </w:r>
      <w:r w:rsidR="00945AE6">
        <w:rPr>
          <w:lang w:eastAsia="en-GB"/>
        </w:rPr>
        <w:t xml:space="preserve"> </w:t>
      </w:r>
      <w:r w:rsidRPr="00D070DF">
        <w:rPr>
          <w:lang w:eastAsia="en-GB"/>
        </w:rPr>
        <w:t>will</w:t>
      </w:r>
      <w:r w:rsidR="00945AE6">
        <w:rPr>
          <w:lang w:eastAsia="en-GB"/>
        </w:rPr>
        <w:t xml:space="preserve"> </w:t>
      </w:r>
      <w:r w:rsidRPr="00D070DF">
        <w:rPr>
          <w:lang w:eastAsia="en-GB"/>
        </w:rPr>
        <w:t>eventually</w:t>
      </w:r>
      <w:r w:rsidR="00945AE6">
        <w:rPr>
          <w:lang w:eastAsia="en-GB"/>
        </w:rPr>
        <w:t xml:space="preserve"> </w:t>
      </w:r>
      <w:r w:rsidRPr="00D070DF">
        <w:rPr>
          <w:lang w:eastAsia="en-GB"/>
        </w:rPr>
        <w:t>overwhelm</w:t>
      </w:r>
      <w:r w:rsidR="00945AE6">
        <w:rPr>
          <w:lang w:eastAsia="en-GB"/>
        </w:rPr>
        <w:t xml:space="preserve"> </w:t>
      </w:r>
      <w:r w:rsidRPr="00D070DF">
        <w:rPr>
          <w:lang w:eastAsia="en-GB"/>
        </w:rPr>
        <w:t>the</w:t>
      </w:r>
      <w:r w:rsidR="00945AE6">
        <w:rPr>
          <w:lang w:eastAsia="en-GB"/>
        </w:rPr>
        <w:t xml:space="preserve"> </w:t>
      </w:r>
      <w:r w:rsidRPr="00D070DF">
        <w:rPr>
          <w:lang w:eastAsia="en-GB"/>
        </w:rPr>
        <w:t>system</w:t>
      </w:r>
      <w:r w:rsidR="00945AE6">
        <w:rPr>
          <w:lang w:eastAsia="en-GB"/>
        </w:rPr>
        <w:t xml:space="preserve"> </w:t>
      </w:r>
      <w:r w:rsidRPr="00D070DF">
        <w:rPr>
          <w:lang w:eastAsia="en-GB"/>
        </w:rPr>
        <w:t>because</w:t>
      </w:r>
      <w:r w:rsidR="00945AE6">
        <w:rPr>
          <w:lang w:eastAsia="en-GB"/>
        </w:rPr>
        <w:t xml:space="preserve"> </w:t>
      </w:r>
      <w:r w:rsidRPr="00D070DF">
        <w:rPr>
          <w:lang w:eastAsia="en-GB"/>
        </w:rPr>
        <w:t>you’d</w:t>
      </w:r>
      <w:r w:rsidR="00945AE6">
        <w:rPr>
          <w:lang w:eastAsia="en-GB"/>
        </w:rPr>
        <w:t xml:space="preserve"> </w:t>
      </w:r>
      <w:r w:rsidRPr="00D070DF">
        <w:rPr>
          <w:lang w:eastAsia="en-GB"/>
        </w:rPr>
        <w:t>be</w:t>
      </w:r>
      <w:r w:rsidR="00945AE6">
        <w:rPr>
          <w:lang w:eastAsia="en-GB"/>
        </w:rPr>
        <w:t xml:space="preserve"> </w:t>
      </w:r>
      <w:r w:rsidRPr="00D070DF">
        <w:rPr>
          <w:lang w:eastAsia="en-GB"/>
        </w:rPr>
        <w:t>making</w:t>
      </w:r>
      <w:r w:rsidR="00945AE6">
        <w:rPr>
          <w:lang w:eastAsia="en-GB"/>
        </w:rPr>
        <w:t xml:space="preserve"> </w:t>
      </w:r>
      <w:r w:rsidRPr="00D070DF">
        <w:rPr>
          <w:lang w:eastAsia="en-GB"/>
        </w:rPr>
        <w:t>new</w:t>
      </w:r>
      <w:r w:rsidR="00945AE6">
        <w:rPr>
          <w:lang w:eastAsia="en-GB"/>
        </w:rPr>
        <w:t xml:space="preserve"> </w:t>
      </w:r>
      <w:r w:rsidRPr="00D070DF">
        <w:rPr>
          <w:lang w:eastAsia="en-GB"/>
        </w:rPr>
        <w:t>threads</w:t>
      </w:r>
      <w:r w:rsidR="00945AE6">
        <w:rPr>
          <w:lang w:eastAsia="en-GB"/>
        </w:rPr>
        <w:t xml:space="preserve"> </w:t>
      </w:r>
      <w:r w:rsidRPr="00D070DF">
        <w:rPr>
          <w:lang w:eastAsia="en-GB"/>
        </w:rPr>
        <w:t>without</w:t>
      </w:r>
      <w:r w:rsidR="00945AE6">
        <w:rPr>
          <w:lang w:eastAsia="en-GB"/>
        </w:rPr>
        <w:t xml:space="preserve"> </w:t>
      </w:r>
      <w:r w:rsidRPr="00D070DF">
        <w:rPr>
          <w:lang w:eastAsia="en-GB"/>
        </w:rPr>
        <w:t>any</w:t>
      </w:r>
      <w:r w:rsidR="00945AE6">
        <w:rPr>
          <w:lang w:eastAsia="en-GB"/>
        </w:rPr>
        <w:t xml:space="preserve"> </w:t>
      </w:r>
      <w:r w:rsidRPr="00D070DF">
        <w:rPr>
          <w:lang w:eastAsia="en-GB"/>
        </w:rPr>
        <w:t>limit.</w:t>
      </w:r>
    </w:p>
    <w:p w14:paraId="55F74AC6" w14:textId="021BAFC2" w:rsidR="00D070DF" w:rsidRPr="00D070DF" w:rsidRDefault="00D070DF" w:rsidP="006D307B">
      <w:pPr>
        <w:pStyle w:val="HeadC"/>
        <w:rPr>
          <w:lang w:eastAsia="en-GB"/>
        </w:rPr>
      </w:pPr>
      <w:bookmarkStart w:id="71" w:name="creating-a-finite-number-of-threads"/>
      <w:bookmarkStart w:id="72" w:name="_Toc107314544"/>
      <w:bookmarkEnd w:id="71"/>
      <w:r w:rsidRPr="00D070DF">
        <w:rPr>
          <w:lang w:eastAsia="en-GB"/>
        </w:rPr>
        <w:lastRenderedPageBreak/>
        <w:t>Creating</w:t>
      </w:r>
      <w:r w:rsidR="00945AE6">
        <w:rPr>
          <w:lang w:eastAsia="en-GB"/>
        </w:rPr>
        <w:t xml:space="preserve"> </w:t>
      </w:r>
      <w:r w:rsidRPr="00D070DF">
        <w:rPr>
          <w:lang w:eastAsia="en-GB"/>
        </w:rPr>
        <w:t>a</w:t>
      </w:r>
      <w:r w:rsidR="00945AE6">
        <w:rPr>
          <w:lang w:eastAsia="en-GB"/>
        </w:rPr>
        <w:t xml:space="preserve"> </w:t>
      </w:r>
      <w:r w:rsidRPr="00D070DF">
        <w:rPr>
          <w:lang w:eastAsia="en-GB"/>
        </w:rPr>
        <w:t>Finite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bookmarkEnd w:id="72"/>
    </w:p>
    <w:p w14:paraId="0AFC84C5" w14:textId="00121731"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our</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work</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similar,</w:t>
      </w:r>
      <w:r w:rsidR="00945AE6">
        <w:rPr>
          <w:lang w:eastAsia="en-GB"/>
        </w:rPr>
        <w:t xml:space="preserve"> </w:t>
      </w:r>
      <w:r w:rsidRPr="00D070DF">
        <w:rPr>
          <w:lang w:eastAsia="en-GB"/>
        </w:rPr>
        <w:t>familiar</w:t>
      </w:r>
      <w:r w:rsidR="00945AE6">
        <w:rPr>
          <w:lang w:eastAsia="en-GB"/>
        </w:rPr>
        <w:t xml:space="preserve"> </w:t>
      </w:r>
      <w:r w:rsidRPr="00D070DF">
        <w:rPr>
          <w:lang w:eastAsia="en-GB"/>
        </w:rPr>
        <w:t>way</w:t>
      </w:r>
      <w:r w:rsidR="00945AE6">
        <w:rPr>
          <w:lang w:eastAsia="en-GB"/>
        </w:rPr>
        <w:t xml:space="preserve"> </w:t>
      </w:r>
      <w:r w:rsidRPr="00D070DF">
        <w:rPr>
          <w:lang w:eastAsia="en-GB"/>
        </w:rPr>
        <w:t>so</w:t>
      </w:r>
      <w:r w:rsidR="00945AE6">
        <w:rPr>
          <w:lang w:eastAsia="en-GB"/>
        </w:rPr>
        <w:t xml:space="preserve"> </w:t>
      </w:r>
      <w:r w:rsidR="0013773E">
        <w:rPr>
          <w:lang w:eastAsia="en-GB"/>
        </w:rPr>
        <w:t xml:space="preserve">that </w:t>
      </w:r>
      <w:r w:rsidRPr="00D070DF">
        <w:rPr>
          <w:lang w:eastAsia="en-GB"/>
        </w:rPr>
        <w:t>switching</w:t>
      </w:r>
      <w:r w:rsidR="00945AE6">
        <w:rPr>
          <w:lang w:eastAsia="en-GB"/>
        </w:rPr>
        <w:t xml:space="preserve"> </w:t>
      </w:r>
      <w:r w:rsidRPr="00D070DF">
        <w:rPr>
          <w:lang w:eastAsia="en-GB"/>
        </w:rPr>
        <w:t>from</w:t>
      </w:r>
      <w:r w:rsidR="00945AE6">
        <w:rPr>
          <w:lang w:eastAsia="en-GB"/>
        </w:rPr>
        <w:t xml:space="preserve"> </w:t>
      </w:r>
      <w:r w:rsidRPr="00D070DF">
        <w:rPr>
          <w:lang w:eastAsia="en-GB"/>
        </w:rPr>
        <w:t>threads</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doesn’t</w:t>
      </w:r>
      <w:r w:rsidR="00945AE6">
        <w:rPr>
          <w:lang w:eastAsia="en-GB"/>
        </w:rPr>
        <w:t xml:space="preserve"> </w:t>
      </w:r>
      <w:r w:rsidRPr="00D070DF">
        <w:rPr>
          <w:lang w:eastAsia="en-GB"/>
        </w:rPr>
        <w:t>require</w:t>
      </w:r>
      <w:r w:rsidR="00945AE6">
        <w:rPr>
          <w:lang w:eastAsia="en-GB"/>
        </w:rPr>
        <w:t xml:space="preserve"> </w:t>
      </w:r>
      <w:r w:rsidRPr="00D070DF">
        <w:rPr>
          <w:lang w:eastAsia="en-GB"/>
        </w:rPr>
        <w:t>large</w:t>
      </w:r>
      <w:r w:rsidR="00945AE6">
        <w:rPr>
          <w:lang w:eastAsia="en-GB"/>
        </w:rPr>
        <w:t xml:space="preserve"> </w:t>
      </w:r>
      <w:r w:rsidRPr="00D070DF">
        <w:rPr>
          <w:lang w:eastAsia="en-GB"/>
        </w:rPr>
        <w:t>changes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uses</w:t>
      </w:r>
      <w:r w:rsidR="00945AE6">
        <w:rPr>
          <w:lang w:eastAsia="en-GB"/>
        </w:rPr>
        <w:t xml:space="preserve"> </w:t>
      </w:r>
      <w:r w:rsidRPr="00D070DF">
        <w:rPr>
          <w:lang w:eastAsia="en-GB"/>
        </w:rPr>
        <w:t>our</w:t>
      </w:r>
      <w:r w:rsidR="00945AE6">
        <w:rPr>
          <w:lang w:eastAsia="en-GB"/>
        </w:rPr>
        <w:t xml:space="preserve"> </w:t>
      </w:r>
      <w:r w:rsidRPr="00D070DF">
        <w:rPr>
          <w:lang w:eastAsia="en-GB"/>
        </w:rPr>
        <w:t>API.</w:t>
      </w:r>
      <w:r w:rsidR="00945AE6">
        <w:rPr>
          <w:lang w:eastAsia="en-GB"/>
        </w:rPr>
        <w:t xml:space="preserve"> </w:t>
      </w:r>
      <w:r w:rsidRPr="00D070DF">
        <w:rPr>
          <w:lang w:eastAsia="en-GB"/>
        </w:rPr>
        <w:t>Listing</w:t>
      </w:r>
      <w:r w:rsidR="00945AE6">
        <w:rPr>
          <w:lang w:eastAsia="en-GB"/>
        </w:rPr>
        <w:t xml:space="preserve"> </w:t>
      </w:r>
      <w:r w:rsidRPr="00D070DF">
        <w:rPr>
          <w:lang w:eastAsia="en-GB"/>
        </w:rPr>
        <w:t>20-12</w:t>
      </w:r>
      <w:r w:rsidR="00945AE6">
        <w:rPr>
          <w:lang w:eastAsia="en-GB"/>
        </w:rPr>
        <w:t xml:space="preserve"> </w:t>
      </w:r>
      <w:r w:rsidRPr="00D070DF">
        <w:rPr>
          <w:lang w:eastAsia="en-GB"/>
        </w:rPr>
        <w:t>shows</w:t>
      </w:r>
      <w:r w:rsidR="00945AE6">
        <w:rPr>
          <w:lang w:eastAsia="en-GB"/>
        </w:rPr>
        <w:t xml:space="preserve"> </w:t>
      </w:r>
      <w:r w:rsidRPr="00D070DF">
        <w:rPr>
          <w:lang w:eastAsia="en-GB"/>
        </w:rPr>
        <w:t>the</w:t>
      </w:r>
      <w:r w:rsidR="00945AE6">
        <w:rPr>
          <w:lang w:eastAsia="en-GB"/>
        </w:rPr>
        <w:t xml:space="preserve"> </w:t>
      </w:r>
      <w:r w:rsidRPr="00D070DF">
        <w:rPr>
          <w:lang w:eastAsia="en-GB"/>
        </w:rPr>
        <w:t>hypothetical</w:t>
      </w:r>
      <w:r w:rsidR="00945AE6">
        <w:rPr>
          <w:lang w:eastAsia="en-GB"/>
        </w:rPr>
        <w:t xml:space="preserve"> </w:t>
      </w:r>
      <w:r w:rsidRPr="00D070DF">
        <w:rPr>
          <w:lang w:eastAsia="en-GB"/>
        </w:rPr>
        <w:t>interface</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struct</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62D8F">
        <w:rPr>
          <w:rStyle w:val="Literal"/>
        </w:rPr>
        <w:t>thread::spawn</w:t>
      </w:r>
      <w:r w:rsidRPr="00D070DF">
        <w:rPr>
          <w:lang w:eastAsia="en-GB"/>
        </w:rPr>
        <w:t>.</w:t>
      </w:r>
    </w:p>
    <w:p w14:paraId="147E3031" w14:textId="0F7D5870" w:rsidR="00D070DF" w:rsidRPr="00D070DF" w:rsidRDefault="00D070DF" w:rsidP="00B0420F">
      <w:pPr>
        <w:pStyle w:val="CodeLabel"/>
        <w:rPr>
          <w:lang w:eastAsia="en-GB"/>
        </w:rPr>
      </w:pPr>
      <w:r w:rsidRPr="00D070DF">
        <w:rPr>
          <w:lang w:eastAsia="en-GB"/>
        </w:rPr>
        <w:t>src/main.rs</w:t>
      </w:r>
    </w:p>
    <w:p w14:paraId="480B8B3C" w14:textId="46EEA849"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main()</w:t>
      </w:r>
      <w:r w:rsidR="00945AE6" w:rsidRPr="00A73287">
        <w:rPr>
          <w:rStyle w:val="LiteralGray"/>
        </w:rPr>
        <w:t xml:space="preserve"> </w:t>
      </w:r>
      <w:r w:rsidRPr="00A73287">
        <w:rPr>
          <w:rStyle w:val="LiteralGray"/>
        </w:rPr>
        <w:t>{</w:t>
      </w:r>
    </w:p>
    <w:p w14:paraId="7DE968EA" w14:textId="7478421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listener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TcpListener::bind("127.0.0.1:7878").unwrap();</w:t>
      </w:r>
    </w:p>
    <w:p w14:paraId="7E6ADD54" w14:textId="5BB8AB37"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pool</w:t>
      </w:r>
      <w:r w:rsidRPr="00D35EB9">
        <w:t xml:space="preserve"> </w:t>
      </w:r>
      <w:r w:rsidR="00D070DF" w:rsidRPr="00D35EB9">
        <w:t>=</w:t>
      </w:r>
      <w:r w:rsidRPr="00D35EB9">
        <w:t xml:space="preserve"> </w:t>
      </w:r>
      <w:r w:rsidR="00D070DF" w:rsidRPr="00D35EB9">
        <w:t>ThreadPool::new(4);</w:t>
      </w:r>
    </w:p>
    <w:p w14:paraId="64B9D753" w14:textId="77777777" w:rsidR="00D070DF" w:rsidRPr="00D35EB9" w:rsidRDefault="00D070DF" w:rsidP="00D62D8F">
      <w:pPr>
        <w:pStyle w:val="Code"/>
      </w:pPr>
    </w:p>
    <w:p w14:paraId="48867613" w14:textId="132044F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listener.incoming()</w:t>
      </w:r>
      <w:r w:rsidRPr="00A73287">
        <w:rPr>
          <w:rStyle w:val="LiteralGray"/>
        </w:rPr>
        <w:t xml:space="preserve"> </w:t>
      </w:r>
      <w:r w:rsidR="00D070DF" w:rsidRPr="00A73287">
        <w:rPr>
          <w:rStyle w:val="LiteralGray"/>
        </w:rPr>
        <w:t>{</w:t>
      </w:r>
    </w:p>
    <w:p w14:paraId="696C9875" w14:textId="66AB718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stream.unwrap();</w:t>
      </w:r>
    </w:p>
    <w:p w14:paraId="0621AD61" w14:textId="77777777" w:rsidR="00D070DF" w:rsidRPr="00D35EB9" w:rsidRDefault="00D070DF" w:rsidP="00D62D8F">
      <w:pPr>
        <w:pStyle w:val="Code"/>
      </w:pPr>
    </w:p>
    <w:p w14:paraId="550512CA" w14:textId="03F57706"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pool.execute(||</w:t>
      </w:r>
      <w:r w:rsidRPr="00D35EB9">
        <w:t xml:space="preserve"> </w:t>
      </w:r>
      <w:r w:rsidR="00D070DF" w:rsidRPr="00D35EB9">
        <w:t>{</w:t>
      </w:r>
    </w:p>
    <w:p w14:paraId="3EAEC432" w14:textId="5A26353A" w:rsidR="00D070DF" w:rsidRPr="00D35EB9" w:rsidRDefault="00945AE6" w:rsidP="00D62D8F">
      <w:pPr>
        <w:pStyle w:val="Code"/>
      </w:pPr>
      <w:r w:rsidRPr="00D35EB9">
        <w:t xml:space="preserve">            </w:t>
      </w:r>
      <w:r w:rsidR="00D070DF" w:rsidRPr="00D35EB9">
        <w:t>handle_connection(stream);</w:t>
      </w:r>
    </w:p>
    <w:p w14:paraId="51A992D2" w14:textId="6C2360C7" w:rsidR="00D070DF" w:rsidRPr="00D35EB9" w:rsidRDefault="00945AE6" w:rsidP="00D62D8F">
      <w:pPr>
        <w:pStyle w:val="Code"/>
      </w:pPr>
      <w:r w:rsidRPr="00D35EB9">
        <w:t xml:space="preserve">        </w:t>
      </w:r>
      <w:r w:rsidR="00D070DF" w:rsidRPr="00D35EB9">
        <w:t>});</w:t>
      </w:r>
    </w:p>
    <w:p w14:paraId="71726844" w14:textId="06F12FB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4D16DAB5" w14:textId="77777777" w:rsidR="00D070DF" w:rsidRPr="00A73287" w:rsidRDefault="00D070DF" w:rsidP="00D62D8F">
      <w:pPr>
        <w:pStyle w:val="Code"/>
        <w:rPr>
          <w:rStyle w:val="LiteralGray"/>
        </w:rPr>
      </w:pPr>
      <w:r w:rsidRPr="00A73287">
        <w:rPr>
          <w:rStyle w:val="LiteralGray"/>
        </w:rPr>
        <w:t>}</w:t>
      </w:r>
    </w:p>
    <w:p w14:paraId="00D14213" w14:textId="00BF57A1" w:rsidR="00D070DF" w:rsidRPr="00D070DF" w:rsidRDefault="00D070DF" w:rsidP="008C2171">
      <w:pPr>
        <w:pStyle w:val="CodeListingCaption"/>
        <w:rPr>
          <w:lang w:eastAsia="en-GB"/>
        </w:rPr>
      </w:pPr>
      <w:r w:rsidRPr="00D070DF">
        <w:rPr>
          <w:lang w:eastAsia="en-GB"/>
        </w:rPr>
        <w:t>Our</w:t>
      </w:r>
      <w:r w:rsidR="00945AE6">
        <w:rPr>
          <w:lang w:eastAsia="en-GB"/>
        </w:rPr>
        <w:t xml:space="preserve"> </w:t>
      </w:r>
      <w:r w:rsidRPr="00D070DF">
        <w:rPr>
          <w:lang w:eastAsia="en-GB"/>
        </w:rPr>
        <w:t>ideal</w:t>
      </w:r>
      <w:r w:rsidR="00945AE6">
        <w:rPr>
          <w:lang w:eastAsia="en-GB"/>
        </w:rPr>
        <w:t xml:space="preserve"> </w:t>
      </w:r>
      <w:r w:rsidRPr="00D62D8F">
        <w:rPr>
          <w:rStyle w:val="Literal"/>
        </w:rPr>
        <w:t>ThreadPool</w:t>
      </w:r>
      <w:r w:rsidR="00945AE6">
        <w:rPr>
          <w:lang w:eastAsia="en-GB"/>
        </w:rPr>
        <w:t xml:space="preserve"> </w:t>
      </w:r>
      <w:r w:rsidRPr="00D070DF">
        <w:rPr>
          <w:lang w:eastAsia="en-GB"/>
        </w:rPr>
        <w:t>interface</w:t>
      </w:r>
    </w:p>
    <w:p w14:paraId="76E09117" w14:textId="7AE5F862"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ThreadPool::new</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configurable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case</w:t>
      </w:r>
      <w:r w:rsidR="00945AE6">
        <w:rPr>
          <w:lang w:eastAsia="en-GB"/>
        </w:rPr>
        <w:t xml:space="preserve"> </w:t>
      </w:r>
      <w:r w:rsidRPr="00D070DF">
        <w:rPr>
          <w:lang w:eastAsia="en-GB"/>
        </w:rPr>
        <w:t>four</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Then,</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Pr="00D62D8F">
        <w:rPr>
          <w:rStyle w:val="Literal"/>
        </w:rPr>
        <w:t>pool.execute</w:t>
      </w:r>
      <w:r w:rsidR="00945AE6">
        <w:rPr>
          <w:lang w:eastAsia="en-GB"/>
        </w:rPr>
        <w:t xml:space="preserve"> </w:t>
      </w:r>
      <w:r w:rsidRPr="00D070DF">
        <w:rPr>
          <w:lang w:eastAsia="en-GB"/>
        </w:rPr>
        <w:t>has</w:t>
      </w:r>
      <w:r w:rsidR="00945AE6">
        <w:rPr>
          <w:lang w:eastAsia="en-GB"/>
        </w:rPr>
        <w:t xml:space="preserve"> </w:t>
      </w:r>
      <w:r w:rsidRPr="00D070DF">
        <w:rPr>
          <w:lang w:eastAsia="en-GB"/>
        </w:rPr>
        <w:t>a</w:t>
      </w:r>
      <w:r w:rsidR="00945AE6">
        <w:rPr>
          <w:lang w:eastAsia="en-GB"/>
        </w:rPr>
        <w:t xml:space="preserve"> </w:t>
      </w:r>
      <w:r w:rsidRPr="00D070DF">
        <w:rPr>
          <w:lang w:eastAsia="en-GB"/>
        </w:rPr>
        <w:t>similar</w:t>
      </w:r>
      <w:r w:rsidR="00945AE6">
        <w:rPr>
          <w:lang w:eastAsia="en-GB"/>
        </w:rPr>
        <w:t xml:space="preserve"> </w:t>
      </w:r>
      <w:r w:rsidRPr="00D070DF">
        <w:rPr>
          <w:lang w:eastAsia="en-GB"/>
        </w:rPr>
        <w:t>interface</w:t>
      </w:r>
      <w:r w:rsidR="00945AE6">
        <w:rPr>
          <w:lang w:eastAsia="en-GB"/>
        </w:rPr>
        <w:t xml:space="preserve"> </w:t>
      </w:r>
      <w:r w:rsidRPr="00D070DF">
        <w:rPr>
          <w:lang w:eastAsia="en-GB"/>
        </w:rPr>
        <w:t>as</w:t>
      </w:r>
      <w:r w:rsidR="00945AE6">
        <w:rPr>
          <w:lang w:eastAsia="en-GB"/>
        </w:rPr>
        <w:t xml:space="preserve"> </w:t>
      </w:r>
      <w:r w:rsidRPr="00D62D8F">
        <w:rPr>
          <w:rStyle w:val="Literal"/>
        </w:rPr>
        <w:t>thread::spawn</w:t>
      </w:r>
      <w:r w:rsidR="00945AE6">
        <w:rPr>
          <w:lang w:eastAsia="en-GB"/>
        </w:rPr>
        <w:t xml:space="preserve"> </w:t>
      </w:r>
      <w:r w:rsidRPr="00D070DF">
        <w:rPr>
          <w:lang w:eastAsia="en-GB"/>
        </w:rPr>
        <w:t>in</w:t>
      </w:r>
      <w:r w:rsidR="00945AE6">
        <w:rPr>
          <w:lang w:eastAsia="en-GB"/>
        </w:rPr>
        <w:t xml:space="preserve"> </w:t>
      </w:r>
      <w:r w:rsidRPr="00D070DF">
        <w:rPr>
          <w:lang w:eastAsia="en-GB"/>
        </w:rPr>
        <w:t>that</w:t>
      </w:r>
      <w:r w:rsidR="00945AE6">
        <w:rPr>
          <w:lang w:eastAsia="en-GB"/>
        </w:rPr>
        <w:t xml:space="preserve"> </w:t>
      </w:r>
      <w:r w:rsidRPr="00D070DF">
        <w:rPr>
          <w:lang w:eastAsia="en-GB"/>
        </w:rPr>
        <w:t>it</w:t>
      </w:r>
      <w:r w:rsidR="00945AE6">
        <w:rPr>
          <w:lang w:eastAsia="en-GB"/>
        </w:rPr>
        <w:t xml:space="preserve"> </w:t>
      </w:r>
      <w:r w:rsidRPr="00D070DF">
        <w:rPr>
          <w:lang w:eastAsia="en-GB"/>
        </w:rPr>
        <w:t>takes</w:t>
      </w:r>
      <w:r w:rsidR="00945AE6">
        <w:rPr>
          <w:lang w:eastAsia="en-GB"/>
        </w:rPr>
        <w:t xml:space="preserve"> </w:t>
      </w:r>
      <w:r w:rsidRPr="00D070DF">
        <w:rPr>
          <w:lang w:eastAsia="en-GB"/>
        </w:rPr>
        <w:t>a</w:t>
      </w:r>
      <w:r w:rsidR="00945AE6">
        <w:rPr>
          <w:lang w:eastAsia="en-GB"/>
        </w:rPr>
        <w:t xml:space="preserve"> </w:t>
      </w:r>
      <w:r w:rsidRPr="00D070DF">
        <w:rPr>
          <w:lang w:eastAsia="en-GB"/>
        </w:rPr>
        <w:t>closure</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should</w:t>
      </w:r>
      <w:r w:rsidR="00945AE6">
        <w:rPr>
          <w:lang w:eastAsia="en-GB"/>
        </w:rPr>
        <w:t xml:space="preserve"> </w:t>
      </w:r>
      <w:r w:rsidRPr="00D070DF">
        <w:rPr>
          <w:lang w:eastAsia="en-GB"/>
        </w:rPr>
        <w:t>run</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r w:rsidRPr="00D070DF">
        <w:rPr>
          <w:lang w:eastAsia="en-GB"/>
        </w:rPr>
        <w:t>stream</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implement</w:t>
      </w:r>
      <w:r w:rsidR="00945AE6">
        <w:rPr>
          <w:lang w:eastAsia="en-GB"/>
        </w:rPr>
        <w:t xml:space="preserve"> </w:t>
      </w:r>
      <w:r w:rsidRPr="00D62D8F">
        <w:rPr>
          <w:rStyle w:val="Literal"/>
        </w:rPr>
        <w:t>pool.execute</w:t>
      </w:r>
      <w:r w:rsidR="00945AE6">
        <w:rPr>
          <w:lang w:eastAsia="en-GB"/>
        </w:rPr>
        <w:t xml:space="preserve"> </w:t>
      </w:r>
      <w:r w:rsidRPr="00D070DF">
        <w:rPr>
          <w:lang w:eastAsia="en-GB"/>
        </w:rPr>
        <w:t>so</w:t>
      </w:r>
      <w:r w:rsidR="00945AE6">
        <w:rPr>
          <w:lang w:eastAsia="en-GB"/>
        </w:rPr>
        <w:t xml:space="preserve"> </w:t>
      </w:r>
      <w:r w:rsidRPr="00D070DF">
        <w:rPr>
          <w:lang w:eastAsia="en-GB"/>
        </w:rPr>
        <w:t>it</w:t>
      </w:r>
      <w:r w:rsidR="00945AE6">
        <w:rPr>
          <w:lang w:eastAsia="en-GB"/>
        </w:rPr>
        <w:t xml:space="preserve"> </w:t>
      </w:r>
      <w:r w:rsidRPr="00D070DF">
        <w:rPr>
          <w:lang w:eastAsia="en-GB"/>
        </w:rPr>
        <w:t>takes</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and</w:t>
      </w:r>
      <w:r w:rsidR="00945AE6">
        <w:rPr>
          <w:lang w:eastAsia="en-GB"/>
        </w:rPr>
        <w:t xml:space="preserve"> </w:t>
      </w:r>
      <w:r w:rsidRPr="00D070DF">
        <w:rPr>
          <w:lang w:eastAsia="en-GB"/>
        </w:rPr>
        <w:t>gives</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run.</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won’t</w:t>
      </w:r>
      <w:r w:rsidR="00945AE6">
        <w:rPr>
          <w:lang w:eastAsia="en-GB"/>
        </w:rPr>
        <w:t xml:space="preserve"> </w:t>
      </w:r>
      <w:r w:rsidRPr="00D070DF">
        <w:rPr>
          <w:lang w:eastAsia="en-GB"/>
        </w:rPr>
        <w:t>yet</w:t>
      </w:r>
      <w:r w:rsidR="00945AE6">
        <w:rPr>
          <w:lang w:eastAsia="en-GB"/>
        </w:rPr>
        <w:t xml:space="preserve"> </w:t>
      </w:r>
      <w:r w:rsidRPr="00D070DF">
        <w:rPr>
          <w:lang w:eastAsia="en-GB"/>
        </w:rPr>
        <w:t>compile,</w:t>
      </w:r>
      <w:r w:rsidR="00945AE6">
        <w:rPr>
          <w:lang w:eastAsia="en-GB"/>
        </w:rPr>
        <w:t xml:space="preserve"> </w:t>
      </w:r>
      <w:r w:rsidRPr="00D070DF">
        <w:rPr>
          <w:lang w:eastAsia="en-GB"/>
        </w:rPr>
        <w:t>but</w:t>
      </w:r>
      <w:r w:rsidR="00945AE6">
        <w:rPr>
          <w:lang w:eastAsia="en-GB"/>
        </w:rPr>
        <w:t xml:space="preserve"> </w:t>
      </w:r>
      <w:r w:rsidRPr="00D070DF">
        <w:rPr>
          <w:lang w:eastAsia="en-GB"/>
        </w:rPr>
        <w:t>we’ll</w:t>
      </w:r>
      <w:r w:rsidR="00945AE6">
        <w:rPr>
          <w:lang w:eastAsia="en-GB"/>
        </w:rPr>
        <w:t xml:space="preserve"> </w:t>
      </w:r>
      <w:r w:rsidRPr="00D070DF">
        <w:rPr>
          <w:lang w:eastAsia="en-GB"/>
        </w:rPr>
        <w:t>try</w:t>
      </w:r>
      <w:r w:rsidR="00945AE6">
        <w:rPr>
          <w:lang w:eastAsia="en-GB"/>
        </w:rPr>
        <w:t xml:space="preserve"> </w:t>
      </w:r>
      <w:r w:rsidRPr="00D070DF">
        <w:rPr>
          <w:lang w:eastAsia="en-GB"/>
        </w:rPr>
        <w:t>so</w:t>
      </w:r>
      <w:r w:rsidR="00945AE6">
        <w:rPr>
          <w:lang w:eastAsia="en-GB"/>
        </w:rPr>
        <w:t xml:space="preserve"> </w:t>
      </w:r>
      <w:r w:rsidR="0013773E">
        <w:rPr>
          <w:lang w:eastAsia="en-GB"/>
        </w:rPr>
        <w:t xml:space="preserve">that </w:t>
      </w:r>
      <w:r w:rsidRPr="00D070DF">
        <w:rPr>
          <w:lang w:eastAsia="en-GB"/>
        </w:rPr>
        <w:t>the</w:t>
      </w:r>
      <w:r w:rsidR="00945AE6">
        <w:rPr>
          <w:lang w:eastAsia="en-GB"/>
        </w:rPr>
        <w:t xml:space="preserve"> </w:t>
      </w:r>
      <w:r w:rsidRPr="00D070DF">
        <w:rPr>
          <w:lang w:eastAsia="en-GB"/>
        </w:rPr>
        <w:t>compiler</w:t>
      </w:r>
      <w:r w:rsidR="00945AE6">
        <w:rPr>
          <w:lang w:eastAsia="en-GB"/>
        </w:rPr>
        <w:t xml:space="preserve"> </w:t>
      </w:r>
      <w:r w:rsidRPr="00D070DF">
        <w:rPr>
          <w:lang w:eastAsia="en-GB"/>
        </w:rPr>
        <w:t>can</w:t>
      </w:r>
      <w:r w:rsidR="00945AE6">
        <w:rPr>
          <w:lang w:eastAsia="en-GB"/>
        </w:rPr>
        <w:t xml:space="preserve"> </w:t>
      </w:r>
      <w:r w:rsidRPr="00D070DF">
        <w:rPr>
          <w:lang w:eastAsia="en-GB"/>
        </w:rPr>
        <w:t>guide</w:t>
      </w:r>
      <w:r w:rsidR="00945AE6">
        <w:rPr>
          <w:lang w:eastAsia="en-GB"/>
        </w:rPr>
        <w:t xml:space="preserve"> </w:t>
      </w:r>
      <w:r w:rsidRPr="00D070DF">
        <w:rPr>
          <w:lang w:eastAsia="en-GB"/>
        </w:rPr>
        <w:t>us</w:t>
      </w:r>
      <w:r w:rsidR="00945AE6">
        <w:rPr>
          <w:lang w:eastAsia="en-GB"/>
        </w:rPr>
        <w:t xml:space="preserve"> </w:t>
      </w:r>
      <w:r w:rsidRPr="00D070DF">
        <w:rPr>
          <w:lang w:eastAsia="en-GB"/>
        </w:rPr>
        <w:t>in</w:t>
      </w:r>
      <w:r w:rsidR="00945AE6">
        <w:rPr>
          <w:lang w:eastAsia="en-GB"/>
        </w:rPr>
        <w:t xml:space="preserve"> </w:t>
      </w:r>
      <w:r w:rsidRPr="00D070DF">
        <w:rPr>
          <w:lang w:eastAsia="en-GB"/>
        </w:rPr>
        <w:t>how</w:t>
      </w:r>
      <w:r w:rsidR="00945AE6">
        <w:rPr>
          <w:lang w:eastAsia="en-GB"/>
        </w:rPr>
        <w:t xml:space="preserve"> </w:t>
      </w:r>
      <w:r w:rsidRPr="00D070DF">
        <w:rPr>
          <w:lang w:eastAsia="en-GB"/>
        </w:rPr>
        <w:t>to</w:t>
      </w:r>
      <w:r w:rsidR="00945AE6">
        <w:rPr>
          <w:lang w:eastAsia="en-GB"/>
        </w:rPr>
        <w:t xml:space="preserve"> </w:t>
      </w:r>
      <w:r w:rsidRPr="00D070DF">
        <w:rPr>
          <w:lang w:eastAsia="en-GB"/>
        </w:rPr>
        <w:t>fix</w:t>
      </w:r>
      <w:r w:rsidR="00945AE6">
        <w:rPr>
          <w:lang w:eastAsia="en-GB"/>
        </w:rPr>
        <w:t xml:space="preserve"> </w:t>
      </w:r>
      <w:r w:rsidRPr="00D070DF">
        <w:rPr>
          <w:lang w:eastAsia="en-GB"/>
        </w:rPr>
        <w:t>it.</w:t>
      </w:r>
    </w:p>
    <w:p w14:paraId="202B166C" w14:textId="31599802" w:rsidR="00D070DF" w:rsidRPr="00D070DF" w:rsidRDefault="00D070DF" w:rsidP="00945AE6">
      <w:pPr>
        <w:pStyle w:val="HeadC"/>
        <w:rPr>
          <w:lang w:eastAsia="en-GB"/>
        </w:rPr>
      </w:pPr>
      <w:bookmarkStart w:id="73" w:name="building-`threadpool`-using-compiler-dri"/>
      <w:bookmarkStart w:id="74" w:name="_Toc107314545"/>
      <w:bookmarkEnd w:id="73"/>
      <w:r w:rsidRPr="00945AE6">
        <w:t>Building</w:t>
      </w:r>
      <w:r w:rsidR="00945AE6">
        <w:t xml:space="preserve"> </w:t>
      </w:r>
      <w:r w:rsidRPr="00945AE6">
        <w:t>ThreadPool</w:t>
      </w:r>
      <w:r w:rsidR="00945AE6">
        <w:rPr>
          <w:lang w:eastAsia="en-GB"/>
        </w:rPr>
        <w:t xml:space="preserve"> </w:t>
      </w:r>
      <w:r w:rsidRPr="00D070DF">
        <w:rPr>
          <w:lang w:eastAsia="en-GB"/>
        </w:rPr>
        <w:t>Using</w:t>
      </w:r>
      <w:r w:rsidR="00945AE6">
        <w:rPr>
          <w:lang w:eastAsia="en-GB"/>
        </w:rPr>
        <w:t xml:space="preserve"> </w:t>
      </w:r>
      <w:r w:rsidR="0066643F" w:rsidRPr="00D070DF">
        <w:rPr>
          <w:lang w:eastAsia="en-GB"/>
        </w:rPr>
        <w:t>Compiler</w:t>
      </w:r>
      <w:r w:rsidR="0066643F">
        <w:rPr>
          <w:lang w:eastAsia="en-GB"/>
        </w:rPr>
        <w:t>-</w:t>
      </w:r>
      <w:r w:rsidRPr="00D070DF">
        <w:rPr>
          <w:lang w:eastAsia="en-GB"/>
        </w:rPr>
        <w:t>Driven</w:t>
      </w:r>
      <w:r w:rsidR="00945AE6">
        <w:rPr>
          <w:lang w:eastAsia="en-GB"/>
        </w:rPr>
        <w:t xml:space="preserve"> </w:t>
      </w:r>
      <w:r w:rsidRPr="00D070DF">
        <w:rPr>
          <w:lang w:eastAsia="en-GB"/>
        </w:rPr>
        <w:t>Development</w:t>
      </w:r>
      <w:bookmarkEnd w:id="74"/>
    </w:p>
    <w:p w14:paraId="3007DE04" w14:textId="7C7D36F2" w:rsidR="00D070DF" w:rsidRPr="00D070DF" w:rsidRDefault="00D070DF" w:rsidP="00945AE6">
      <w:pPr>
        <w:pStyle w:val="Body"/>
        <w:rPr>
          <w:lang w:eastAsia="en-GB"/>
        </w:rPr>
      </w:pP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070DF">
        <w:rPr>
          <w:lang w:eastAsia="en-GB"/>
        </w:rPr>
        <w:t>changes</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20-12</w:t>
      </w:r>
      <w:r w:rsidR="00945AE6">
        <w:rPr>
          <w:lang w:eastAsia="en-GB"/>
        </w:rPr>
        <w:t xml:space="preserve"> </w:t>
      </w:r>
      <w:r w:rsidRPr="00D070DF">
        <w:rPr>
          <w:lang w:eastAsia="en-GB"/>
        </w:rPr>
        <w:t>to</w:t>
      </w:r>
      <w:r w:rsidR="00945AE6">
        <w:rPr>
          <w:lang w:eastAsia="en-GB"/>
        </w:rPr>
        <w:t xml:space="preserve"> </w:t>
      </w:r>
      <w:r w:rsidRPr="00D35EB9">
        <w:rPr>
          <w:rStyle w:val="Italic"/>
        </w:rPr>
        <w:t>src/main.rs</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let’s</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compiler</w:t>
      </w:r>
      <w:r w:rsidR="00945AE6">
        <w:rPr>
          <w:lang w:eastAsia="en-GB"/>
        </w:rPr>
        <w:t xml:space="preserve"> </w:t>
      </w:r>
      <w:r w:rsidRPr="00D070DF">
        <w:rPr>
          <w:lang w:eastAsia="en-GB"/>
        </w:rPr>
        <w:t>errors</w:t>
      </w:r>
      <w:r w:rsidR="00945AE6">
        <w:rPr>
          <w:lang w:eastAsia="en-GB"/>
        </w:rPr>
        <w:t xml:space="preserve"> </w:t>
      </w:r>
      <w:r w:rsidRPr="00D070DF">
        <w:rPr>
          <w:lang w:eastAsia="en-GB"/>
        </w:rPr>
        <w:t>from</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check</w:t>
      </w:r>
      <w:r w:rsidR="00945AE6">
        <w:rPr>
          <w:lang w:eastAsia="en-GB"/>
        </w:rPr>
        <w:t xml:space="preserve"> </w:t>
      </w:r>
      <w:r w:rsidRPr="00D070DF">
        <w:rPr>
          <w:lang w:eastAsia="en-GB"/>
        </w:rPr>
        <w:t>to</w:t>
      </w:r>
      <w:r w:rsidR="00945AE6">
        <w:rPr>
          <w:lang w:eastAsia="en-GB"/>
        </w:rPr>
        <w:t xml:space="preserve"> </w:t>
      </w:r>
      <w:r w:rsidRPr="00D070DF">
        <w:rPr>
          <w:lang w:eastAsia="en-GB"/>
        </w:rPr>
        <w:t>drive</w:t>
      </w:r>
      <w:r w:rsidR="00945AE6">
        <w:rPr>
          <w:lang w:eastAsia="en-GB"/>
        </w:rPr>
        <w:t xml:space="preserve"> </w:t>
      </w:r>
      <w:r w:rsidRPr="00D070DF">
        <w:rPr>
          <w:lang w:eastAsia="en-GB"/>
        </w:rPr>
        <w:t>our</w:t>
      </w:r>
      <w:r w:rsidR="00945AE6">
        <w:rPr>
          <w:lang w:eastAsia="en-GB"/>
        </w:rPr>
        <w:t xml:space="preserve"> </w:t>
      </w:r>
      <w:r w:rsidRPr="00D070DF">
        <w:rPr>
          <w:lang w:eastAsia="en-GB"/>
        </w:rPr>
        <w:t>development.</w:t>
      </w:r>
      <w:r w:rsidR="00945AE6">
        <w:rPr>
          <w:lang w:eastAsia="en-GB"/>
        </w:rPr>
        <w:t xml:space="preserve"> </w:t>
      </w: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error</w:t>
      </w:r>
      <w:r w:rsidR="00945AE6">
        <w:rPr>
          <w:lang w:eastAsia="en-GB"/>
        </w:rPr>
        <w:t xml:space="preserve"> </w:t>
      </w:r>
      <w:r w:rsidRPr="00D070DF">
        <w:rPr>
          <w:lang w:eastAsia="en-GB"/>
        </w:rPr>
        <w:t>we</w:t>
      </w:r>
      <w:r w:rsidR="00945AE6">
        <w:rPr>
          <w:lang w:eastAsia="en-GB"/>
        </w:rPr>
        <w:t xml:space="preserve"> </w:t>
      </w:r>
      <w:r w:rsidRPr="00D070DF">
        <w:rPr>
          <w:lang w:eastAsia="en-GB"/>
        </w:rPr>
        <w:t>get:</w:t>
      </w:r>
    </w:p>
    <w:p w14:paraId="38DCFC72" w14:textId="32455939" w:rsidR="00D070DF" w:rsidRPr="004736E6" w:rsidRDefault="00D070DF" w:rsidP="00A73287">
      <w:pPr>
        <w:pStyle w:val="CodeWide"/>
      </w:pPr>
      <w:r w:rsidRPr="004736E6">
        <w:t>$</w:t>
      </w:r>
      <w:r w:rsidR="00945AE6" w:rsidRPr="004736E6">
        <w:t xml:space="preserve"> </w:t>
      </w:r>
      <w:r w:rsidRPr="004736E6">
        <w:rPr>
          <w:rStyle w:val="LiteralBold"/>
          <w:rFonts w:cs="TheSansMonoCondensed-Plain"/>
          <w:b w:val="0"/>
          <w:bCs w:val="0"/>
          <w:color w:val="000000"/>
        </w:rPr>
        <w:t>cargo</w:t>
      </w:r>
      <w:r w:rsidR="00945AE6" w:rsidRPr="004736E6">
        <w:rPr>
          <w:rStyle w:val="LiteralBold"/>
          <w:rFonts w:cs="TheSansMonoCondensed-Plain"/>
          <w:b w:val="0"/>
          <w:bCs w:val="0"/>
          <w:color w:val="000000"/>
        </w:rPr>
        <w:t xml:space="preserve"> </w:t>
      </w:r>
      <w:r w:rsidRPr="004736E6">
        <w:rPr>
          <w:rStyle w:val="LiteralBold"/>
          <w:rFonts w:cs="TheSansMonoCondensed-Plain"/>
          <w:b w:val="0"/>
          <w:bCs w:val="0"/>
          <w:color w:val="000000"/>
        </w:rPr>
        <w:t>check</w:t>
      </w:r>
    </w:p>
    <w:p w14:paraId="10CD75B6" w14:textId="316FFB1B" w:rsidR="00D070DF" w:rsidRPr="004736E6" w:rsidRDefault="00945AE6" w:rsidP="00A73287">
      <w:pPr>
        <w:pStyle w:val="CodeWide"/>
      </w:pPr>
      <w:r w:rsidRPr="004736E6">
        <w:t xml:space="preserve">    </w:t>
      </w:r>
      <w:r w:rsidR="00D070DF" w:rsidRPr="004736E6">
        <w:t>Checking</w:t>
      </w:r>
      <w:r w:rsidRPr="004736E6">
        <w:t xml:space="preserve"> </w:t>
      </w:r>
      <w:r w:rsidR="00D070DF" w:rsidRPr="004736E6">
        <w:t>hello</w:t>
      </w:r>
      <w:r w:rsidRPr="004736E6">
        <w:t xml:space="preserve"> </w:t>
      </w:r>
      <w:r w:rsidR="00D070DF" w:rsidRPr="004736E6">
        <w:t>v0.1.0</w:t>
      </w:r>
      <w:r w:rsidRPr="004736E6">
        <w:t xml:space="preserve"> </w:t>
      </w:r>
      <w:r w:rsidR="00D070DF" w:rsidRPr="004736E6">
        <w:t>(file:///projects/hello)</w:t>
      </w:r>
    </w:p>
    <w:p w14:paraId="352987DB" w14:textId="71EB302C" w:rsidR="00D070DF" w:rsidRPr="004736E6" w:rsidRDefault="00D070DF" w:rsidP="00A73287">
      <w:pPr>
        <w:pStyle w:val="CodeWide"/>
      </w:pPr>
      <w:r w:rsidRPr="004736E6">
        <w:t>error[E0433]:</w:t>
      </w:r>
      <w:r w:rsidR="00945AE6" w:rsidRPr="004736E6">
        <w:t xml:space="preserve"> </w:t>
      </w:r>
      <w:r w:rsidRPr="004736E6">
        <w:t>failed</w:t>
      </w:r>
      <w:r w:rsidR="00945AE6" w:rsidRPr="004736E6">
        <w:t xml:space="preserve"> </w:t>
      </w:r>
      <w:r w:rsidRPr="004736E6">
        <w:t>to</w:t>
      </w:r>
      <w:r w:rsidR="00945AE6" w:rsidRPr="004736E6">
        <w:t xml:space="preserve"> </w:t>
      </w:r>
      <w:r w:rsidRPr="004736E6">
        <w:t>resolve:</w:t>
      </w:r>
      <w:r w:rsidR="00945AE6" w:rsidRPr="004736E6">
        <w:t xml:space="preserve"> </w:t>
      </w:r>
      <w:r w:rsidRPr="004736E6">
        <w:t>use</w:t>
      </w:r>
      <w:r w:rsidR="00945AE6" w:rsidRPr="004736E6">
        <w:t xml:space="preserve"> </w:t>
      </w:r>
      <w:r w:rsidRPr="004736E6">
        <w:t>of</w:t>
      </w:r>
      <w:r w:rsidR="00945AE6" w:rsidRPr="004736E6">
        <w:t xml:space="preserve"> </w:t>
      </w:r>
      <w:r w:rsidRPr="004736E6">
        <w:t>undeclared</w:t>
      </w:r>
      <w:r w:rsidR="00945AE6" w:rsidRPr="004736E6">
        <w:t xml:space="preserve"> </w:t>
      </w:r>
      <w:r w:rsidRPr="004736E6">
        <w:t>type</w:t>
      </w:r>
      <w:r w:rsidR="00945AE6" w:rsidRPr="004736E6">
        <w:t xml:space="preserve"> </w:t>
      </w:r>
      <w:r w:rsidRPr="004736E6">
        <w:t>`ThreadPool`</w:t>
      </w:r>
    </w:p>
    <w:p w14:paraId="154DB401" w14:textId="60704B01" w:rsidR="00D070DF" w:rsidRPr="004736E6" w:rsidRDefault="00945AE6" w:rsidP="00A73287">
      <w:pPr>
        <w:pStyle w:val="CodeWide"/>
      </w:pPr>
      <w:r w:rsidRPr="004736E6">
        <w:t xml:space="preserve">  </w:t>
      </w:r>
      <w:r w:rsidR="00D070DF" w:rsidRPr="004736E6">
        <w:t>--&gt;</w:t>
      </w:r>
      <w:r w:rsidRPr="004736E6">
        <w:t xml:space="preserve"> </w:t>
      </w:r>
      <w:r w:rsidR="00D070DF" w:rsidRPr="004736E6">
        <w:t>src/main.rs:1</w:t>
      </w:r>
      <w:r w:rsidR="00C52F39" w:rsidRPr="004736E6">
        <w:t>1</w:t>
      </w:r>
      <w:r w:rsidR="00D070DF" w:rsidRPr="004736E6">
        <w:t>:16</w:t>
      </w:r>
    </w:p>
    <w:p w14:paraId="60FF3CDD" w14:textId="7B2B45A3" w:rsidR="00D070DF" w:rsidRPr="004736E6" w:rsidRDefault="00945AE6" w:rsidP="00A73287">
      <w:pPr>
        <w:pStyle w:val="CodeWide"/>
      </w:pPr>
      <w:r w:rsidRPr="004736E6">
        <w:t xml:space="preserve">   </w:t>
      </w:r>
      <w:r w:rsidR="00D070DF" w:rsidRPr="004736E6">
        <w:t>|</w:t>
      </w:r>
    </w:p>
    <w:p w14:paraId="3ACED476" w14:textId="4EFA468B" w:rsidR="00D070DF" w:rsidRPr="004736E6" w:rsidRDefault="00D070DF" w:rsidP="00A73287">
      <w:pPr>
        <w:pStyle w:val="CodeWide"/>
      </w:pPr>
      <w:r w:rsidRPr="004736E6">
        <w:t>1</w:t>
      </w:r>
      <w:r w:rsidR="00C52F39" w:rsidRPr="004736E6">
        <w:t>1</w:t>
      </w:r>
      <w:r w:rsidR="00945AE6" w:rsidRPr="004736E6">
        <w:t xml:space="preserve"> </w:t>
      </w:r>
      <w:r w:rsidRPr="004736E6">
        <w:t>|</w:t>
      </w:r>
      <w:r w:rsidR="00945AE6" w:rsidRPr="004736E6">
        <w:t xml:space="preserve">     </w:t>
      </w:r>
      <w:r w:rsidRPr="004736E6">
        <w:t>let</w:t>
      </w:r>
      <w:r w:rsidR="00945AE6" w:rsidRPr="004736E6">
        <w:t xml:space="preserve"> </w:t>
      </w:r>
      <w:r w:rsidRPr="004736E6">
        <w:t>pool</w:t>
      </w:r>
      <w:r w:rsidR="00945AE6" w:rsidRPr="004736E6">
        <w:t xml:space="preserve"> </w:t>
      </w:r>
      <w:r w:rsidRPr="004736E6">
        <w:t>=</w:t>
      </w:r>
      <w:r w:rsidR="00945AE6" w:rsidRPr="004736E6">
        <w:t xml:space="preserve"> </w:t>
      </w:r>
      <w:r w:rsidRPr="004736E6">
        <w:t>ThreadPool::new(4);</w:t>
      </w:r>
    </w:p>
    <w:p w14:paraId="2BB9751B" w14:textId="35DC4C1E" w:rsidR="00D070DF" w:rsidRPr="004736E6" w:rsidRDefault="00945AE6" w:rsidP="00A73287">
      <w:pPr>
        <w:pStyle w:val="CodeWide"/>
      </w:pPr>
      <w:r w:rsidRPr="004736E6">
        <w:t xml:space="preserve">   </w:t>
      </w:r>
      <w:r w:rsidR="00D070DF" w:rsidRPr="004736E6">
        <w:t>|</w:t>
      </w:r>
      <w:r w:rsidRPr="004736E6">
        <w:t xml:space="preserve">                </w:t>
      </w:r>
      <w:r w:rsidR="00D070DF" w:rsidRPr="004736E6">
        <w:t>^^^^^^^^^^</w:t>
      </w:r>
      <w:r w:rsidRPr="004736E6">
        <w:t xml:space="preserve"> </w:t>
      </w:r>
      <w:r w:rsidR="00D070DF" w:rsidRPr="004736E6">
        <w:t>use</w:t>
      </w:r>
      <w:r w:rsidRPr="004736E6">
        <w:t xml:space="preserve"> </w:t>
      </w:r>
      <w:r w:rsidR="00D070DF" w:rsidRPr="004736E6">
        <w:t>of</w:t>
      </w:r>
      <w:r w:rsidRPr="004736E6">
        <w:t xml:space="preserve"> </w:t>
      </w:r>
      <w:r w:rsidR="00D070DF" w:rsidRPr="004736E6">
        <w:t>undeclared</w:t>
      </w:r>
      <w:r w:rsidRPr="004736E6">
        <w:t xml:space="preserve"> </w:t>
      </w:r>
      <w:r w:rsidR="00D070DF" w:rsidRPr="004736E6">
        <w:t>type</w:t>
      </w:r>
      <w:r w:rsidRPr="004736E6">
        <w:t xml:space="preserve"> </w:t>
      </w:r>
      <w:r w:rsidR="00D070DF" w:rsidRPr="004736E6">
        <w:t>`ThreadPool`</w:t>
      </w:r>
    </w:p>
    <w:p w14:paraId="04CE562B" w14:textId="727132E3" w:rsidR="00D070DF" w:rsidRPr="00D070DF" w:rsidRDefault="00D070DF" w:rsidP="00945AE6">
      <w:pPr>
        <w:pStyle w:val="Body"/>
        <w:rPr>
          <w:lang w:eastAsia="en-GB"/>
        </w:rPr>
      </w:pPr>
      <w:r w:rsidRPr="00D070DF">
        <w:rPr>
          <w:lang w:eastAsia="en-GB"/>
        </w:rPr>
        <w:t>Great!</w:t>
      </w:r>
      <w:r w:rsidR="00945AE6">
        <w:rPr>
          <w:lang w:eastAsia="en-GB"/>
        </w:rPr>
        <w:t xml:space="preserve"> </w:t>
      </w:r>
      <w:r w:rsidRPr="00D070DF">
        <w:rPr>
          <w:lang w:eastAsia="en-GB"/>
        </w:rPr>
        <w:t>This</w:t>
      </w:r>
      <w:r w:rsidR="00945AE6">
        <w:rPr>
          <w:lang w:eastAsia="en-GB"/>
        </w:rPr>
        <w:t xml:space="preserve"> </w:t>
      </w:r>
      <w:r w:rsidRPr="00D070DF">
        <w:rPr>
          <w:lang w:eastAsia="en-GB"/>
        </w:rPr>
        <w:t>error</w:t>
      </w:r>
      <w:r w:rsidR="00945AE6">
        <w:rPr>
          <w:lang w:eastAsia="en-GB"/>
        </w:rPr>
        <w:t xml:space="preserve"> </w:t>
      </w:r>
      <w:r w:rsidRPr="00D070DF">
        <w:rPr>
          <w:lang w:eastAsia="en-GB"/>
        </w:rPr>
        <w:t>tells</w:t>
      </w:r>
      <w:r w:rsidR="00945AE6">
        <w:rPr>
          <w:lang w:eastAsia="en-GB"/>
        </w:rPr>
        <w:t xml:space="preserve"> </w:t>
      </w:r>
      <w:r w:rsidRPr="00D070DF">
        <w:rPr>
          <w:lang w:eastAsia="en-GB"/>
        </w:rPr>
        <w:t>us</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type</w:t>
      </w:r>
      <w:r w:rsidR="00945AE6">
        <w:rPr>
          <w:lang w:eastAsia="en-GB"/>
        </w:rPr>
        <w:t xml:space="preserve"> </w:t>
      </w:r>
      <w:r w:rsidRPr="00D070DF">
        <w:rPr>
          <w:lang w:eastAsia="en-GB"/>
        </w:rPr>
        <w:t>or</w:t>
      </w:r>
      <w:r w:rsidR="00945AE6">
        <w:rPr>
          <w:lang w:eastAsia="en-GB"/>
        </w:rPr>
        <w:t xml:space="preserve"> </w:t>
      </w:r>
      <w:r w:rsidRPr="00D070DF">
        <w:rPr>
          <w:lang w:eastAsia="en-GB"/>
        </w:rPr>
        <w:t>module,</w:t>
      </w:r>
      <w:r w:rsidR="00945AE6">
        <w:rPr>
          <w:lang w:eastAsia="en-GB"/>
        </w:rPr>
        <w:t xml:space="preserve"> </w:t>
      </w:r>
      <w:r w:rsidRPr="00D070DF">
        <w:rPr>
          <w:lang w:eastAsia="en-GB"/>
        </w:rPr>
        <w:t>so</w:t>
      </w:r>
      <w:r w:rsidR="00945AE6">
        <w:rPr>
          <w:lang w:eastAsia="en-GB"/>
        </w:rPr>
        <w:t xml:space="preserve"> </w:t>
      </w:r>
      <w:r w:rsidRPr="00D070DF">
        <w:rPr>
          <w:lang w:eastAsia="en-GB"/>
        </w:rPr>
        <w:t>we’ll</w:t>
      </w:r>
      <w:r w:rsidR="00945AE6">
        <w:rPr>
          <w:lang w:eastAsia="en-GB"/>
        </w:rPr>
        <w:t xml:space="preserve"> </w:t>
      </w:r>
      <w:r w:rsidRPr="00D070DF">
        <w:rPr>
          <w:lang w:eastAsia="en-GB"/>
        </w:rPr>
        <w:t>build</w:t>
      </w:r>
      <w:r w:rsidR="00945AE6">
        <w:rPr>
          <w:lang w:eastAsia="en-GB"/>
        </w:rPr>
        <w:t xml:space="preserve"> </w:t>
      </w:r>
      <w:r w:rsidRPr="00D070DF">
        <w:rPr>
          <w:lang w:eastAsia="en-GB"/>
        </w:rPr>
        <w:t>one</w:t>
      </w:r>
      <w:r w:rsidR="00945AE6">
        <w:rPr>
          <w:lang w:eastAsia="en-GB"/>
        </w:rPr>
        <w:t xml:space="preserve"> </w:t>
      </w:r>
      <w:r w:rsidRPr="00D070DF">
        <w:rPr>
          <w:lang w:eastAsia="en-GB"/>
        </w:rPr>
        <w:t>now.</w:t>
      </w:r>
      <w:r w:rsidR="00945AE6">
        <w:rPr>
          <w:lang w:eastAsia="en-GB"/>
        </w:rPr>
        <w:t xml:space="preserve"> </w:t>
      </w:r>
      <w:r w:rsidRPr="00D070DF">
        <w:rPr>
          <w:lang w:eastAsia="en-GB"/>
        </w:rPr>
        <w:t>Our</w:t>
      </w:r>
      <w:r w:rsidR="00945AE6">
        <w:rPr>
          <w:lang w:eastAsia="en-GB"/>
        </w:rPr>
        <w:t xml:space="preserve"> </w:t>
      </w:r>
      <w:r w:rsidRPr="00D62D8F">
        <w:rPr>
          <w:rStyle w:val="Literal"/>
        </w:rPr>
        <w:t>ThreadPool</w:t>
      </w:r>
      <w:r w:rsidR="00945AE6">
        <w:rPr>
          <w:lang w:eastAsia="en-GB"/>
        </w:rPr>
        <w:t xml:space="preserve"> </w:t>
      </w:r>
      <w:r w:rsidRPr="00D070DF">
        <w:rPr>
          <w:lang w:eastAsia="en-GB"/>
        </w:rPr>
        <w:t>implementation</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independent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kind</w:t>
      </w:r>
      <w:r w:rsidR="00945AE6">
        <w:rPr>
          <w:lang w:eastAsia="en-GB"/>
        </w:rPr>
        <w:t xml:space="preserve"> </w:t>
      </w:r>
      <w:r w:rsidRPr="00D070DF">
        <w:rPr>
          <w:lang w:eastAsia="en-GB"/>
        </w:rPr>
        <w:t>of</w:t>
      </w:r>
      <w:r w:rsidR="00945AE6">
        <w:rPr>
          <w:lang w:eastAsia="en-GB"/>
        </w:rPr>
        <w:t xml:space="preserve"> </w:t>
      </w:r>
      <w:r w:rsidRPr="00D070DF">
        <w:rPr>
          <w:lang w:eastAsia="en-GB"/>
        </w:rPr>
        <w:t>work</w:t>
      </w:r>
      <w:r w:rsidR="00945AE6">
        <w:rPr>
          <w:lang w:eastAsia="en-GB"/>
        </w:rPr>
        <w:t xml:space="preserve"> </w:t>
      </w:r>
      <w:r w:rsidRPr="00D070DF">
        <w:rPr>
          <w:lang w:eastAsia="en-GB"/>
        </w:rPr>
        <w:t>our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is</w:t>
      </w:r>
      <w:r w:rsidR="00945AE6">
        <w:rPr>
          <w:lang w:eastAsia="en-GB"/>
        </w:rPr>
        <w:t xml:space="preserve"> </w:t>
      </w:r>
      <w:r w:rsidRPr="00D070DF">
        <w:rPr>
          <w:lang w:eastAsia="en-GB"/>
        </w:rPr>
        <w:t>doing.</w:t>
      </w:r>
      <w:r w:rsidR="00945AE6">
        <w:rPr>
          <w:lang w:eastAsia="en-GB"/>
        </w:rPr>
        <w:t xml:space="preserve"> </w:t>
      </w:r>
      <w:r w:rsidRPr="00D070DF">
        <w:rPr>
          <w:lang w:eastAsia="en-GB"/>
        </w:rPr>
        <w:t>So</w:t>
      </w:r>
      <w:r w:rsidR="00945AE6">
        <w:rPr>
          <w:lang w:eastAsia="en-GB"/>
        </w:rPr>
        <w:t xml:space="preserve"> </w:t>
      </w:r>
      <w:r w:rsidRPr="00D070DF">
        <w:rPr>
          <w:lang w:eastAsia="en-GB"/>
        </w:rPr>
        <w:t>let’s</w:t>
      </w:r>
      <w:r w:rsidR="00945AE6">
        <w:rPr>
          <w:lang w:eastAsia="en-GB"/>
        </w:rPr>
        <w:t xml:space="preserve"> </w:t>
      </w:r>
      <w:r w:rsidRPr="00D070DF">
        <w:rPr>
          <w:lang w:eastAsia="en-GB"/>
        </w:rPr>
        <w:t>switch</w:t>
      </w:r>
      <w:r w:rsidR="00945AE6">
        <w:rPr>
          <w:lang w:eastAsia="en-GB"/>
        </w:rPr>
        <w:t xml:space="preserve"> </w:t>
      </w:r>
      <w:r w:rsidRPr="00D070DF">
        <w:rPr>
          <w:lang w:eastAsia="en-GB"/>
        </w:rPr>
        <w:t>the</w:t>
      </w:r>
      <w:r w:rsidR="00945AE6">
        <w:rPr>
          <w:lang w:eastAsia="en-GB"/>
        </w:rPr>
        <w:t xml:space="preserve"> </w:t>
      </w:r>
      <w:r w:rsidRPr="00D62D8F">
        <w:rPr>
          <w:rStyle w:val="Literal"/>
        </w:rPr>
        <w:t>hello</w:t>
      </w:r>
      <w:r w:rsidR="00945AE6">
        <w:rPr>
          <w:lang w:eastAsia="en-GB"/>
        </w:rPr>
        <w:t xml:space="preserve"> </w:t>
      </w:r>
      <w:r w:rsidRPr="00D070DF">
        <w:rPr>
          <w:lang w:eastAsia="en-GB"/>
        </w:rPr>
        <w:t>crate</w:t>
      </w:r>
      <w:r w:rsidR="00945AE6">
        <w:rPr>
          <w:lang w:eastAsia="en-GB"/>
        </w:rPr>
        <w:t xml:space="preserve"> </w:t>
      </w:r>
      <w:r w:rsidRPr="00D070DF">
        <w:rPr>
          <w:lang w:eastAsia="en-GB"/>
        </w:rPr>
        <w:t>from</w:t>
      </w:r>
      <w:r w:rsidR="00945AE6">
        <w:rPr>
          <w:lang w:eastAsia="en-GB"/>
        </w:rPr>
        <w:t xml:space="preserve"> </w:t>
      </w:r>
      <w:r w:rsidRPr="00D070DF">
        <w:rPr>
          <w:lang w:eastAsia="en-GB"/>
        </w:rPr>
        <w:t>a</w:t>
      </w:r>
      <w:r w:rsidR="00945AE6">
        <w:rPr>
          <w:lang w:eastAsia="en-GB"/>
        </w:rPr>
        <w:t xml:space="preserve"> </w:t>
      </w:r>
      <w:r w:rsidRPr="00D070DF">
        <w:rPr>
          <w:lang w:eastAsia="en-GB"/>
        </w:rPr>
        <w:t>binary</w:t>
      </w:r>
      <w:r w:rsidR="00945AE6">
        <w:rPr>
          <w:lang w:eastAsia="en-GB"/>
        </w:rPr>
        <w:t xml:space="preserve"> </w:t>
      </w:r>
      <w:r w:rsidRPr="00D070DF">
        <w:rPr>
          <w:lang w:eastAsia="en-GB"/>
        </w:rPr>
        <w:t>crate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library</w:t>
      </w:r>
      <w:r w:rsidR="00945AE6">
        <w:rPr>
          <w:lang w:eastAsia="en-GB"/>
        </w:rPr>
        <w:t xml:space="preserve"> </w:t>
      </w:r>
      <w:r w:rsidRPr="00D070DF">
        <w:rPr>
          <w:lang w:eastAsia="en-GB"/>
        </w:rPr>
        <w:t>crate</w:t>
      </w:r>
      <w:r w:rsidR="00945AE6">
        <w:rPr>
          <w:lang w:eastAsia="en-GB"/>
        </w:rPr>
        <w:t xml:space="preserve"> </w:t>
      </w:r>
      <w:r w:rsidRPr="00D070DF">
        <w:rPr>
          <w:lang w:eastAsia="en-GB"/>
        </w:rPr>
        <w:t>to</w:t>
      </w:r>
      <w:r w:rsidR="00945AE6">
        <w:rPr>
          <w:lang w:eastAsia="en-GB"/>
        </w:rPr>
        <w:t xml:space="preserve"> </w:t>
      </w:r>
      <w:r w:rsidRPr="00D070DF">
        <w:rPr>
          <w:lang w:eastAsia="en-GB"/>
        </w:rPr>
        <w:t>hold</w:t>
      </w:r>
      <w:r w:rsidR="00945AE6">
        <w:rPr>
          <w:lang w:eastAsia="en-GB"/>
        </w:rPr>
        <w:t xml:space="preserve"> </w:t>
      </w:r>
      <w:r w:rsidRPr="00D070DF">
        <w:rPr>
          <w:lang w:eastAsia="en-GB"/>
        </w:rPr>
        <w:t>our</w:t>
      </w:r>
      <w:r w:rsidR="00945AE6">
        <w:rPr>
          <w:lang w:eastAsia="en-GB"/>
        </w:rPr>
        <w:t xml:space="preserve"> </w:t>
      </w:r>
      <w:r w:rsidRPr="00D62D8F">
        <w:rPr>
          <w:rStyle w:val="Literal"/>
        </w:rPr>
        <w:t>ThreadPool</w:t>
      </w:r>
      <w:r w:rsidR="00945AE6">
        <w:rPr>
          <w:lang w:eastAsia="en-GB"/>
        </w:rPr>
        <w:t xml:space="preserve"> </w:t>
      </w:r>
      <w:r w:rsidRPr="00D070DF">
        <w:rPr>
          <w:lang w:eastAsia="en-GB"/>
        </w:rPr>
        <w:t>implementation.</w:t>
      </w:r>
      <w:r w:rsidR="00945AE6">
        <w:rPr>
          <w:lang w:eastAsia="en-GB"/>
        </w:rPr>
        <w:t xml:space="preserve"> </w:t>
      </w:r>
      <w:r w:rsidRPr="00D070DF">
        <w:rPr>
          <w:lang w:eastAsia="en-GB"/>
        </w:rPr>
        <w:t>After</w:t>
      </w:r>
      <w:r w:rsidR="00945AE6">
        <w:rPr>
          <w:lang w:eastAsia="en-GB"/>
        </w:rPr>
        <w:t xml:space="preserve"> </w:t>
      </w:r>
      <w:r w:rsidRPr="00D070DF">
        <w:rPr>
          <w:lang w:eastAsia="en-GB"/>
        </w:rPr>
        <w:t>we</w:t>
      </w:r>
      <w:r w:rsidR="00945AE6">
        <w:rPr>
          <w:lang w:eastAsia="en-GB"/>
        </w:rPr>
        <w:t xml:space="preserve"> </w:t>
      </w:r>
      <w:r w:rsidRPr="00D070DF">
        <w:rPr>
          <w:lang w:eastAsia="en-GB"/>
        </w:rPr>
        <w:t>change</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library</w:t>
      </w:r>
      <w:r w:rsidR="00945AE6">
        <w:rPr>
          <w:lang w:eastAsia="en-GB"/>
        </w:rPr>
        <w:t xml:space="preserve"> </w:t>
      </w:r>
      <w:r w:rsidRPr="00D070DF">
        <w:rPr>
          <w:lang w:eastAsia="en-GB"/>
        </w:rPr>
        <w:t>crate,</w:t>
      </w:r>
      <w:r w:rsidR="00945AE6">
        <w:rPr>
          <w:lang w:eastAsia="en-GB"/>
        </w:rPr>
        <w:t xml:space="preserve"> </w:t>
      </w:r>
      <w:r w:rsidRPr="00D070DF">
        <w:rPr>
          <w:lang w:eastAsia="en-GB"/>
        </w:rPr>
        <w:t>we</w:t>
      </w:r>
      <w:r w:rsidR="00945AE6">
        <w:rPr>
          <w:lang w:eastAsia="en-GB"/>
        </w:rPr>
        <w:t xml:space="preserve"> </w:t>
      </w:r>
      <w:r w:rsidRPr="00D070DF">
        <w:rPr>
          <w:lang w:eastAsia="en-GB"/>
        </w:rPr>
        <w:t>could</w:t>
      </w:r>
      <w:r w:rsidR="00945AE6">
        <w:rPr>
          <w:lang w:eastAsia="en-GB"/>
        </w:rPr>
        <w:t xml:space="preserve"> </w:t>
      </w:r>
      <w:r w:rsidRPr="00D070DF">
        <w:rPr>
          <w:lang w:eastAsia="en-GB"/>
        </w:rPr>
        <w:t>also</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separate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library</w:t>
      </w:r>
      <w:r w:rsidR="00945AE6">
        <w:rPr>
          <w:lang w:eastAsia="en-GB"/>
        </w:rPr>
        <w:t xml:space="preserve"> </w:t>
      </w:r>
      <w:r w:rsidRPr="00D070DF">
        <w:rPr>
          <w:lang w:eastAsia="en-GB"/>
        </w:rPr>
        <w:t>for</w:t>
      </w:r>
      <w:r w:rsidR="00945AE6">
        <w:rPr>
          <w:lang w:eastAsia="en-GB"/>
        </w:rPr>
        <w:t xml:space="preserve"> </w:t>
      </w:r>
      <w:r w:rsidRPr="00D070DF">
        <w:rPr>
          <w:lang w:eastAsia="en-GB"/>
        </w:rPr>
        <w:t>any</w:t>
      </w:r>
      <w:r w:rsidR="00945AE6">
        <w:rPr>
          <w:lang w:eastAsia="en-GB"/>
        </w:rPr>
        <w:t xml:space="preserve"> </w:t>
      </w:r>
      <w:r w:rsidRPr="00D070DF">
        <w:rPr>
          <w:lang w:eastAsia="en-GB"/>
        </w:rPr>
        <w:t>work</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do</w:t>
      </w:r>
      <w:r w:rsidR="00945AE6">
        <w:rPr>
          <w:lang w:eastAsia="en-GB"/>
        </w:rPr>
        <w:t xml:space="preserve"> </w:t>
      </w:r>
      <w:r w:rsidRPr="00D070DF">
        <w:rPr>
          <w:lang w:eastAsia="en-GB"/>
        </w:rPr>
        <w:t>using</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not</w:t>
      </w:r>
      <w:r w:rsidR="00945AE6">
        <w:rPr>
          <w:lang w:eastAsia="en-GB"/>
        </w:rPr>
        <w:t xml:space="preserve"> </w:t>
      </w:r>
      <w:r w:rsidRPr="00D070DF">
        <w:rPr>
          <w:lang w:eastAsia="en-GB"/>
        </w:rPr>
        <w:t>just</w:t>
      </w:r>
      <w:r w:rsidR="00945AE6">
        <w:rPr>
          <w:lang w:eastAsia="en-GB"/>
        </w:rPr>
        <w:t xml:space="preserve"> </w:t>
      </w:r>
      <w:r w:rsidRPr="00D070DF">
        <w:rPr>
          <w:lang w:eastAsia="en-GB"/>
        </w:rPr>
        <w:t>for</w:t>
      </w:r>
      <w:r w:rsidR="00945AE6">
        <w:rPr>
          <w:lang w:eastAsia="en-GB"/>
        </w:rPr>
        <w:t xml:space="preserve"> </w:t>
      </w:r>
      <w:r w:rsidRPr="00D070DF">
        <w:rPr>
          <w:lang w:eastAsia="en-GB"/>
        </w:rPr>
        <w:t>serving</w:t>
      </w:r>
      <w:r w:rsidR="00945AE6">
        <w:rPr>
          <w:lang w:eastAsia="en-GB"/>
        </w:rPr>
        <w:t xml:space="preserve"> </w:t>
      </w:r>
      <w:r w:rsidRPr="00D070DF">
        <w:rPr>
          <w:lang w:eastAsia="en-GB"/>
        </w:rPr>
        <w:t>web</w:t>
      </w:r>
      <w:r w:rsidR="00945AE6">
        <w:rPr>
          <w:lang w:eastAsia="en-GB"/>
        </w:rPr>
        <w:t xml:space="preserve"> </w:t>
      </w:r>
      <w:r w:rsidRPr="00D070DF">
        <w:rPr>
          <w:lang w:eastAsia="en-GB"/>
        </w:rPr>
        <w:t>requests.</w:t>
      </w:r>
    </w:p>
    <w:p w14:paraId="7ACC5C6D" w14:textId="72D5A0A0" w:rsidR="00D070DF" w:rsidRPr="00D070DF" w:rsidRDefault="00D070DF" w:rsidP="00945AE6">
      <w:pPr>
        <w:pStyle w:val="Body"/>
        <w:rPr>
          <w:lang w:eastAsia="en-GB"/>
        </w:rPr>
      </w:pP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35EB9">
        <w:rPr>
          <w:rStyle w:val="Italic"/>
        </w:rPr>
        <w:t>src/lib.rs</w:t>
      </w:r>
      <w:r w:rsidR="00945AE6">
        <w:rPr>
          <w:lang w:eastAsia="en-GB"/>
        </w:rPr>
        <w:t xml:space="preserve"> </w:t>
      </w:r>
      <w:r w:rsidR="0013773E">
        <w:rPr>
          <w:lang w:eastAsia="en-GB"/>
        </w:rPr>
        <w:t xml:space="preserve">file </w:t>
      </w:r>
      <w:r w:rsidRPr="00D070DF">
        <w:rPr>
          <w:lang w:eastAsia="en-GB"/>
        </w:rPr>
        <w:t>that</w:t>
      </w:r>
      <w:r w:rsidR="00945AE6">
        <w:rPr>
          <w:lang w:eastAsia="en-GB"/>
        </w:rPr>
        <w:t xml:space="preserve"> </w:t>
      </w:r>
      <w:r w:rsidRPr="00D070DF">
        <w:rPr>
          <w:lang w:eastAsia="en-GB"/>
        </w:rPr>
        <w:t>contains</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which</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simplest</w:t>
      </w:r>
      <w:r w:rsidR="00945AE6">
        <w:rPr>
          <w:lang w:eastAsia="en-GB"/>
        </w:rPr>
        <w:t xml:space="preserve"> </w:t>
      </w:r>
      <w:r w:rsidRPr="00D070DF">
        <w:rPr>
          <w:lang w:eastAsia="en-GB"/>
        </w:rPr>
        <w:t>definition</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struct</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have</w:t>
      </w:r>
      <w:r w:rsidR="00945AE6">
        <w:rPr>
          <w:lang w:eastAsia="en-GB"/>
        </w:rPr>
        <w:t xml:space="preserve"> </w:t>
      </w:r>
      <w:r w:rsidRPr="00D070DF">
        <w:rPr>
          <w:lang w:eastAsia="en-GB"/>
        </w:rPr>
        <w:t>for</w:t>
      </w:r>
      <w:r w:rsidR="00945AE6">
        <w:rPr>
          <w:lang w:eastAsia="en-GB"/>
        </w:rPr>
        <w:t xml:space="preserve"> </w:t>
      </w:r>
      <w:r w:rsidRPr="00D070DF">
        <w:rPr>
          <w:lang w:eastAsia="en-GB"/>
        </w:rPr>
        <w:t>now:</w:t>
      </w:r>
    </w:p>
    <w:p w14:paraId="0D02B344" w14:textId="7BBA19FC" w:rsidR="00D070DF" w:rsidRPr="00D070DF" w:rsidRDefault="00D070DF" w:rsidP="00B0420F">
      <w:pPr>
        <w:pStyle w:val="CodeLabel"/>
        <w:rPr>
          <w:lang w:eastAsia="en-GB"/>
        </w:rPr>
      </w:pPr>
      <w:r w:rsidRPr="00D070DF">
        <w:rPr>
          <w:lang w:eastAsia="en-GB"/>
        </w:rPr>
        <w:lastRenderedPageBreak/>
        <w:t>src/lib.rs</w:t>
      </w:r>
    </w:p>
    <w:p w14:paraId="3BA4004F" w14:textId="61624F6D" w:rsidR="00D070DF" w:rsidRPr="00D35EB9" w:rsidRDefault="00D070DF" w:rsidP="00D62D8F">
      <w:pPr>
        <w:pStyle w:val="Code"/>
      </w:pPr>
      <w:r w:rsidRPr="00D35EB9">
        <w:t>pub</w:t>
      </w:r>
      <w:r w:rsidR="00945AE6" w:rsidRPr="00D35EB9">
        <w:t xml:space="preserve"> </w:t>
      </w:r>
      <w:r w:rsidRPr="00D35EB9">
        <w:t>struct</w:t>
      </w:r>
      <w:r w:rsidR="00945AE6" w:rsidRPr="00D35EB9">
        <w:t xml:space="preserve"> </w:t>
      </w:r>
      <w:r w:rsidRPr="00D35EB9">
        <w:t>ThreadPool;</w:t>
      </w:r>
    </w:p>
    <w:p w14:paraId="1DACB0EA" w14:textId="40C9A876" w:rsidR="00D070DF" w:rsidRPr="00D070DF" w:rsidRDefault="00D070DF" w:rsidP="00945AE6">
      <w:pPr>
        <w:pStyle w:val="Body"/>
        <w:rPr>
          <w:lang w:eastAsia="en-GB"/>
        </w:rPr>
      </w:pPr>
      <w:r w:rsidRPr="00D070DF">
        <w:rPr>
          <w:lang w:eastAsia="en-GB"/>
        </w:rPr>
        <w:t>Then</w:t>
      </w:r>
      <w:r w:rsidR="00945AE6">
        <w:rPr>
          <w:lang w:eastAsia="en-GB"/>
        </w:rPr>
        <w:t xml:space="preserve"> </w:t>
      </w:r>
      <w:r w:rsidRPr="00D070DF">
        <w:rPr>
          <w:lang w:eastAsia="en-GB"/>
        </w:rPr>
        <w:t>edit</w:t>
      </w:r>
      <w:r w:rsidR="00945AE6">
        <w:rPr>
          <w:lang w:eastAsia="en-GB"/>
        </w:rPr>
        <w:t xml:space="preserve"> </w:t>
      </w:r>
      <w:r w:rsidR="0013773E">
        <w:rPr>
          <w:lang w:eastAsia="en-GB"/>
        </w:rPr>
        <w:t xml:space="preserve">the </w:t>
      </w:r>
      <w:r w:rsidRPr="00D35EB9">
        <w:rPr>
          <w:rStyle w:val="Italic"/>
        </w:rPr>
        <w:t>main.rs</w:t>
      </w:r>
      <w:r w:rsidR="00945AE6">
        <w:rPr>
          <w:lang w:eastAsia="en-GB"/>
        </w:rPr>
        <w:t xml:space="preserve"> </w:t>
      </w:r>
      <w:r w:rsidRPr="00D070DF">
        <w:rPr>
          <w:lang w:eastAsia="en-GB"/>
        </w:rPr>
        <w:t>file</w:t>
      </w:r>
      <w:r w:rsidR="00945AE6">
        <w:rPr>
          <w:lang w:eastAsia="en-GB"/>
        </w:rPr>
        <w:t xml:space="preserve"> </w:t>
      </w:r>
      <w:r w:rsidRPr="00D070DF">
        <w:rPr>
          <w:lang w:eastAsia="en-GB"/>
        </w:rPr>
        <w:t>to</w:t>
      </w:r>
      <w:r w:rsidR="00945AE6">
        <w:rPr>
          <w:lang w:eastAsia="en-GB"/>
        </w:rPr>
        <w:t xml:space="preserve"> </w:t>
      </w:r>
      <w:r w:rsidRPr="00D070DF">
        <w:rPr>
          <w:lang w:eastAsia="en-GB"/>
        </w:rPr>
        <w:t>bring</w:t>
      </w:r>
      <w:r w:rsidR="00945AE6">
        <w:rPr>
          <w:lang w:eastAsia="en-GB"/>
        </w:rPr>
        <w:t xml:space="preserve"> </w:t>
      </w:r>
      <w:r w:rsidRPr="00D62D8F">
        <w:rPr>
          <w:rStyle w:val="Literal"/>
        </w:rPr>
        <w:t>ThreadPool</w:t>
      </w:r>
      <w:r w:rsidR="00945AE6">
        <w:rPr>
          <w:lang w:eastAsia="en-GB"/>
        </w:rPr>
        <w:t xml:space="preserve"> </w:t>
      </w:r>
      <w:r w:rsidRPr="00D070DF">
        <w:rPr>
          <w:lang w:eastAsia="en-GB"/>
        </w:rPr>
        <w:t>into</w:t>
      </w:r>
      <w:r w:rsidR="00945AE6">
        <w:rPr>
          <w:lang w:eastAsia="en-GB"/>
        </w:rPr>
        <w:t xml:space="preserve"> </w:t>
      </w:r>
      <w:r w:rsidRPr="00D070DF">
        <w:rPr>
          <w:lang w:eastAsia="en-GB"/>
        </w:rPr>
        <w:t>scope</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library</w:t>
      </w:r>
      <w:r w:rsidR="00945AE6">
        <w:rPr>
          <w:lang w:eastAsia="en-GB"/>
        </w:rPr>
        <w:t xml:space="preserve"> </w:t>
      </w:r>
      <w:r w:rsidRPr="00D070DF">
        <w:rPr>
          <w:lang w:eastAsia="en-GB"/>
        </w:rPr>
        <w:t>crate</w:t>
      </w:r>
      <w:r w:rsidR="00945AE6">
        <w:rPr>
          <w:lang w:eastAsia="en-GB"/>
        </w:rPr>
        <w:t xml:space="preserve"> </w:t>
      </w:r>
      <w:r w:rsidRPr="00D070DF">
        <w:rPr>
          <w:lang w:eastAsia="en-GB"/>
        </w:rPr>
        <w:t>by</w:t>
      </w:r>
      <w:r w:rsidR="00945AE6">
        <w:rPr>
          <w:lang w:eastAsia="en-GB"/>
        </w:rPr>
        <w:t xml:space="preserve"> </w:t>
      </w:r>
      <w:r w:rsidRPr="00D070DF">
        <w:rPr>
          <w:lang w:eastAsia="en-GB"/>
        </w:rPr>
        <w:t>adding</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top</w:t>
      </w:r>
      <w:r w:rsidR="00945AE6">
        <w:rPr>
          <w:lang w:eastAsia="en-GB"/>
        </w:rPr>
        <w:t xml:space="preserve"> </w:t>
      </w:r>
      <w:r w:rsidRPr="00D070DF">
        <w:rPr>
          <w:lang w:eastAsia="en-GB"/>
        </w:rPr>
        <w:t>of</w:t>
      </w:r>
      <w:r w:rsidR="00945AE6">
        <w:rPr>
          <w:lang w:eastAsia="en-GB"/>
        </w:rPr>
        <w:t xml:space="preserve"> </w:t>
      </w:r>
      <w:r w:rsidRPr="00D35EB9">
        <w:rPr>
          <w:rStyle w:val="Italic"/>
        </w:rPr>
        <w:t>src/main.rs</w:t>
      </w:r>
      <w:r w:rsidRPr="00D070DF">
        <w:rPr>
          <w:lang w:eastAsia="en-GB"/>
        </w:rPr>
        <w:t>:</w:t>
      </w:r>
    </w:p>
    <w:p w14:paraId="050BCF29" w14:textId="2D83CB90" w:rsidR="00D070DF" w:rsidRPr="00D070DF" w:rsidRDefault="00D070DF" w:rsidP="00B0420F">
      <w:pPr>
        <w:pStyle w:val="CodeLabel"/>
        <w:rPr>
          <w:lang w:eastAsia="en-GB"/>
        </w:rPr>
      </w:pPr>
      <w:r w:rsidRPr="00D070DF">
        <w:rPr>
          <w:lang w:eastAsia="en-GB"/>
        </w:rPr>
        <w:t>src/main.rs</w:t>
      </w:r>
    </w:p>
    <w:p w14:paraId="31171CAE" w14:textId="72995083" w:rsidR="00D070DF" w:rsidRPr="00D35EB9" w:rsidRDefault="00D070DF" w:rsidP="00D62D8F">
      <w:pPr>
        <w:pStyle w:val="Code"/>
      </w:pPr>
      <w:r w:rsidRPr="00D35EB9">
        <w:t>use</w:t>
      </w:r>
      <w:r w:rsidR="00945AE6" w:rsidRPr="00D35EB9">
        <w:t xml:space="preserve"> </w:t>
      </w:r>
      <w:r w:rsidRPr="00D35EB9">
        <w:t>hello::ThreadPool;</w:t>
      </w:r>
    </w:p>
    <w:p w14:paraId="5EB40F4F" w14:textId="1EC4DDA5"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still</w:t>
      </w:r>
      <w:r w:rsidR="00945AE6">
        <w:rPr>
          <w:lang w:eastAsia="en-GB"/>
        </w:rPr>
        <w:t xml:space="preserve"> </w:t>
      </w:r>
      <w:r w:rsidRPr="00D070DF">
        <w:rPr>
          <w:lang w:eastAsia="en-GB"/>
        </w:rPr>
        <w:t>won’t</w:t>
      </w:r>
      <w:r w:rsidR="00945AE6">
        <w:rPr>
          <w:lang w:eastAsia="en-GB"/>
        </w:rPr>
        <w:t xml:space="preserve"> </w:t>
      </w:r>
      <w:r w:rsidRPr="00D070DF">
        <w:rPr>
          <w:lang w:eastAsia="en-GB"/>
        </w:rPr>
        <w:t>work,</w:t>
      </w:r>
      <w:r w:rsidR="00945AE6">
        <w:rPr>
          <w:lang w:eastAsia="en-GB"/>
        </w:rPr>
        <w:t xml:space="preserve"> </w:t>
      </w:r>
      <w:r w:rsidRPr="00D070DF">
        <w:rPr>
          <w:lang w:eastAsia="en-GB"/>
        </w:rPr>
        <w:t>but</w:t>
      </w:r>
      <w:r w:rsidR="00945AE6">
        <w:rPr>
          <w:lang w:eastAsia="en-GB"/>
        </w:rPr>
        <w:t xml:space="preserve"> </w:t>
      </w:r>
      <w:r w:rsidRPr="00D070DF">
        <w:rPr>
          <w:lang w:eastAsia="en-GB"/>
        </w:rPr>
        <w:t>let’s</w:t>
      </w:r>
      <w:r w:rsidR="00945AE6">
        <w:rPr>
          <w:lang w:eastAsia="en-GB"/>
        </w:rPr>
        <w:t xml:space="preserve"> </w:t>
      </w:r>
      <w:r w:rsidRPr="00D070DF">
        <w:rPr>
          <w:lang w:eastAsia="en-GB"/>
        </w:rPr>
        <w:t>check</w:t>
      </w:r>
      <w:r w:rsidR="00945AE6">
        <w:rPr>
          <w:lang w:eastAsia="en-GB"/>
        </w:rPr>
        <w:t xml:space="preserve"> </w:t>
      </w:r>
      <w:r w:rsidRPr="00D070DF">
        <w:rPr>
          <w:lang w:eastAsia="en-GB"/>
        </w:rPr>
        <w:t>it</w:t>
      </w:r>
      <w:r w:rsidR="00945AE6">
        <w:rPr>
          <w:lang w:eastAsia="en-GB"/>
        </w:rPr>
        <w:t xml:space="preserve"> </w:t>
      </w:r>
      <w:r w:rsidRPr="00D070DF">
        <w:rPr>
          <w:lang w:eastAsia="en-GB"/>
        </w:rPr>
        <w:t>again</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next</w:t>
      </w:r>
      <w:r w:rsidR="00945AE6">
        <w:rPr>
          <w:lang w:eastAsia="en-GB"/>
        </w:rPr>
        <w:t xml:space="preserve"> </w:t>
      </w:r>
      <w:r w:rsidRPr="00D070DF">
        <w:rPr>
          <w:lang w:eastAsia="en-GB"/>
        </w:rPr>
        <w:t>error</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address:</w:t>
      </w:r>
    </w:p>
    <w:p w14:paraId="3CBC2A35" w14:textId="339B85DD" w:rsidR="00D070DF" w:rsidRPr="00D35EB9" w:rsidRDefault="00D070DF" w:rsidP="00A73287">
      <w:pPr>
        <w:pStyle w:val="CodeWide"/>
      </w:pPr>
      <w:r w:rsidRPr="00D35EB9">
        <w:t>$</w:t>
      </w:r>
      <w:r w:rsidR="00945AE6" w:rsidRPr="00D35EB9">
        <w:t xml:space="preserve"> </w:t>
      </w:r>
      <w:r w:rsidRPr="00E8513D">
        <w:rPr>
          <w:rStyle w:val="LiteralBold"/>
        </w:rPr>
        <w:t>cargo</w:t>
      </w:r>
      <w:r w:rsidR="00945AE6" w:rsidRPr="00E8513D">
        <w:rPr>
          <w:rStyle w:val="LiteralBold"/>
        </w:rPr>
        <w:t xml:space="preserve"> </w:t>
      </w:r>
      <w:r w:rsidRPr="00E8513D">
        <w:rPr>
          <w:rStyle w:val="LiteralBold"/>
        </w:rPr>
        <w:t>check</w:t>
      </w:r>
    </w:p>
    <w:p w14:paraId="19AC0B4C" w14:textId="04500A75" w:rsidR="00D070DF" w:rsidRPr="00D35EB9" w:rsidRDefault="00945AE6" w:rsidP="00A73287">
      <w:pPr>
        <w:pStyle w:val="CodeWide"/>
      </w:pPr>
      <w:r w:rsidRPr="00D35EB9">
        <w:t xml:space="preserve">    </w:t>
      </w:r>
      <w:r w:rsidR="00D070DF" w:rsidRPr="00D35EB9">
        <w:t>Checking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030FB04C" w14:textId="34252642" w:rsidR="005A5B9A" w:rsidRDefault="00D070DF">
      <w:pPr>
        <w:pStyle w:val="CodeWide"/>
      </w:pPr>
      <w:r w:rsidRPr="00D35EB9">
        <w:t>error[E0599]:</w:t>
      </w:r>
      <w:r w:rsidR="00945AE6" w:rsidRPr="00D35EB9">
        <w:t xml:space="preserve"> </w:t>
      </w:r>
      <w:r w:rsidRPr="00D35EB9">
        <w:t>no</w:t>
      </w:r>
      <w:r w:rsidR="00945AE6" w:rsidRPr="00D35EB9">
        <w:t xml:space="preserve"> </w:t>
      </w:r>
      <w:r w:rsidRPr="00D35EB9">
        <w:t>function</w:t>
      </w:r>
      <w:r w:rsidR="00945AE6" w:rsidRPr="00D35EB9">
        <w:t xml:space="preserve"> </w:t>
      </w:r>
      <w:r w:rsidRPr="00D35EB9">
        <w:t>or</w:t>
      </w:r>
      <w:r w:rsidR="00945AE6" w:rsidRPr="00D35EB9">
        <w:t xml:space="preserve"> </w:t>
      </w:r>
      <w:r w:rsidRPr="00D35EB9">
        <w:t>associated</w:t>
      </w:r>
      <w:r w:rsidR="00945AE6" w:rsidRPr="00D35EB9">
        <w:t xml:space="preserve"> </w:t>
      </w:r>
      <w:r w:rsidRPr="00D35EB9">
        <w:t>item</w:t>
      </w:r>
      <w:r w:rsidR="00945AE6" w:rsidRPr="00D35EB9">
        <w:t xml:space="preserve"> </w:t>
      </w:r>
      <w:r w:rsidRPr="00D35EB9">
        <w:t>named</w:t>
      </w:r>
      <w:r w:rsidR="00945AE6" w:rsidRPr="00D35EB9">
        <w:t xml:space="preserve"> </w:t>
      </w:r>
      <w:r w:rsidRPr="00D35EB9">
        <w:t>`new`</w:t>
      </w:r>
      <w:r w:rsidR="00945AE6" w:rsidRPr="00D35EB9">
        <w:t xml:space="preserve"> </w:t>
      </w:r>
      <w:r w:rsidRPr="00D35EB9">
        <w:t>found</w:t>
      </w:r>
      <w:r w:rsidR="00945AE6" w:rsidRPr="00D35EB9">
        <w:t xml:space="preserve"> </w:t>
      </w:r>
      <w:r w:rsidRPr="00D35EB9">
        <w:t>for</w:t>
      </w:r>
      <w:r w:rsidR="00945AE6" w:rsidRPr="00D35EB9">
        <w:t xml:space="preserve"> </w:t>
      </w:r>
      <w:r w:rsidRPr="00D35EB9">
        <w:t>struct</w:t>
      </w:r>
    </w:p>
    <w:p w14:paraId="783A267E" w14:textId="38F751F3" w:rsidR="00D070DF" w:rsidRPr="00D35EB9" w:rsidRDefault="00D070DF" w:rsidP="00A73287">
      <w:pPr>
        <w:pStyle w:val="CodeWide"/>
      </w:pPr>
      <w:r w:rsidRPr="00D35EB9">
        <w:t>`ThreadPool`</w:t>
      </w:r>
      <w:r w:rsidR="00945AE6" w:rsidRPr="00D35EB9">
        <w:t xml:space="preserve"> </w:t>
      </w:r>
      <w:r w:rsidRPr="00D35EB9">
        <w:t>in</w:t>
      </w:r>
      <w:r w:rsidR="00945AE6" w:rsidRPr="00D35EB9">
        <w:t xml:space="preserve"> </w:t>
      </w:r>
      <w:r w:rsidRPr="00D35EB9">
        <w:t>the</w:t>
      </w:r>
      <w:r w:rsidR="00945AE6" w:rsidRPr="00D35EB9">
        <w:t xml:space="preserve"> </w:t>
      </w:r>
      <w:r w:rsidRPr="00D35EB9">
        <w:t>current</w:t>
      </w:r>
      <w:r w:rsidR="00945AE6" w:rsidRPr="00D35EB9">
        <w:t xml:space="preserve"> </w:t>
      </w:r>
      <w:r w:rsidRPr="00D35EB9">
        <w:t>scope</w:t>
      </w:r>
    </w:p>
    <w:p w14:paraId="69E39F57" w14:textId="0B25BD8F" w:rsidR="00D070DF" w:rsidRPr="00D35EB9" w:rsidRDefault="00945AE6" w:rsidP="00A73287">
      <w:pPr>
        <w:pStyle w:val="CodeWide"/>
      </w:pPr>
      <w:r w:rsidRPr="00D35EB9">
        <w:t xml:space="preserve">  </w:t>
      </w:r>
      <w:r w:rsidR="00D070DF" w:rsidRPr="00D35EB9">
        <w:t>--&gt;</w:t>
      </w:r>
      <w:r w:rsidRPr="00D35EB9">
        <w:t xml:space="preserve"> </w:t>
      </w:r>
      <w:r w:rsidR="00D070DF" w:rsidRPr="00D35EB9">
        <w:t>src/main.rs:</w:t>
      </w:r>
      <w:r w:rsidR="00914EEC" w:rsidRPr="00D35EB9">
        <w:t>1</w:t>
      </w:r>
      <w:r w:rsidR="00914EEC">
        <w:t>2</w:t>
      </w:r>
      <w:r w:rsidR="00D070DF" w:rsidRPr="00D35EB9">
        <w:t>:28</w:t>
      </w:r>
    </w:p>
    <w:p w14:paraId="5C64B847" w14:textId="2F3B91F0" w:rsidR="00D070DF" w:rsidRPr="00D35EB9" w:rsidRDefault="00945AE6" w:rsidP="00A73287">
      <w:pPr>
        <w:pStyle w:val="CodeWide"/>
      </w:pPr>
      <w:r w:rsidRPr="00D35EB9">
        <w:t xml:space="preserve">   </w:t>
      </w:r>
      <w:r w:rsidR="00D070DF" w:rsidRPr="00D35EB9">
        <w:t>|</w:t>
      </w:r>
    </w:p>
    <w:p w14:paraId="1EFE564F" w14:textId="41E5C2B5" w:rsidR="00D070DF" w:rsidRPr="00D35EB9" w:rsidRDefault="00D070DF" w:rsidP="00A73287">
      <w:pPr>
        <w:pStyle w:val="CodeWide"/>
      </w:pPr>
      <w:r w:rsidRPr="00D35EB9">
        <w:t>1</w:t>
      </w:r>
      <w:r w:rsidR="00914EEC">
        <w:t>2</w:t>
      </w:r>
      <w:r w:rsidR="00945AE6" w:rsidRPr="00D35EB9">
        <w:t xml:space="preserve"> </w:t>
      </w:r>
      <w:r w:rsidRPr="00D35EB9">
        <w:t>|</w:t>
      </w:r>
      <w:r w:rsidR="00945AE6" w:rsidRPr="00D35EB9">
        <w:t xml:space="preserve">     </w:t>
      </w:r>
      <w:r w:rsidRPr="00D35EB9">
        <w:t>let</w:t>
      </w:r>
      <w:r w:rsidR="00945AE6" w:rsidRPr="00D35EB9">
        <w:t xml:space="preserve"> </w:t>
      </w:r>
      <w:r w:rsidRPr="00D35EB9">
        <w:t>pool</w:t>
      </w:r>
      <w:r w:rsidR="00945AE6" w:rsidRPr="00D35EB9">
        <w:t xml:space="preserve"> </w:t>
      </w:r>
      <w:r w:rsidRPr="00D35EB9">
        <w:t>=</w:t>
      </w:r>
      <w:r w:rsidR="00945AE6" w:rsidRPr="00D35EB9">
        <w:t xml:space="preserve"> </w:t>
      </w:r>
      <w:r w:rsidRPr="00D35EB9">
        <w:t>ThreadPool::new(4);</w:t>
      </w:r>
    </w:p>
    <w:p w14:paraId="6413B5E7" w14:textId="77777777" w:rsidR="00776A4B" w:rsidRDefault="00945AE6">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function</w:t>
      </w:r>
      <w:r w:rsidRPr="00D35EB9">
        <w:t xml:space="preserve"> </w:t>
      </w:r>
      <w:r w:rsidR="00D070DF" w:rsidRPr="00D35EB9">
        <w:t>or</w:t>
      </w:r>
      <w:r w:rsidRPr="00D35EB9">
        <w:t xml:space="preserve"> </w:t>
      </w:r>
      <w:r w:rsidR="00D070DF" w:rsidRPr="00D35EB9">
        <w:t>associated</w:t>
      </w:r>
      <w:r w:rsidRPr="00D35EB9">
        <w:t xml:space="preserve"> </w:t>
      </w:r>
      <w:r w:rsidR="00D070DF" w:rsidRPr="00D35EB9">
        <w:t>item</w:t>
      </w:r>
      <w:r w:rsidRPr="00D35EB9">
        <w:t xml:space="preserve"> </w:t>
      </w:r>
      <w:r w:rsidR="00D070DF" w:rsidRPr="00D35EB9">
        <w:t>not</w:t>
      </w:r>
      <w:r w:rsidRPr="00D35EB9">
        <w:t xml:space="preserve"> </w:t>
      </w:r>
      <w:r w:rsidR="00D070DF" w:rsidRPr="00D35EB9">
        <w:t>found</w:t>
      </w:r>
      <w:r w:rsidRPr="00D35EB9">
        <w:t xml:space="preserve"> </w:t>
      </w:r>
      <w:r w:rsidR="00D070DF" w:rsidRPr="00D35EB9">
        <w:t>in</w:t>
      </w:r>
    </w:p>
    <w:p w14:paraId="1E41D85D" w14:textId="266B7698" w:rsidR="00D070DF" w:rsidRPr="00D35EB9" w:rsidRDefault="00D070DF" w:rsidP="00A73287">
      <w:pPr>
        <w:pStyle w:val="CodeWide"/>
      </w:pPr>
      <w:r w:rsidRPr="00D35EB9">
        <w:t>`ThreadPool`</w:t>
      </w:r>
    </w:p>
    <w:p w14:paraId="5F161C15" w14:textId="47207D54"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error</w:t>
      </w:r>
      <w:r w:rsidR="00945AE6">
        <w:rPr>
          <w:lang w:eastAsia="en-GB"/>
        </w:rPr>
        <w:t xml:space="preserve"> </w:t>
      </w:r>
      <w:r w:rsidRPr="00D070DF">
        <w:rPr>
          <w:lang w:eastAsia="en-GB"/>
        </w:rPr>
        <w:t>indicates</w:t>
      </w:r>
      <w:r w:rsidR="00945AE6">
        <w:rPr>
          <w:lang w:eastAsia="en-GB"/>
        </w:rPr>
        <w:t xml:space="preserve"> </w:t>
      </w:r>
      <w:r w:rsidRPr="00D070DF">
        <w:rPr>
          <w:lang w:eastAsia="en-GB"/>
        </w:rPr>
        <w:t>that</w:t>
      </w:r>
      <w:r w:rsidR="00945AE6">
        <w:rPr>
          <w:lang w:eastAsia="en-GB"/>
        </w:rPr>
        <w:t xml:space="preserve"> </w:t>
      </w:r>
      <w:r w:rsidRPr="00D070DF">
        <w:rPr>
          <w:lang w:eastAsia="en-GB"/>
        </w:rPr>
        <w:t>next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an</w:t>
      </w:r>
      <w:r w:rsidR="00945AE6">
        <w:rPr>
          <w:lang w:eastAsia="en-GB"/>
        </w:rPr>
        <w:t xml:space="preserve"> </w:t>
      </w:r>
      <w:r w:rsidRPr="00D070DF">
        <w:rPr>
          <w:lang w:eastAsia="en-GB"/>
        </w:rPr>
        <w:t>associated</w:t>
      </w:r>
      <w:r w:rsidR="00945AE6">
        <w:rPr>
          <w:lang w:eastAsia="en-GB"/>
        </w:rPr>
        <w:t xml:space="preserve"> </w:t>
      </w:r>
      <w:r w:rsidRPr="00D070DF">
        <w:rPr>
          <w:lang w:eastAsia="en-GB"/>
        </w:rPr>
        <w:t>function</w:t>
      </w:r>
      <w:r w:rsidR="00945AE6">
        <w:rPr>
          <w:lang w:eastAsia="en-GB"/>
        </w:rPr>
        <w:t xml:space="preserve"> </w:t>
      </w:r>
      <w:r w:rsidRPr="00D070DF">
        <w:rPr>
          <w:lang w:eastAsia="en-GB"/>
        </w:rPr>
        <w:t>named</w:t>
      </w:r>
      <w:r w:rsidR="00945AE6">
        <w:rPr>
          <w:lang w:eastAsia="en-GB"/>
        </w:rPr>
        <w:t xml:space="preserve"> </w:t>
      </w:r>
      <w:r w:rsidRPr="00D62D8F">
        <w:rPr>
          <w:rStyle w:val="Literal"/>
        </w:rPr>
        <w:t>new</w:t>
      </w:r>
      <w:r w:rsidR="00945AE6">
        <w:rPr>
          <w:lang w:eastAsia="en-GB"/>
        </w:rPr>
        <w:t xml:space="preserve"> </w:t>
      </w:r>
      <w:r w:rsidRPr="00D070DF">
        <w:rPr>
          <w:lang w:eastAsia="en-GB"/>
        </w:rPr>
        <w:t>for</w:t>
      </w:r>
      <w:r w:rsidR="00945AE6">
        <w:rPr>
          <w:lang w:eastAsia="en-GB"/>
        </w:rPr>
        <w:t xml:space="preserve"> </w:t>
      </w:r>
      <w:r w:rsidRPr="00D62D8F">
        <w:rPr>
          <w:rStyle w:val="Literal"/>
        </w:rPr>
        <w:t>ThreadPool</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also</w:t>
      </w:r>
      <w:r w:rsidR="00945AE6">
        <w:rPr>
          <w:lang w:eastAsia="en-GB"/>
        </w:rPr>
        <w:t xml:space="preserve"> </w:t>
      </w:r>
      <w:r w:rsidRPr="00D070DF">
        <w:rPr>
          <w:lang w:eastAsia="en-GB"/>
        </w:rPr>
        <w:t>know</w:t>
      </w:r>
      <w:r w:rsidR="00945AE6">
        <w:rPr>
          <w:lang w:eastAsia="en-GB"/>
        </w:rPr>
        <w:t xml:space="preserve"> </w:t>
      </w:r>
      <w:r w:rsidRPr="00D070DF">
        <w:rPr>
          <w:lang w:eastAsia="en-GB"/>
        </w:rPr>
        <w:t>that</w:t>
      </w:r>
      <w:r w:rsidR="00945AE6">
        <w:rPr>
          <w:lang w:eastAsia="en-GB"/>
        </w:rPr>
        <w:t xml:space="preserve"> </w:t>
      </w:r>
      <w:r w:rsidRPr="00D62D8F">
        <w:rPr>
          <w:rStyle w:val="Literal"/>
        </w:rPr>
        <w:t>new</w:t>
      </w:r>
      <w:r w:rsidR="00945AE6">
        <w:rPr>
          <w:lang w:eastAsia="en-GB"/>
        </w:rPr>
        <w:t xml:space="preserve"> </w:t>
      </w:r>
      <w:r w:rsidRPr="00D070DF">
        <w:rPr>
          <w:lang w:eastAsia="en-GB"/>
        </w:rPr>
        <w:t>needs</w:t>
      </w:r>
      <w:r w:rsidR="00945AE6">
        <w:rPr>
          <w:lang w:eastAsia="en-GB"/>
        </w:rPr>
        <w:t xml:space="preserve"> </w:t>
      </w:r>
      <w:r w:rsidRPr="00D070DF">
        <w:rPr>
          <w:lang w:eastAsia="en-GB"/>
        </w:rPr>
        <w:t>to</w:t>
      </w:r>
      <w:r w:rsidR="00945AE6">
        <w:rPr>
          <w:lang w:eastAsia="en-GB"/>
        </w:rPr>
        <w:t xml:space="preserve"> </w:t>
      </w:r>
      <w:r w:rsidRPr="00D070DF">
        <w:rPr>
          <w:lang w:eastAsia="en-GB"/>
        </w:rPr>
        <w:t>have</w:t>
      </w:r>
      <w:r w:rsidR="00945AE6">
        <w:rPr>
          <w:lang w:eastAsia="en-GB"/>
        </w:rPr>
        <w:t xml:space="preserve"> </w:t>
      </w:r>
      <w:r w:rsidRPr="00D070DF">
        <w:rPr>
          <w:lang w:eastAsia="en-GB"/>
        </w:rPr>
        <w:t>one</w:t>
      </w:r>
      <w:r w:rsidR="00945AE6">
        <w:rPr>
          <w:lang w:eastAsia="en-GB"/>
        </w:rPr>
        <w:t xml:space="preserve"> </w:t>
      </w:r>
      <w:r w:rsidRPr="00D070DF">
        <w:rPr>
          <w:lang w:eastAsia="en-GB"/>
        </w:rPr>
        <w:t>parameter</w:t>
      </w:r>
      <w:r w:rsidR="00945AE6">
        <w:rPr>
          <w:lang w:eastAsia="en-GB"/>
        </w:rPr>
        <w:t xml:space="preserve"> </w:t>
      </w:r>
      <w:r w:rsidRPr="00D070DF">
        <w:rPr>
          <w:lang w:eastAsia="en-GB"/>
        </w:rPr>
        <w:t>that</w:t>
      </w:r>
      <w:r w:rsidR="00945AE6">
        <w:rPr>
          <w:lang w:eastAsia="en-GB"/>
        </w:rPr>
        <w:t xml:space="preserve"> </w:t>
      </w:r>
      <w:r w:rsidRPr="00D070DF">
        <w:rPr>
          <w:lang w:eastAsia="en-GB"/>
        </w:rPr>
        <w:t>can</w:t>
      </w:r>
      <w:r w:rsidR="00945AE6">
        <w:rPr>
          <w:lang w:eastAsia="en-GB"/>
        </w:rPr>
        <w:t xml:space="preserve"> </w:t>
      </w:r>
      <w:r w:rsidRPr="00D070DF">
        <w:rPr>
          <w:lang w:eastAsia="en-GB"/>
        </w:rPr>
        <w:t>accept</w:t>
      </w:r>
      <w:r w:rsidR="00945AE6">
        <w:rPr>
          <w:lang w:eastAsia="en-GB"/>
        </w:rPr>
        <w:t xml:space="preserve"> </w:t>
      </w:r>
      <w:r w:rsidRPr="00D62D8F">
        <w:rPr>
          <w:rStyle w:val="Literal"/>
        </w:rPr>
        <w:t>4</w:t>
      </w:r>
      <w:r w:rsidR="00945AE6">
        <w:rPr>
          <w:lang w:eastAsia="en-GB"/>
        </w:rPr>
        <w:t xml:space="preserve"> </w:t>
      </w:r>
      <w:r w:rsidRPr="00D070DF">
        <w:rPr>
          <w:lang w:eastAsia="en-GB"/>
        </w:rPr>
        <w:t>as</w:t>
      </w:r>
      <w:r w:rsidR="00945AE6">
        <w:rPr>
          <w:lang w:eastAsia="en-GB"/>
        </w:rPr>
        <w:t xml:space="preserve"> </w:t>
      </w:r>
      <w:r w:rsidRPr="00D070DF">
        <w:rPr>
          <w:lang w:eastAsia="en-GB"/>
        </w:rPr>
        <w:t>an</w:t>
      </w:r>
      <w:r w:rsidR="00945AE6">
        <w:rPr>
          <w:lang w:eastAsia="en-GB"/>
        </w:rPr>
        <w:t xml:space="preserve"> </w:t>
      </w:r>
      <w:r w:rsidRPr="00D070DF">
        <w:rPr>
          <w:lang w:eastAsia="en-GB"/>
        </w:rPr>
        <w:t>argument</w:t>
      </w:r>
      <w:r w:rsidR="00945AE6">
        <w:rPr>
          <w:lang w:eastAsia="en-GB"/>
        </w:rPr>
        <w:t xml:space="preserve"> </w:t>
      </w:r>
      <w:r w:rsidRPr="00D070DF">
        <w:rPr>
          <w:lang w:eastAsia="en-GB"/>
        </w:rPr>
        <w:t>and</w:t>
      </w:r>
      <w:r w:rsidR="00945AE6">
        <w:rPr>
          <w:lang w:eastAsia="en-GB"/>
        </w:rPr>
        <w:t xml:space="preserve"> </w:t>
      </w:r>
      <w:r w:rsidRPr="00D070DF">
        <w:rPr>
          <w:lang w:eastAsia="en-GB"/>
        </w:rPr>
        <w:t>should</w:t>
      </w:r>
      <w:r w:rsidR="00945AE6">
        <w:rPr>
          <w:lang w:eastAsia="en-GB"/>
        </w:rPr>
        <w:t xml:space="preserve"> </w:t>
      </w:r>
      <w:r w:rsidRPr="00D070DF">
        <w:rPr>
          <w:lang w:eastAsia="en-GB"/>
        </w:rPr>
        <w:t>return</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instance.</w:t>
      </w:r>
      <w:r w:rsidR="00945AE6">
        <w:rPr>
          <w:lang w:eastAsia="en-GB"/>
        </w:rPr>
        <w:t xml:space="preserve"> </w:t>
      </w:r>
      <w:r w:rsidRPr="00D070DF">
        <w:rPr>
          <w:lang w:eastAsia="en-GB"/>
        </w:rPr>
        <w:t>Let’s</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simplest</w:t>
      </w:r>
      <w:r w:rsidR="00945AE6">
        <w:rPr>
          <w:lang w:eastAsia="en-GB"/>
        </w:rPr>
        <w:t xml:space="preserve"> </w:t>
      </w:r>
      <w:r w:rsidRPr="00D62D8F">
        <w:rPr>
          <w:rStyle w:val="Literal"/>
        </w:rPr>
        <w:t>new</w:t>
      </w:r>
      <w:r w:rsidR="00945AE6">
        <w:rPr>
          <w:lang w:eastAsia="en-GB"/>
        </w:rPr>
        <w:t xml:space="preserve"> </w:t>
      </w:r>
      <w:r w:rsidRPr="00D070DF">
        <w:rPr>
          <w:lang w:eastAsia="en-GB"/>
        </w:rPr>
        <w:t>function</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have</w:t>
      </w:r>
      <w:r w:rsidR="00945AE6">
        <w:rPr>
          <w:lang w:eastAsia="en-GB"/>
        </w:rPr>
        <w:t xml:space="preserve"> </w:t>
      </w:r>
      <w:r w:rsidRPr="00D070DF">
        <w:rPr>
          <w:lang w:eastAsia="en-GB"/>
        </w:rPr>
        <w:t>those</w:t>
      </w:r>
      <w:r w:rsidR="00945AE6">
        <w:rPr>
          <w:lang w:eastAsia="en-GB"/>
        </w:rPr>
        <w:t xml:space="preserve"> </w:t>
      </w:r>
      <w:r w:rsidRPr="00D070DF">
        <w:rPr>
          <w:lang w:eastAsia="en-GB"/>
        </w:rPr>
        <w:t>characteristics:</w:t>
      </w:r>
    </w:p>
    <w:p w14:paraId="6E404996" w14:textId="03B15AB9" w:rsidR="00D070DF" w:rsidRPr="00D070DF" w:rsidRDefault="00D070DF" w:rsidP="00B0420F">
      <w:pPr>
        <w:pStyle w:val="CodeLabel"/>
        <w:rPr>
          <w:lang w:eastAsia="en-GB"/>
        </w:rPr>
      </w:pPr>
      <w:r w:rsidRPr="00D070DF">
        <w:rPr>
          <w:lang w:eastAsia="en-GB"/>
        </w:rPr>
        <w:t>src/lib.rs</w:t>
      </w:r>
    </w:p>
    <w:p w14:paraId="3353F847" w14:textId="3F4D0E58" w:rsidR="00D070DF" w:rsidRPr="00A73287" w:rsidRDefault="00D070DF" w:rsidP="00D62D8F">
      <w:pPr>
        <w:pStyle w:val="Code"/>
        <w:rPr>
          <w:rStyle w:val="LiteralGray"/>
        </w:rPr>
      </w:pPr>
      <w:r w:rsidRPr="00A73287">
        <w:rPr>
          <w:rStyle w:val="LiteralGray"/>
        </w:rPr>
        <w:t>pub</w:t>
      </w:r>
      <w:r w:rsidR="00945AE6" w:rsidRPr="00A73287">
        <w:rPr>
          <w:rStyle w:val="LiteralGray"/>
        </w:rPr>
        <w:t xml:space="preserve"> </w:t>
      </w:r>
      <w:r w:rsidRPr="00A73287">
        <w:rPr>
          <w:rStyle w:val="LiteralGray"/>
        </w:rPr>
        <w:t>struct</w:t>
      </w:r>
      <w:r w:rsidR="00945AE6" w:rsidRPr="00A73287">
        <w:rPr>
          <w:rStyle w:val="LiteralGray"/>
        </w:rPr>
        <w:t xml:space="preserve"> </w:t>
      </w:r>
      <w:r w:rsidRPr="00A73287">
        <w:rPr>
          <w:rStyle w:val="LiteralGray"/>
        </w:rPr>
        <w:t>ThreadPool;</w:t>
      </w:r>
    </w:p>
    <w:p w14:paraId="37688E24" w14:textId="77777777" w:rsidR="00D070DF" w:rsidRPr="00D35EB9" w:rsidRDefault="00D070DF" w:rsidP="00D62D8F">
      <w:pPr>
        <w:pStyle w:val="Code"/>
      </w:pPr>
    </w:p>
    <w:p w14:paraId="4121C675" w14:textId="094EBCBF" w:rsidR="00D070DF" w:rsidRPr="00D35EB9" w:rsidRDefault="00D070DF" w:rsidP="00D62D8F">
      <w:pPr>
        <w:pStyle w:val="Code"/>
      </w:pPr>
      <w:r w:rsidRPr="00D35EB9">
        <w:t>impl</w:t>
      </w:r>
      <w:r w:rsidR="00945AE6" w:rsidRPr="00D35EB9">
        <w:t xml:space="preserve"> </w:t>
      </w:r>
      <w:r w:rsidRPr="00D35EB9">
        <w:t>ThreadPool</w:t>
      </w:r>
      <w:r w:rsidR="00945AE6" w:rsidRPr="00D35EB9">
        <w:t xml:space="preserve"> </w:t>
      </w:r>
      <w:r w:rsidRPr="00D35EB9">
        <w:t>{</w:t>
      </w:r>
    </w:p>
    <w:p w14:paraId="47C74601" w14:textId="76FC40A9" w:rsidR="00D070DF" w:rsidRPr="00D35EB9" w:rsidRDefault="00945AE6" w:rsidP="00D62D8F">
      <w:pPr>
        <w:pStyle w:val="Code"/>
      </w:pPr>
      <w:r w:rsidRPr="00D35EB9">
        <w:t xml:space="preserve">    </w:t>
      </w:r>
      <w:r w:rsidR="00D070DF" w:rsidRPr="00D35EB9">
        <w:t>pub</w:t>
      </w:r>
      <w:r w:rsidRPr="00D35EB9">
        <w:t xml:space="preserve"> </w:t>
      </w:r>
      <w:r w:rsidR="00D070DF" w:rsidRPr="00D35EB9">
        <w:t>fn</w:t>
      </w:r>
      <w:r w:rsidRPr="00D35EB9">
        <w:t xml:space="preserve"> </w:t>
      </w:r>
      <w:r w:rsidR="00D070DF" w:rsidRPr="00D35EB9">
        <w:t>new(size:</w:t>
      </w:r>
      <w:r w:rsidRPr="00D35EB9">
        <w:t xml:space="preserve"> </w:t>
      </w:r>
      <w:r w:rsidR="00D070DF" w:rsidRPr="00D35EB9">
        <w:t>usize)</w:t>
      </w:r>
      <w:r w:rsidRPr="00D35EB9">
        <w:t xml:space="preserve"> </w:t>
      </w:r>
      <w:r w:rsidR="00D070DF" w:rsidRPr="00D35EB9">
        <w:t>-&gt;</w:t>
      </w:r>
      <w:r w:rsidRPr="00D35EB9">
        <w:t xml:space="preserve"> </w:t>
      </w:r>
      <w:r w:rsidR="00D070DF" w:rsidRPr="00D35EB9">
        <w:t>ThreadPool</w:t>
      </w:r>
      <w:r w:rsidRPr="00D35EB9">
        <w:t xml:space="preserve"> </w:t>
      </w:r>
      <w:r w:rsidR="00D070DF" w:rsidRPr="00D35EB9">
        <w:t>{</w:t>
      </w:r>
    </w:p>
    <w:p w14:paraId="42D5637D" w14:textId="33940398" w:rsidR="00D070DF" w:rsidRPr="00D35EB9" w:rsidRDefault="00945AE6" w:rsidP="00D62D8F">
      <w:pPr>
        <w:pStyle w:val="Code"/>
      </w:pPr>
      <w:r w:rsidRPr="00D35EB9">
        <w:t xml:space="preserve">        </w:t>
      </w:r>
      <w:r w:rsidR="00D070DF" w:rsidRPr="00D35EB9">
        <w:t>ThreadPool</w:t>
      </w:r>
    </w:p>
    <w:p w14:paraId="0F56850F" w14:textId="12EC367A" w:rsidR="00D070DF" w:rsidRPr="00D35EB9" w:rsidRDefault="00945AE6" w:rsidP="00D62D8F">
      <w:pPr>
        <w:pStyle w:val="Code"/>
      </w:pPr>
      <w:r w:rsidRPr="00D35EB9">
        <w:t xml:space="preserve">    </w:t>
      </w:r>
      <w:r w:rsidR="00D070DF" w:rsidRPr="00D35EB9">
        <w:t>}</w:t>
      </w:r>
    </w:p>
    <w:p w14:paraId="053B5157" w14:textId="77777777" w:rsidR="00D070DF" w:rsidRPr="00D35EB9" w:rsidRDefault="00D070DF" w:rsidP="00D62D8F">
      <w:pPr>
        <w:pStyle w:val="Code"/>
      </w:pPr>
      <w:r w:rsidRPr="00D35EB9">
        <w:t>}</w:t>
      </w:r>
    </w:p>
    <w:p w14:paraId="4FAC359F" w14:textId="501B2755"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chose</w:t>
      </w:r>
      <w:r w:rsidR="00945AE6">
        <w:rPr>
          <w:lang w:eastAsia="en-GB"/>
        </w:rPr>
        <w:t xml:space="preserve"> </w:t>
      </w:r>
      <w:r w:rsidRPr="00D62D8F">
        <w:rPr>
          <w:rStyle w:val="Literal"/>
        </w:rPr>
        <w:t>usize</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type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size</w:t>
      </w:r>
      <w:r w:rsidR="00945AE6">
        <w:rPr>
          <w:lang w:eastAsia="en-GB"/>
        </w:rPr>
        <w:t xml:space="preserve"> </w:t>
      </w:r>
      <w:r w:rsidRPr="00D070DF">
        <w:rPr>
          <w:lang w:eastAsia="en-GB"/>
        </w:rPr>
        <w:t>parameter</w:t>
      </w:r>
      <w:r w:rsidR="00945AE6">
        <w:rPr>
          <w:lang w:eastAsia="en-GB"/>
        </w:rPr>
        <w:t xml:space="preserve"> </w:t>
      </w:r>
      <w:r w:rsidRPr="00D070DF">
        <w:rPr>
          <w:lang w:eastAsia="en-GB"/>
        </w:rPr>
        <w:t>because</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that</w:t>
      </w:r>
      <w:r w:rsidR="00945AE6">
        <w:rPr>
          <w:lang w:eastAsia="en-GB"/>
        </w:rPr>
        <w:t xml:space="preserve"> </w:t>
      </w:r>
      <w:r w:rsidRPr="00D070DF">
        <w:rPr>
          <w:lang w:eastAsia="en-GB"/>
        </w:rPr>
        <w:t>a</w:t>
      </w:r>
      <w:r w:rsidR="00945AE6">
        <w:rPr>
          <w:lang w:eastAsia="en-GB"/>
        </w:rPr>
        <w:t xml:space="preserve"> </w:t>
      </w:r>
      <w:r w:rsidRPr="00D070DF">
        <w:rPr>
          <w:lang w:eastAsia="en-GB"/>
        </w:rPr>
        <w:t>negative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doesn’t</w:t>
      </w:r>
      <w:r w:rsidR="00945AE6">
        <w:rPr>
          <w:lang w:eastAsia="en-GB"/>
        </w:rPr>
        <w:t xml:space="preserve"> </w:t>
      </w:r>
      <w:r w:rsidRPr="00D070DF">
        <w:rPr>
          <w:lang w:eastAsia="en-GB"/>
        </w:rPr>
        <w:t>make</w:t>
      </w:r>
      <w:r w:rsidR="00945AE6">
        <w:rPr>
          <w:lang w:eastAsia="en-GB"/>
        </w:rPr>
        <w:t xml:space="preserve"> </w:t>
      </w:r>
      <w:r w:rsidRPr="00D070DF">
        <w:rPr>
          <w:lang w:eastAsia="en-GB"/>
        </w:rPr>
        <w:t>any</w:t>
      </w:r>
      <w:r w:rsidR="00945AE6">
        <w:rPr>
          <w:lang w:eastAsia="en-GB"/>
        </w:rPr>
        <w:t xml:space="preserve"> </w:t>
      </w:r>
      <w:r w:rsidRPr="00D070DF">
        <w:rPr>
          <w:lang w:eastAsia="en-GB"/>
        </w:rPr>
        <w:t>sense.</w:t>
      </w:r>
      <w:r w:rsidR="00945AE6">
        <w:rPr>
          <w:lang w:eastAsia="en-GB"/>
        </w:rPr>
        <w:t xml:space="preserve"> </w:t>
      </w:r>
      <w:r w:rsidRPr="00D070DF">
        <w:rPr>
          <w:lang w:eastAsia="en-GB"/>
        </w:rPr>
        <w:t>We</w:t>
      </w:r>
      <w:r w:rsidR="00945AE6">
        <w:rPr>
          <w:lang w:eastAsia="en-GB"/>
        </w:rPr>
        <w:t xml:space="preserve"> </w:t>
      </w:r>
      <w:r w:rsidRPr="00D070DF">
        <w:rPr>
          <w:lang w:eastAsia="en-GB"/>
        </w:rPr>
        <w:t>also</w:t>
      </w:r>
      <w:r w:rsidR="00945AE6">
        <w:rPr>
          <w:lang w:eastAsia="en-GB"/>
        </w:rPr>
        <w:t xml:space="preserve"> </w:t>
      </w:r>
      <w:r w:rsidRPr="00D070DF">
        <w:rPr>
          <w:lang w:eastAsia="en-GB"/>
        </w:rPr>
        <w:t>know</w:t>
      </w:r>
      <w:r w:rsidR="00945AE6">
        <w:rPr>
          <w:lang w:eastAsia="en-GB"/>
        </w:rPr>
        <w:t xml:space="preserve"> </w:t>
      </w:r>
      <w:r w:rsidRPr="00D070DF">
        <w:rPr>
          <w:lang w:eastAsia="en-GB"/>
        </w:rPr>
        <w:t>we’ll</w:t>
      </w:r>
      <w:r w:rsidR="00945AE6">
        <w:rPr>
          <w:lang w:eastAsia="en-GB"/>
        </w:rPr>
        <w:t xml:space="preserve"> </w:t>
      </w:r>
      <w:r w:rsidRPr="00D070DF">
        <w:rPr>
          <w:lang w:eastAsia="en-GB"/>
        </w:rPr>
        <w:t>use</w:t>
      </w:r>
      <w:r w:rsidR="00945AE6">
        <w:rPr>
          <w:lang w:eastAsia="en-GB"/>
        </w:rPr>
        <w:t xml:space="preserve"> </w:t>
      </w:r>
      <w:r w:rsidRPr="00D070DF">
        <w:rPr>
          <w:lang w:eastAsia="en-GB"/>
        </w:rPr>
        <w:t>this</w:t>
      </w:r>
      <w:r w:rsidR="00945AE6">
        <w:rPr>
          <w:lang w:eastAsia="en-GB"/>
        </w:rPr>
        <w:t xml:space="preserve"> </w:t>
      </w:r>
      <w:r w:rsidRPr="00A73287">
        <w:rPr>
          <w:rStyle w:val="Literal"/>
        </w:rPr>
        <w:t>4</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elements</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collection</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which</w:t>
      </w:r>
      <w:r w:rsidR="00945AE6">
        <w:rPr>
          <w:lang w:eastAsia="en-GB"/>
        </w:rPr>
        <w:t xml:space="preserve"> </w:t>
      </w:r>
      <w:r w:rsidRPr="00D070DF">
        <w:rPr>
          <w:lang w:eastAsia="en-GB"/>
        </w:rPr>
        <w:t>is</w:t>
      </w:r>
      <w:r w:rsidR="00945AE6">
        <w:rPr>
          <w:lang w:eastAsia="en-GB"/>
        </w:rPr>
        <w:t xml:space="preserve"> </w:t>
      </w:r>
      <w:r w:rsidRPr="00D070DF">
        <w:rPr>
          <w:lang w:eastAsia="en-GB"/>
        </w:rPr>
        <w:t>what</w:t>
      </w:r>
      <w:r w:rsidR="00945AE6">
        <w:rPr>
          <w:lang w:eastAsia="en-GB"/>
        </w:rPr>
        <w:t xml:space="preserve"> </w:t>
      </w:r>
      <w:r w:rsidRPr="00D070DF">
        <w:rPr>
          <w:lang w:eastAsia="en-GB"/>
        </w:rPr>
        <w:t>the</w:t>
      </w:r>
      <w:r w:rsidR="00945AE6">
        <w:rPr>
          <w:lang w:eastAsia="en-GB"/>
        </w:rPr>
        <w:t xml:space="preserve"> </w:t>
      </w:r>
      <w:r w:rsidRPr="00D62D8F">
        <w:rPr>
          <w:rStyle w:val="Literal"/>
        </w:rPr>
        <w:t>usize</w:t>
      </w:r>
      <w:r w:rsidR="00945AE6">
        <w:rPr>
          <w:lang w:eastAsia="en-GB"/>
        </w:rPr>
        <w:t xml:space="preserve"> </w:t>
      </w:r>
      <w:r w:rsidRPr="00D070DF">
        <w:rPr>
          <w:lang w:eastAsia="en-GB"/>
        </w:rPr>
        <w:t>type</w:t>
      </w:r>
      <w:r w:rsidR="00945AE6">
        <w:rPr>
          <w:lang w:eastAsia="en-GB"/>
        </w:rPr>
        <w:t xml:space="preserve"> </w:t>
      </w:r>
      <w:r w:rsidRPr="00D070DF">
        <w:rPr>
          <w:lang w:eastAsia="en-GB"/>
        </w:rPr>
        <w:t>is</w:t>
      </w:r>
      <w:r w:rsidR="00945AE6">
        <w:rPr>
          <w:lang w:eastAsia="en-GB"/>
        </w:rPr>
        <w:t xml:space="preserve"> </w:t>
      </w:r>
      <w:r w:rsidRPr="00D070DF">
        <w:rPr>
          <w:lang w:eastAsia="en-GB"/>
        </w:rPr>
        <w:t>for,</w:t>
      </w:r>
      <w:r w:rsidR="00945AE6">
        <w:rPr>
          <w:lang w:eastAsia="en-GB"/>
        </w:rPr>
        <w:t xml:space="preserve"> </w:t>
      </w:r>
      <w:r w:rsidRPr="00D070DF">
        <w:rPr>
          <w:lang w:eastAsia="en-GB"/>
        </w:rPr>
        <w:t>as</w:t>
      </w:r>
      <w:r w:rsidR="00945AE6">
        <w:rPr>
          <w:lang w:eastAsia="en-GB"/>
        </w:rPr>
        <w:t xml:space="preserve"> </w:t>
      </w:r>
      <w:r w:rsidRPr="00D070DF">
        <w:rPr>
          <w:lang w:eastAsia="en-GB"/>
        </w:rPr>
        <w:t>discussed</w:t>
      </w:r>
      <w:r w:rsidR="00945AE6">
        <w:rPr>
          <w:lang w:eastAsia="en-GB"/>
        </w:rPr>
        <w:t xml:space="preserve"> </w:t>
      </w:r>
      <w:r w:rsidRPr="00D070DF">
        <w:rPr>
          <w:lang w:eastAsia="en-GB"/>
        </w:rPr>
        <w:t>in</w:t>
      </w:r>
      <w:r w:rsidR="00945AE6">
        <w:rPr>
          <w:lang w:eastAsia="en-GB"/>
        </w:rPr>
        <w:t xml:space="preserve"> </w:t>
      </w:r>
      <w:r w:rsidRPr="009A1AD7">
        <w:rPr>
          <w:rStyle w:val="Xref"/>
        </w:rPr>
        <w:t>“Integer</w:t>
      </w:r>
      <w:r w:rsidR="00945AE6" w:rsidRPr="009A1AD7">
        <w:rPr>
          <w:rStyle w:val="Xref"/>
        </w:rPr>
        <w:t xml:space="preserve"> </w:t>
      </w:r>
      <w:r w:rsidRPr="009A1AD7">
        <w:rPr>
          <w:rStyle w:val="Xref"/>
        </w:rPr>
        <w:t>Types”</w:t>
      </w:r>
      <w:r w:rsidR="00945AE6" w:rsidRPr="00A73287">
        <w:t xml:space="preserve"> </w:t>
      </w:r>
      <w:r w:rsidR="0013773E">
        <w:t>on</w:t>
      </w:r>
      <w:r w:rsidR="00945AE6" w:rsidRPr="00A73287">
        <w:t xml:space="preserve"> </w:t>
      </w:r>
      <w:r w:rsidR="0013773E">
        <w:rPr>
          <w:rStyle w:val="Xref"/>
        </w:rPr>
        <w:t>page XX</w:t>
      </w:r>
      <w:r w:rsidRPr="00D070DF">
        <w:rPr>
          <w:lang w:eastAsia="en-GB"/>
        </w:rPr>
        <w:t>.</w:t>
      </w:r>
    </w:p>
    <w:p w14:paraId="1C91E563" w14:textId="36C8CAA0"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check</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again:</w:t>
      </w:r>
    </w:p>
    <w:p w14:paraId="2419CB87" w14:textId="4ED5BAF9" w:rsidR="00D070DF" w:rsidRPr="00D35EB9" w:rsidRDefault="00D070DF" w:rsidP="00A73287">
      <w:pPr>
        <w:pStyle w:val="CodeWide"/>
      </w:pPr>
      <w:r w:rsidRPr="00D35EB9">
        <w:t>$</w:t>
      </w:r>
      <w:r w:rsidR="00945AE6" w:rsidRPr="00D35EB9">
        <w:t xml:space="preserve"> </w:t>
      </w:r>
      <w:r w:rsidRPr="00E8513D">
        <w:rPr>
          <w:rStyle w:val="LiteralBold"/>
        </w:rPr>
        <w:t>cargo</w:t>
      </w:r>
      <w:r w:rsidR="00945AE6" w:rsidRPr="00E8513D">
        <w:rPr>
          <w:rStyle w:val="LiteralBold"/>
        </w:rPr>
        <w:t xml:space="preserve"> </w:t>
      </w:r>
      <w:r w:rsidRPr="00E8513D">
        <w:rPr>
          <w:rStyle w:val="LiteralBold"/>
        </w:rPr>
        <w:t>check</w:t>
      </w:r>
    </w:p>
    <w:p w14:paraId="0CA1B53D" w14:textId="6EE8C66D" w:rsidR="00D070DF" w:rsidRPr="00D35EB9" w:rsidRDefault="00945AE6" w:rsidP="00A73287">
      <w:pPr>
        <w:pStyle w:val="CodeWide"/>
      </w:pPr>
      <w:r w:rsidRPr="00D35EB9">
        <w:t xml:space="preserve">    </w:t>
      </w:r>
      <w:r w:rsidR="00D070DF" w:rsidRPr="00D35EB9">
        <w:t>Checking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27D3FC07" w14:textId="77777777" w:rsidR="008B1A2D" w:rsidRDefault="00D070DF">
      <w:pPr>
        <w:pStyle w:val="CodeWide"/>
      </w:pPr>
      <w:r w:rsidRPr="00D35EB9">
        <w:t>error[E0599]:</w:t>
      </w:r>
      <w:r w:rsidR="00945AE6" w:rsidRPr="00D35EB9">
        <w:t xml:space="preserve"> </w:t>
      </w:r>
      <w:r w:rsidRPr="00D35EB9">
        <w:t>no</w:t>
      </w:r>
      <w:r w:rsidR="00945AE6" w:rsidRPr="00D35EB9">
        <w:t xml:space="preserve"> </w:t>
      </w:r>
      <w:r w:rsidRPr="00D35EB9">
        <w:t>method</w:t>
      </w:r>
      <w:r w:rsidR="00945AE6" w:rsidRPr="00D35EB9">
        <w:t xml:space="preserve"> </w:t>
      </w:r>
      <w:r w:rsidRPr="00D35EB9">
        <w:t>named</w:t>
      </w:r>
      <w:r w:rsidR="00945AE6" w:rsidRPr="00D35EB9">
        <w:t xml:space="preserve"> </w:t>
      </w:r>
      <w:r w:rsidRPr="00D35EB9">
        <w:t>`execute`</w:t>
      </w:r>
      <w:r w:rsidR="00945AE6" w:rsidRPr="00D35EB9">
        <w:t xml:space="preserve"> </w:t>
      </w:r>
      <w:r w:rsidRPr="00D35EB9">
        <w:t>found</w:t>
      </w:r>
      <w:r w:rsidR="00945AE6" w:rsidRPr="00D35EB9">
        <w:t xml:space="preserve"> </w:t>
      </w:r>
      <w:r w:rsidRPr="00D35EB9">
        <w:t>for</w:t>
      </w:r>
      <w:r w:rsidR="00945AE6" w:rsidRPr="00D35EB9">
        <w:t xml:space="preserve"> </w:t>
      </w:r>
      <w:r w:rsidRPr="00D35EB9">
        <w:t>struct</w:t>
      </w:r>
      <w:r w:rsidR="00945AE6" w:rsidRPr="00D35EB9">
        <w:t xml:space="preserve"> </w:t>
      </w:r>
      <w:r w:rsidRPr="00D35EB9">
        <w:t>`ThreadPool`</w:t>
      </w:r>
      <w:r w:rsidR="00945AE6" w:rsidRPr="00D35EB9">
        <w:t xml:space="preserve"> </w:t>
      </w:r>
      <w:r w:rsidRPr="00D35EB9">
        <w:t>in</w:t>
      </w:r>
      <w:r w:rsidR="00945AE6" w:rsidRPr="00D35EB9">
        <w:t xml:space="preserve"> </w:t>
      </w:r>
      <w:r w:rsidRPr="00D35EB9">
        <w:t>the</w:t>
      </w:r>
    </w:p>
    <w:p w14:paraId="32B2ABAB" w14:textId="3CC0C52A" w:rsidR="00D070DF" w:rsidRPr="00D35EB9" w:rsidRDefault="00D070DF" w:rsidP="00A73287">
      <w:pPr>
        <w:pStyle w:val="CodeWide"/>
      </w:pPr>
      <w:r w:rsidRPr="00D35EB9">
        <w:t>current</w:t>
      </w:r>
      <w:r w:rsidR="00945AE6" w:rsidRPr="00D35EB9">
        <w:t xml:space="preserve"> </w:t>
      </w:r>
      <w:r w:rsidRPr="00D35EB9">
        <w:t>scope</w:t>
      </w:r>
    </w:p>
    <w:p w14:paraId="0B70960B" w14:textId="49208550" w:rsidR="00D070DF" w:rsidRPr="00D35EB9" w:rsidRDefault="00945AE6" w:rsidP="00A73287">
      <w:pPr>
        <w:pStyle w:val="CodeWide"/>
      </w:pPr>
      <w:r w:rsidRPr="00D35EB9">
        <w:t xml:space="preserve">  </w:t>
      </w:r>
      <w:r w:rsidR="00D070DF" w:rsidRPr="00D35EB9">
        <w:t>--&gt;</w:t>
      </w:r>
      <w:r w:rsidRPr="00D35EB9">
        <w:t xml:space="preserve"> </w:t>
      </w:r>
      <w:r w:rsidR="00D070DF" w:rsidRPr="00D35EB9">
        <w:t>src/main.rs:1</w:t>
      </w:r>
      <w:r w:rsidR="003E3EF2">
        <w:t>7</w:t>
      </w:r>
      <w:r w:rsidR="00D070DF" w:rsidRPr="00D35EB9">
        <w:t>:14</w:t>
      </w:r>
    </w:p>
    <w:p w14:paraId="7938CC14" w14:textId="45E5675A" w:rsidR="00D070DF" w:rsidRPr="00D35EB9" w:rsidRDefault="00945AE6" w:rsidP="00A73287">
      <w:pPr>
        <w:pStyle w:val="CodeWide"/>
      </w:pPr>
      <w:r w:rsidRPr="00D35EB9">
        <w:t xml:space="preserve">   </w:t>
      </w:r>
      <w:r w:rsidR="00D070DF" w:rsidRPr="00D35EB9">
        <w:t>|</w:t>
      </w:r>
    </w:p>
    <w:p w14:paraId="12FA224A" w14:textId="7FA72D85" w:rsidR="00D070DF" w:rsidRPr="00D35EB9" w:rsidRDefault="00D070DF" w:rsidP="00A73287">
      <w:pPr>
        <w:pStyle w:val="CodeWide"/>
      </w:pPr>
      <w:r w:rsidRPr="00D35EB9">
        <w:t>1</w:t>
      </w:r>
      <w:r w:rsidR="003E3EF2">
        <w:t>7</w:t>
      </w:r>
      <w:r w:rsidR="00945AE6" w:rsidRPr="00D35EB9">
        <w:t xml:space="preserve"> </w:t>
      </w:r>
      <w:r w:rsidRPr="00D35EB9">
        <w:t>|</w:t>
      </w:r>
      <w:r w:rsidR="00945AE6" w:rsidRPr="00D35EB9">
        <w:t xml:space="preserve">         </w:t>
      </w:r>
      <w:r w:rsidRPr="00D35EB9">
        <w:t>pool.execute(||</w:t>
      </w:r>
      <w:r w:rsidR="00945AE6" w:rsidRPr="00D35EB9">
        <w:t xml:space="preserve"> </w:t>
      </w:r>
      <w:r w:rsidRPr="00D35EB9">
        <w:t>{</w:t>
      </w:r>
    </w:p>
    <w:p w14:paraId="210230A6" w14:textId="32B87546" w:rsidR="00D070DF" w:rsidRPr="00D35EB9" w:rsidRDefault="00945AE6" w:rsidP="00A73287">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method</w:t>
      </w:r>
      <w:r w:rsidRPr="00D35EB9">
        <w:t xml:space="preserve"> </w:t>
      </w:r>
      <w:r w:rsidR="00D070DF" w:rsidRPr="00D35EB9">
        <w:t>not</w:t>
      </w:r>
      <w:r w:rsidRPr="00D35EB9">
        <w:t xml:space="preserve"> </w:t>
      </w:r>
      <w:r w:rsidR="00D070DF" w:rsidRPr="00D35EB9">
        <w:t>found</w:t>
      </w:r>
      <w:r w:rsidRPr="00D35EB9">
        <w:t xml:space="preserve"> </w:t>
      </w:r>
      <w:r w:rsidR="00D070DF" w:rsidRPr="00D35EB9">
        <w:t>in</w:t>
      </w:r>
      <w:r w:rsidRPr="00D35EB9">
        <w:t xml:space="preserve"> </w:t>
      </w:r>
      <w:r w:rsidR="00D070DF" w:rsidRPr="00D35EB9">
        <w:t>`ThreadPool`</w:t>
      </w:r>
    </w:p>
    <w:p w14:paraId="6C1119E2" w14:textId="109F55DB"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occurs</w:t>
      </w:r>
      <w:r w:rsidR="00945AE6">
        <w:rPr>
          <w:lang w:eastAsia="en-GB"/>
        </w:rPr>
        <w:t xml:space="preserve"> </w:t>
      </w:r>
      <w:r w:rsidRPr="00D070DF">
        <w:rPr>
          <w:lang w:eastAsia="en-GB"/>
        </w:rPr>
        <w:t>because</w:t>
      </w:r>
      <w:r w:rsidR="00945AE6">
        <w:rPr>
          <w:lang w:eastAsia="en-GB"/>
        </w:rPr>
        <w:t xml:space="preserve"> </w:t>
      </w:r>
      <w:r w:rsidRPr="00D070DF">
        <w:rPr>
          <w:lang w:eastAsia="en-GB"/>
        </w:rPr>
        <w:t>we</w:t>
      </w:r>
      <w:r w:rsidR="00945AE6">
        <w:rPr>
          <w:lang w:eastAsia="en-GB"/>
        </w:rPr>
        <w:t xml:space="preserve"> </w:t>
      </w:r>
      <w:r w:rsidRPr="00D070DF">
        <w:rPr>
          <w:lang w:eastAsia="en-GB"/>
        </w:rPr>
        <w:t>don’t</w:t>
      </w:r>
      <w:r w:rsidR="00945AE6">
        <w:rPr>
          <w:lang w:eastAsia="en-GB"/>
        </w:rPr>
        <w:t xml:space="preserve"> </w:t>
      </w:r>
      <w:r w:rsidRPr="00D070DF">
        <w:rPr>
          <w:lang w:eastAsia="en-GB"/>
        </w:rPr>
        <w:t>have</w:t>
      </w:r>
      <w:r w:rsidR="00945AE6">
        <w:rPr>
          <w:lang w:eastAsia="en-GB"/>
        </w:rPr>
        <w:t xml:space="preserve"> </w:t>
      </w:r>
      <w:r w:rsidRPr="00D070DF">
        <w:rPr>
          <w:lang w:eastAsia="en-GB"/>
        </w:rPr>
        <w:t>an</w:t>
      </w:r>
      <w:r w:rsidR="00945AE6">
        <w:rPr>
          <w:lang w:eastAsia="en-GB"/>
        </w:rPr>
        <w:t xml:space="preserve"> </w:t>
      </w:r>
      <w:r w:rsidRPr="00D62D8F">
        <w:rPr>
          <w:rStyle w:val="Literal"/>
        </w:rPr>
        <w:t>execute</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62D8F">
        <w:rPr>
          <w:rStyle w:val="Literal"/>
        </w:rPr>
        <w:t>ThreadPool</w:t>
      </w:r>
      <w:r w:rsidRPr="00D070DF">
        <w:rPr>
          <w:lang w:eastAsia="en-GB"/>
        </w:rPr>
        <w:t>.</w:t>
      </w:r>
      <w:r w:rsidR="00945AE6">
        <w:rPr>
          <w:lang w:eastAsia="en-GB"/>
        </w:rPr>
        <w:t xml:space="preserve"> </w:t>
      </w:r>
      <w:r w:rsidRPr="00D070DF">
        <w:rPr>
          <w:lang w:eastAsia="en-GB"/>
        </w:rPr>
        <w:t>Recall</w:t>
      </w:r>
      <w:r w:rsidR="00945AE6">
        <w:rPr>
          <w:lang w:eastAsia="en-GB"/>
        </w:rPr>
        <w:t xml:space="preserve"> </w:t>
      </w:r>
      <w:r w:rsidRPr="00D070DF">
        <w:rPr>
          <w:lang w:eastAsia="en-GB"/>
        </w:rPr>
        <w:t>from</w:t>
      </w:r>
      <w:r w:rsidR="00945AE6">
        <w:rPr>
          <w:lang w:eastAsia="en-GB"/>
        </w:rPr>
        <w:t xml:space="preserve"> </w:t>
      </w:r>
      <w:r w:rsidRPr="00A73287">
        <w:rPr>
          <w:rStyle w:val="Xref"/>
        </w:rPr>
        <w:t>“</w:t>
      </w:r>
      <w:r w:rsidRPr="009A1AD7">
        <w:rPr>
          <w:rStyle w:val="Xref"/>
        </w:rPr>
        <w:t>Creating</w:t>
      </w:r>
      <w:r w:rsidR="00945AE6" w:rsidRPr="009A1AD7">
        <w:rPr>
          <w:rStyle w:val="Xref"/>
        </w:rPr>
        <w:t xml:space="preserve"> </w:t>
      </w:r>
      <w:r w:rsidRPr="009A1AD7">
        <w:rPr>
          <w:rStyle w:val="Xref"/>
        </w:rPr>
        <w:t>a</w:t>
      </w:r>
      <w:r w:rsidR="00945AE6" w:rsidRPr="009A1AD7">
        <w:rPr>
          <w:rStyle w:val="Xref"/>
        </w:rPr>
        <w:t xml:space="preserve"> </w:t>
      </w:r>
      <w:r w:rsidRPr="009A1AD7">
        <w:rPr>
          <w:rStyle w:val="Xref"/>
        </w:rPr>
        <w:t>Finite</w:t>
      </w:r>
      <w:r w:rsidR="00945AE6" w:rsidRPr="009A1AD7">
        <w:rPr>
          <w:rStyle w:val="Xref"/>
        </w:rPr>
        <w:t xml:space="preserve"> </w:t>
      </w:r>
      <w:r w:rsidRPr="009A1AD7">
        <w:rPr>
          <w:rStyle w:val="Xref"/>
        </w:rPr>
        <w:t>Number</w:t>
      </w:r>
      <w:r w:rsidR="00945AE6" w:rsidRPr="009A1AD7">
        <w:rPr>
          <w:rStyle w:val="Xref"/>
        </w:rPr>
        <w:t xml:space="preserve"> </w:t>
      </w:r>
      <w:r w:rsidRPr="009A1AD7">
        <w:rPr>
          <w:rStyle w:val="Xref"/>
        </w:rPr>
        <w:t>of</w:t>
      </w:r>
      <w:r w:rsidR="00945AE6" w:rsidRPr="009A1AD7">
        <w:rPr>
          <w:rStyle w:val="Xref"/>
        </w:rPr>
        <w:t xml:space="preserve"> </w:t>
      </w:r>
      <w:r w:rsidRPr="009A1AD7">
        <w:rPr>
          <w:rStyle w:val="Xref"/>
        </w:rPr>
        <w:t>Threads</w:t>
      </w:r>
      <w:r w:rsidRPr="00A73287">
        <w:rPr>
          <w:rStyle w:val="Xref"/>
        </w:rPr>
        <w:t>”</w:t>
      </w:r>
      <w:r w:rsidR="00945AE6">
        <w:rPr>
          <w:lang w:eastAsia="en-GB"/>
        </w:rPr>
        <w:t xml:space="preserve"> </w:t>
      </w:r>
      <w:r w:rsidR="00730EE3">
        <w:rPr>
          <w:lang w:eastAsia="en-GB"/>
        </w:rPr>
        <w:t xml:space="preserve">on </w:t>
      </w:r>
      <w:r w:rsidR="00730EE3" w:rsidRPr="00A73287">
        <w:rPr>
          <w:rStyle w:val="Xref"/>
        </w:rPr>
        <w:t>page XX</w:t>
      </w:r>
      <w:r w:rsidR="00730EE3">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decided</w:t>
      </w:r>
      <w:r w:rsidR="00945AE6">
        <w:rPr>
          <w:lang w:eastAsia="en-GB"/>
        </w:rPr>
        <w:t xml:space="preserve"> </w:t>
      </w:r>
      <w:r w:rsidRPr="00D070DF">
        <w:rPr>
          <w:lang w:eastAsia="en-GB"/>
        </w:rPr>
        <w:t>our</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should</w:t>
      </w:r>
      <w:r w:rsidR="00945AE6">
        <w:rPr>
          <w:lang w:eastAsia="en-GB"/>
        </w:rPr>
        <w:t xml:space="preserve"> </w:t>
      </w:r>
      <w:r w:rsidRPr="00D070DF">
        <w:rPr>
          <w:lang w:eastAsia="en-GB"/>
        </w:rPr>
        <w:t>have</w:t>
      </w:r>
      <w:r w:rsidR="00945AE6">
        <w:rPr>
          <w:lang w:eastAsia="en-GB"/>
        </w:rPr>
        <w:t xml:space="preserve"> </w:t>
      </w:r>
      <w:r w:rsidRPr="00D070DF">
        <w:rPr>
          <w:lang w:eastAsia="en-GB"/>
        </w:rPr>
        <w:t>an</w:t>
      </w:r>
      <w:r w:rsidR="00945AE6">
        <w:rPr>
          <w:lang w:eastAsia="en-GB"/>
        </w:rPr>
        <w:t xml:space="preserve"> </w:t>
      </w:r>
      <w:r w:rsidRPr="00D070DF">
        <w:rPr>
          <w:lang w:eastAsia="en-GB"/>
        </w:rPr>
        <w:t>interface</w:t>
      </w:r>
      <w:r w:rsidR="00945AE6">
        <w:rPr>
          <w:lang w:eastAsia="en-GB"/>
        </w:rPr>
        <w:t xml:space="preserve"> </w:t>
      </w:r>
      <w:r w:rsidRPr="00D070DF">
        <w:rPr>
          <w:lang w:eastAsia="en-GB"/>
        </w:rPr>
        <w:t>similar</w:t>
      </w:r>
      <w:r w:rsidR="00945AE6">
        <w:rPr>
          <w:lang w:eastAsia="en-GB"/>
        </w:rPr>
        <w:t xml:space="preserve"> </w:t>
      </w:r>
      <w:r w:rsidRPr="00D070DF">
        <w:rPr>
          <w:lang w:eastAsia="en-GB"/>
        </w:rPr>
        <w:t>to</w:t>
      </w:r>
      <w:r w:rsidR="00945AE6">
        <w:rPr>
          <w:lang w:eastAsia="en-GB"/>
        </w:rPr>
        <w:t xml:space="preserve"> </w:t>
      </w:r>
      <w:r w:rsidRPr="00D62D8F">
        <w:rPr>
          <w:rStyle w:val="Literal"/>
        </w:rPr>
        <w:lastRenderedPageBreak/>
        <w:t>thread::spawn</w:t>
      </w:r>
      <w:r w:rsidRPr="00D070DF">
        <w:rPr>
          <w:lang w:eastAsia="en-GB"/>
        </w:rPr>
        <w:t>.</w:t>
      </w:r>
      <w:r w:rsidR="00945AE6">
        <w:rPr>
          <w:lang w:eastAsia="en-GB"/>
        </w:rPr>
        <w:t xml:space="preserve"> </w:t>
      </w:r>
      <w:r w:rsidRPr="00D070DF">
        <w:rPr>
          <w:lang w:eastAsia="en-GB"/>
        </w:rPr>
        <w:t>In</w:t>
      </w:r>
      <w:r w:rsidR="00945AE6">
        <w:rPr>
          <w:lang w:eastAsia="en-GB"/>
        </w:rPr>
        <w:t xml:space="preserve"> </w:t>
      </w:r>
      <w:r w:rsidRPr="00D070DF">
        <w:rPr>
          <w:lang w:eastAsia="en-GB"/>
        </w:rPr>
        <w:t>addition,</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62D8F">
        <w:rPr>
          <w:rStyle w:val="Literal"/>
        </w:rPr>
        <w:t>execute</w:t>
      </w:r>
      <w:r w:rsidR="00945AE6">
        <w:rPr>
          <w:lang w:eastAsia="en-GB"/>
        </w:rPr>
        <w:t xml:space="preserve"> </w:t>
      </w:r>
      <w:r w:rsidRPr="00D070DF">
        <w:rPr>
          <w:lang w:eastAsia="en-GB"/>
        </w:rPr>
        <w:t>function</w:t>
      </w:r>
      <w:r w:rsidR="00945AE6">
        <w:rPr>
          <w:lang w:eastAsia="en-GB"/>
        </w:rPr>
        <w:t xml:space="preserve"> </w:t>
      </w:r>
      <w:r w:rsidRPr="00D070DF">
        <w:rPr>
          <w:lang w:eastAsia="en-GB"/>
        </w:rPr>
        <w:t>so</w:t>
      </w:r>
      <w:r w:rsidR="00945AE6">
        <w:rPr>
          <w:lang w:eastAsia="en-GB"/>
        </w:rPr>
        <w:t xml:space="preserve"> </w:t>
      </w:r>
      <w:r w:rsidRPr="00D070DF">
        <w:rPr>
          <w:lang w:eastAsia="en-GB"/>
        </w:rPr>
        <w:t>it</w:t>
      </w:r>
      <w:r w:rsidR="00945AE6">
        <w:rPr>
          <w:lang w:eastAsia="en-GB"/>
        </w:rPr>
        <w:t xml:space="preserve"> </w:t>
      </w:r>
      <w:r w:rsidRPr="00D070DF">
        <w:rPr>
          <w:lang w:eastAsia="en-GB"/>
        </w:rPr>
        <w:t>takes</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it’s</w:t>
      </w:r>
      <w:r w:rsidR="00945AE6">
        <w:rPr>
          <w:lang w:eastAsia="en-GB"/>
        </w:rPr>
        <w:t xml:space="preserve"> </w:t>
      </w:r>
      <w:r w:rsidRPr="00D070DF">
        <w:rPr>
          <w:lang w:eastAsia="en-GB"/>
        </w:rPr>
        <w:t>given</w:t>
      </w:r>
      <w:r w:rsidR="00945AE6">
        <w:rPr>
          <w:lang w:eastAsia="en-GB"/>
        </w:rPr>
        <w:t xml:space="preserve"> </w:t>
      </w:r>
      <w:r w:rsidRPr="00D070DF">
        <w:rPr>
          <w:lang w:eastAsia="en-GB"/>
        </w:rPr>
        <w:t>and</w:t>
      </w:r>
      <w:r w:rsidR="00945AE6">
        <w:rPr>
          <w:lang w:eastAsia="en-GB"/>
        </w:rPr>
        <w:t xml:space="preserve"> </w:t>
      </w:r>
      <w:r w:rsidRPr="00D070DF">
        <w:rPr>
          <w:lang w:eastAsia="en-GB"/>
        </w:rPr>
        <w:t>gives</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an</w:t>
      </w:r>
      <w:r w:rsidR="00945AE6">
        <w:rPr>
          <w:lang w:eastAsia="en-GB"/>
        </w:rPr>
        <w:t xml:space="preserve"> </w:t>
      </w:r>
      <w:r w:rsidRPr="00D070DF">
        <w:rPr>
          <w:lang w:eastAsia="en-GB"/>
        </w:rPr>
        <w:t>idle</w:t>
      </w:r>
      <w:r w:rsidR="00945AE6">
        <w:rPr>
          <w:lang w:eastAsia="en-GB"/>
        </w:rPr>
        <w:t xml:space="preserve"> </w:t>
      </w:r>
      <w:r w:rsidRPr="00D070DF">
        <w:rPr>
          <w:lang w:eastAsia="en-GB"/>
        </w:rPr>
        <w:t>thread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run.</w:t>
      </w:r>
    </w:p>
    <w:p w14:paraId="671ADB2D" w14:textId="2576B3AE" w:rsidR="00D070DF" w:rsidRPr="00D070DF" w:rsidRDefault="00F44F2B" w:rsidP="00945AE6">
      <w:pPr>
        <w:pStyle w:val="Body"/>
        <w:rPr>
          <w:lang w:eastAsia="en-GB"/>
        </w:rPr>
      </w:pPr>
      <w:r>
        <w:rPr>
          <w:lang w:eastAsia="en-GB"/>
        </w:rPr>
        <w:fldChar w:fldCharType="begin"/>
      </w:r>
      <w:r>
        <w:instrText xml:space="preserve"> XE "Fn trait </w:instrText>
      </w:r>
      <w:r w:rsidRPr="00BE574B">
        <w:instrText>startRange</w:instrText>
      </w:r>
      <w:r>
        <w:instrText xml:space="preserve">" </w:instrText>
      </w:r>
      <w:r>
        <w:rPr>
          <w:lang w:eastAsia="en-GB"/>
        </w:rPr>
        <w:fldChar w:fldCharType="end"/>
      </w:r>
      <w:r>
        <w:rPr>
          <w:lang w:eastAsia="en-GB"/>
        </w:rPr>
        <w:fldChar w:fldCharType="begin"/>
      </w:r>
      <w:r>
        <w:instrText xml:space="preserve"> XE "FnMut trait </w:instrText>
      </w:r>
      <w:r w:rsidRPr="00BE574B">
        <w:instrText>startRange</w:instrText>
      </w:r>
      <w:r>
        <w:instrText xml:space="preserve">" </w:instrText>
      </w:r>
      <w:r>
        <w:rPr>
          <w:lang w:eastAsia="en-GB"/>
        </w:rPr>
        <w:fldChar w:fldCharType="end"/>
      </w:r>
      <w:r>
        <w:rPr>
          <w:lang w:eastAsia="en-GB"/>
        </w:rPr>
        <w:fldChar w:fldCharType="begin"/>
      </w:r>
      <w:r>
        <w:instrText xml:space="preserve"> XE "FnOnce trait </w:instrText>
      </w:r>
      <w:r w:rsidRPr="00BE574B">
        <w:instrText>startRange</w:instrText>
      </w:r>
      <w:r>
        <w:instrText xml:space="preserve">" </w:instrText>
      </w:r>
      <w:r>
        <w:rPr>
          <w:lang w:eastAsia="en-GB"/>
        </w:rPr>
        <w:fldChar w:fldCharType="end"/>
      </w:r>
      <w:r w:rsidR="00D070DF" w:rsidRPr="00D070DF">
        <w:rPr>
          <w:lang w:eastAsia="en-GB"/>
        </w:rPr>
        <w:t>We’ll</w:t>
      </w:r>
      <w:r w:rsidR="00945AE6">
        <w:rPr>
          <w:lang w:eastAsia="en-GB"/>
        </w:rPr>
        <w:t xml:space="preserve"> </w:t>
      </w:r>
      <w:r w:rsidR="00D070DF" w:rsidRPr="00D070DF">
        <w:rPr>
          <w:lang w:eastAsia="en-GB"/>
        </w:rPr>
        <w:t>define</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execute</w:t>
      </w:r>
      <w:r w:rsidR="00945AE6">
        <w:rPr>
          <w:lang w:eastAsia="en-GB"/>
        </w:rPr>
        <w:t xml:space="preserve"> </w:t>
      </w:r>
      <w:r w:rsidR="00D070DF" w:rsidRPr="00D070DF">
        <w:rPr>
          <w:lang w:eastAsia="en-GB"/>
        </w:rPr>
        <w:t>method</w:t>
      </w:r>
      <w:r w:rsidR="00945AE6">
        <w:rPr>
          <w:lang w:eastAsia="en-GB"/>
        </w:rPr>
        <w:t xml:space="preserve"> </w:t>
      </w:r>
      <w:r w:rsidR="00D070DF" w:rsidRPr="00D070DF">
        <w:rPr>
          <w:lang w:eastAsia="en-GB"/>
        </w:rPr>
        <w:t>on</w:t>
      </w:r>
      <w:r w:rsidR="00945AE6">
        <w:rPr>
          <w:lang w:eastAsia="en-GB"/>
        </w:rPr>
        <w:t xml:space="preserve"> </w:t>
      </w:r>
      <w:r w:rsidR="00D070DF" w:rsidRPr="00D62D8F">
        <w:rPr>
          <w:rStyle w:val="Literal"/>
        </w:rPr>
        <w:t>ThreadPool</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take</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closure</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parameter.</w:t>
      </w:r>
      <w:r w:rsidR="00945AE6">
        <w:rPr>
          <w:lang w:eastAsia="en-GB"/>
        </w:rPr>
        <w:t xml:space="preserve"> </w:t>
      </w:r>
      <w:r w:rsidR="00D070DF" w:rsidRPr="00D070DF">
        <w:rPr>
          <w:lang w:eastAsia="en-GB"/>
        </w:rPr>
        <w:t>Recall</w:t>
      </w:r>
      <w:r w:rsidR="00945AE6">
        <w:rPr>
          <w:lang w:eastAsia="en-GB"/>
        </w:rPr>
        <w:t xml:space="preserve"> </w:t>
      </w:r>
      <w:r w:rsidR="00D070DF" w:rsidRPr="00D070DF">
        <w:rPr>
          <w:lang w:eastAsia="en-GB"/>
        </w:rPr>
        <w:t>from</w:t>
      </w:r>
      <w:r w:rsidR="00945AE6">
        <w:rPr>
          <w:lang w:eastAsia="en-GB"/>
        </w:rPr>
        <w:t xml:space="preserve"> </w:t>
      </w:r>
      <w:r w:rsidR="00D070DF" w:rsidRPr="00A73287">
        <w:rPr>
          <w:rStyle w:val="Xref"/>
        </w:rPr>
        <w:t>“</w:t>
      </w:r>
      <w:r w:rsidR="00D070DF" w:rsidRPr="00730EE3">
        <w:rPr>
          <w:rStyle w:val="Xref"/>
        </w:rPr>
        <w:t>Moving</w:t>
      </w:r>
      <w:r w:rsidR="00945AE6" w:rsidRPr="009A1AD7">
        <w:rPr>
          <w:rStyle w:val="Xref"/>
        </w:rPr>
        <w:t xml:space="preserve"> </w:t>
      </w:r>
      <w:r w:rsidR="00D070DF" w:rsidRPr="009A1AD7">
        <w:rPr>
          <w:rStyle w:val="Xref"/>
        </w:rPr>
        <w:t>Captured</w:t>
      </w:r>
      <w:r w:rsidR="00945AE6" w:rsidRPr="009A1AD7">
        <w:rPr>
          <w:rStyle w:val="Xref"/>
        </w:rPr>
        <w:t xml:space="preserve"> </w:t>
      </w:r>
      <w:r w:rsidR="00D070DF" w:rsidRPr="009A1AD7">
        <w:rPr>
          <w:rStyle w:val="Xref"/>
        </w:rPr>
        <w:t>Values</w:t>
      </w:r>
      <w:r w:rsidR="00945AE6" w:rsidRPr="009A1AD7">
        <w:rPr>
          <w:rStyle w:val="Xref"/>
        </w:rPr>
        <w:t xml:space="preserve"> </w:t>
      </w:r>
      <w:r w:rsidR="00D070DF" w:rsidRPr="009A1AD7">
        <w:rPr>
          <w:rStyle w:val="Xref"/>
        </w:rPr>
        <w:t>Out</w:t>
      </w:r>
      <w:r w:rsidR="00945AE6" w:rsidRPr="009A1AD7">
        <w:rPr>
          <w:rStyle w:val="Xref"/>
        </w:rPr>
        <w:t xml:space="preserve"> </w:t>
      </w:r>
      <w:r w:rsidR="00D070DF" w:rsidRPr="009A1AD7">
        <w:rPr>
          <w:rStyle w:val="Xref"/>
        </w:rPr>
        <w:t>of</w:t>
      </w:r>
      <w:r w:rsidR="00945AE6" w:rsidRPr="009A1AD7">
        <w:rPr>
          <w:rStyle w:val="Xref"/>
        </w:rPr>
        <w:t xml:space="preserve"> </w:t>
      </w:r>
      <w:r w:rsidR="00D070DF" w:rsidRPr="009A1AD7">
        <w:rPr>
          <w:rStyle w:val="Xref"/>
        </w:rPr>
        <w:t>Closure</w:t>
      </w:r>
      <w:r w:rsidR="00730EE3">
        <w:rPr>
          <w:rStyle w:val="Xref"/>
        </w:rPr>
        <w:t>s</w:t>
      </w:r>
      <w:r w:rsidR="00945AE6" w:rsidRPr="009A1AD7">
        <w:rPr>
          <w:rStyle w:val="Xref"/>
        </w:rPr>
        <w:t xml:space="preserve"> </w:t>
      </w:r>
      <w:r w:rsidR="00D070DF" w:rsidRPr="009A1AD7">
        <w:rPr>
          <w:rStyle w:val="Xref"/>
        </w:rPr>
        <w:t>and</w:t>
      </w:r>
      <w:r w:rsidR="00945AE6" w:rsidRPr="009A1AD7">
        <w:rPr>
          <w:rStyle w:val="Xref"/>
        </w:rPr>
        <w:t xml:space="preserve"> </w:t>
      </w:r>
      <w:r w:rsidR="00D070DF" w:rsidRPr="009A1AD7">
        <w:rPr>
          <w:rStyle w:val="Xref"/>
        </w:rPr>
        <w:t>the</w:t>
      </w:r>
      <w:r w:rsidR="00945AE6" w:rsidRPr="009A1AD7">
        <w:rPr>
          <w:rStyle w:val="Xref"/>
        </w:rPr>
        <w:t xml:space="preserve"> </w:t>
      </w:r>
      <w:r w:rsidR="00D070DF" w:rsidRPr="009A1AD7">
        <w:rPr>
          <w:rStyle w:val="Xref"/>
        </w:rPr>
        <w:t>Fn</w:t>
      </w:r>
      <w:r w:rsidR="00945AE6" w:rsidRPr="009A1AD7">
        <w:rPr>
          <w:rStyle w:val="Xref"/>
        </w:rPr>
        <w:t xml:space="preserve"> </w:t>
      </w:r>
      <w:r w:rsidR="00D070DF" w:rsidRPr="009A1AD7">
        <w:rPr>
          <w:rStyle w:val="Xref"/>
        </w:rPr>
        <w:t>Traits”</w:t>
      </w:r>
      <w:r w:rsidR="00945AE6" w:rsidRPr="00A73287">
        <w:t xml:space="preserve"> </w:t>
      </w:r>
      <w:r w:rsidR="00730EE3">
        <w:t xml:space="preserve">on </w:t>
      </w:r>
      <w:r w:rsidR="00730EE3" w:rsidRPr="00A73287">
        <w:rPr>
          <w:rStyle w:val="Xref"/>
        </w:rPr>
        <w:t>page XX</w:t>
      </w:r>
      <w:r w:rsidR="00945AE6" w:rsidRPr="00A73287">
        <w:t xml:space="preserve"> </w:t>
      </w:r>
      <w:r w:rsidR="00D070DF" w:rsidRPr="00A73287">
        <w:t>that</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take</w:t>
      </w:r>
      <w:r w:rsidR="00945AE6">
        <w:rPr>
          <w:lang w:eastAsia="en-GB"/>
        </w:rPr>
        <w:t xml:space="preserve"> </w:t>
      </w:r>
      <w:r w:rsidR="00D070DF" w:rsidRPr="00D070DF">
        <w:rPr>
          <w:lang w:eastAsia="en-GB"/>
        </w:rPr>
        <w:t>closures</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parameters</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three</w:t>
      </w:r>
      <w:r w:rsidR="00945AE6">
        <w:rPr>
          <w:lang w:eastAsia="en-GB"/>
        </w:rPr>
        <w:t xml:space="preserve"> </w:t>
      </w:r>
      <w:r w:rsidR="00D070DF" w:rsidRPr="00D070DF">
        <w:rPr>
          <w:lang w:eastAsia="en-GB"/>
        </w:rPr>
        <w:t>different</w:t>
      </w:r>
      <w:r w:rsidR="00945AE6">
        <w:rPr>
          <w:lang w:eastAsia="en-GB"/>
        </w:rPr>
        <w:t xml:space="preserve"> </w:t>
      </w:r>
      <w:r w:rsidR="00D070DF" w:rsidRPr="00D070DF">
        <w:rPr>
          <w:lang w:eastAsia="en-GB"/>
        </w:rPr>
        <w:t>traits:</w:t>
      </w:r>
      <w:r w:rsidR="00945AE6">
        <w:rPr>
          <w:lang w:eastAsia="en-GB"/>
        </w:rPr>
        <w:t xml:space="preserve"> </w:t>
      </w:r>
      <w:r w:rsidR="00D070DF" w:rsidRPr="00D62D8F">
        <w:rPr>
          <w:rStyle w:val="Literal"/>
        </w:rPr>
        <w:t>Fn</w:t>
      </w:r>
      <w:r w:rsidR="00D070DF" w:rsidRPr="00D070DF">
        <w:rPr>
          <w:lang w:eastAsia="en-GB"/>
        </w:rPr>
        <w:t>,</w:t>
      </w:r>
      <w:r w:rsidR="00945AE6">
        <w:rPr>
          <w:lang w:eastAsia="en-GB"/>
        </w:rPr>
        <w:t xml:space="preserve"> </w:t>
      </w:r>
      <w:r w:rsidR="00D070DF" w:rsidRPr="00D62D8F">
        <w:rPr>
          <w:rStyle w:val="Literal"/>
        </w:rPr>
        <w:t>FnMut</w:t>
      </w:r>
      <w:r w:rsidR="00D070DF" w:rsidRPr="00D070DF">
        <w:rPr>
          <w:lang w:eastAsia="en-GB"/>
        </w:rPr>
        <w:t>,</w:t>
      </w:r>
      <w:r w:rsidR="00945AE6">
        <w:rPr>
          <w:lang w:eastAsia="en-GB"/>
        </w:rPr>
        <w:t xml:space="preserve"> </w:t>
      </w:r>
      <w:r w:rsidR="00D070DF" w:rsidRPr="00D070DF">
        <w:rPr>
          <w:lang w:eastAsia="en-GB"/>
        </w:rPr>
        <w:t>and</w:t>
      </w:r>
      <w:r w:rsidR="00945AE6">
        <w:rPr>
          <w:lang w:eastAsia="en-GB"/>
        </w:rPr>
        <w:t xml:space="preserve"> </w:t>
      </w:r>
      <w:r w:rsidR="00D070DF" w:rsidRPr="00D62D8F">
        <w:rPr>
          <w:rStyle w:val="Literal"/>
        </w:rPr>
        <w:t>FnOnce</w:t>
      </w:r>
      <w:r w:rsidR="00D070DF" w:rsidRPr="00D070DF">
        <w:rPr>
          <w:lang w:eastAsia="en-GB"/>
        </w:rPr>
        <w:t>.</w:t>
      </w:r>
      <w:r>
        <w:rPr>
          <w:lang w:eastAsia="en-GB"/>
        </w:rPr>
        <w:fldChar w:fldCharType="begin"/>
      </w:r>
      <w:r>
        <w:instrText xml:space="preserve"> XE "Fn trait end</w:instrText>
      </w:r>
      <w:r w:rsidRPr="00BE574B">
        <w:instrText>Range</w:instrText>
      </w:r>
      <w:r>
        <w:instrText xml:space="preserve">" </w:instrText>
      </w:r>
      <w:r>
        <w:rPr>
          <w:lang w:eastAsia="en-GB"/>
        </w:rPr>
        <w:fldChar w:fldCharType="end"/>
      </w:r>
      <w:r>
        <w:rPr>
          <w:lang w:eastAsia="en-GB"/>
        </w:rPr>
        <w:fldChar w:fldCharType="begin"/>
      </w:r>
      <w:r>
        <w:instrText xml:space="preserve"> XE "FnMut trait end</w:instrText>
      </w:r>
      <w:r w:rsidRPr="00BE574B">
        <w:instrText>Range</w:instrText>
      </w:r>
      <w:r>
        <w:instrText xml:space="preserve">" </w:instrText>
      </w:r>
      <w:r>
        <w:rPr>
          <w:lang w:eastAsia="en-GB"/>
        </w:rPr>
        <w:fldChar w:fldCharType="end"/>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need</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decide</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kind</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closure</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use</w:t>
      </w:r>
      <w:r w:rsidR="00945AE6">
        <w:rPr>
          <w:lang w:eastAsia="en-GB"/>
        </w:rPr>
        <w:t xml:space="preserve"> </w:t>
      </w:r>
      <w:r w:rsidR="00D070DF" w:rsidRPr="00D070DF">
        <w:rPr>
          <w:lang w:eastAsia="en-GB"/>
        </w:rPr>
        <w:t>here.</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know</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end</w:t>
      </w:r>
      <w:r w:rsidR="00945AE6">
        <w:rPr>
          <w:lang w:eastAsia="en-GB"/>
        </w:rPr>
        <w:t xml:space="preserve"> </w:t>
      </w:r>
      <w:r w:rsidR="00D070DF" w:rsidRPr="00D070DF">
        <w:rPr>
          <w:lang w:eastAsia="en-GB"/>
        </w:rPr>
        <w:t>up</w:t>
      </w:r>
      <w:r w:rsidR="00945AE6">
        <w:rPr>
          <w:lang w:eastAsia="en-GB"/>
        </w:rPr>
        <w:t xml:space="preserve"> </w:t>
      </w:r>
      <w:r w:rsidR="00D070DF" w:rsidRPr="00D070DF">
        <w:rPr>
          <w:lang w:eastAsia="en-GB"/>
        </w:rPr>
        <w:t>doing</w:t>
      </w:r>
      <w:r w:rsidR="00945AE6">
        <w:rPr>
          <w:lang w:eastAsia="en-GB"/>
        </w:rPr>
        <w:t xml:space="preserve"> </w:t>
      </w:r>
      <w:r w:rsidR="00D070DF" w:rsidRPr="00D070DF">
        <w:rPr>
          <w:lang w:eastAsia="en-GB"/>
        </w:rPr>
        <w:t>something</w:t>
      </w:r>
      <w:r w:rsidR="00945AE6">
        <w:rPr>
          <w:lang w:eastAsia="en-GB"/>
        </w:rPr>
        <w:t xml:space="preserve"> </w:t>
      </w:r>
      <w:r w:rsidR="00D070DF" w:rsidRPr="00D070DF">
        <w:rPr>
          <w:lang w:eastAsia="en-GB"/>
        </w:rPr>
        <w:t>similar</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standard</w:t>
      </w:r>
      <w:r w:rsidR="00945AE6">
        <w:rPr>
          <w:lang w:eastAsia="en-GB"/>
        </w:rPr>
        <w:t xml:space="preserve"> </w:t>
      </w:r>
      <w:r w:rsidR="00D070DF" w:rsidRPr="00D070DF">
        <w:rPr>
          <w:lang w:eastAsia="en-GB"/>
        </w:rPr>
        <w:t>library</w:t>
      </w:r>
      <w:r w:rsidR="00945AE6">
        <w:rPr>
          <w:lang w:eastAsia="en-GB"/>
        </w:rPr>
        <w:t xml:space="preserve"> </w:t>
      </w:r>
      <w:r w:rsidR="00D070DF" w:rsidRPr="00D62D8F">
        <w:rPr>
          <w:rStyle w:val="Literal"/>
        </w:rPr>
        <w:t>thread::spawn</w:t>
      </w:r>
      <w:r w:rsidR="00945AE6">
        <w:rPr>
          <w:lang w:eastAsia="en-GB"/>
        </w:rPr>
        <w:t xml:space="preserve"> </w:t>
      </w:r>
      <w:r w:rsidR="00D070DF" w:rsidRPr="00D070DF">
        <w:rPr>
          <w:lang w:eastAsia="en-GB"/>
        </w:rPr>
        <w:t>implementation,</w:t>
      </w:r>
      <w:r w:rsidR="00945AE6">
        <w:rPr>
          <w:lang w:eastAsia="en-GB"/>
        </w:rPr>
        <w:t xml:space="preserve"> </w:t>
      </w:r>
      <w:r w:rsidR="00D070DF" w:rsidRPr="00D070DF">
        <w:rPr>
          <w:lang w:eastAsia="en-GB"/>
        </w:rPr>
        <w:t>so</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look</w:t>
      </w:r>
      <w:r w:rsidR="00945AE6">
        <w:rPr>
          <w:lang w:eastAsia="en-GB"/>
        </w:rPr>
        <w:t xml:space="preserve"> </w:t>
      </w:r>
      <w:r w:rsidR="00D070DF" w:rsidRPr="00D070DF">
        <w:rPr>
          <w:lang w:eastAsia="en-GB"/>
        </w:rPr>
        <w:t>at</w:t>
      </w:r>
      <w:r w:rsidR="00945AE6">
        <w:rPr>
          <w:lang w:eastAsia="en-GB"/>
        </w:rPr>
        <w:t xml:space="preserve"> </w:t>
      </w:r>
      <w:r w:rsidR="00D070DF" w:rsidRPr="00D070DF">
        <w:rPr>
          <w:lang w:eastAsia="en-GB"/>
        </w:rPr>
        <w:t>what</w:t>
      </w:r>
      <w:r w:rsidR="00945AE6">
        <w:rPr>
          <w:lang w:eastAsia="en-GB"/>
        </w:rPr>
        <w:t xml:space="preserve"> </w:t>
      </w:r>
      <w:r w:rsidR="00D070DF" w:rsidRPr="00D070DF">
        <w:rPr>
          <w:lang w:eastAsia="en-GB"/>
        </w:rPr>
        <w:t>bounds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signature</w:t>
      </w:r>
      <w:r w:rsidR="00945AE6">
        <w:rPr>
          <w:lang w:eastAsia="en-GB"/>
        </w:rPr>
        <w:t xml:space="preserve"> </w:t>
      </w:r>
      <w:r w:rsidR="00D070DF" w:rsidRPr="00D070DF">
        <w:rPr>
          <w:lang w:eastAsia="en-GB"/>
        </w:rPr>
        <w:t>of</w:t>
      </w:r>
      <w:r w:rsidR="00945AE6">
        <w:rPr>
          <w:lang w:eastAsia="en-GB"/>
        </w:rPr>
        <w:t xml:space="preserve"> </w:t>
      </w:r>
      <w:r w:rsidR="00D070DF" w:rsidRPr="00D62D8F">
        <w:rPr>
          <w:rStyle w:val="Literal"/>
        </w:rPr>
        <w:t>thread::spawn</w:t>
      </w:r>
      <w:r w:rsidR="00945AE6">
        <w:rPr>
          <w:lang w:eastAsia="en-GB"/>
        </w:rPr>
        <w:t xml:space="preserve"> </w:t>
      </w:r>
      <w:r w:rsidR="00D070DF" w:rsidRPr="00D070DF">
        <w:rPr>
          <w:lang w:eastAsia="en-GB"/>
        </w:rPr>
        <w:t>has</w:t>
      </w:r>
      <w:r w:rsidR="00945AE6">
        <w:rPr>
          <w:lang w:eastAsia="en-GB"/>
        </w:rPr>
        <w:t xml:space="preserve"> </w:t>
      </w:r>
      <w:r w:rsidR="00D070DF" w:rsidRPr="00D070DF">
        <w:rPr>
          <w:lang w:eastAsia="en-GB"/>
        </w:rPr>
        <w:t>on</w:t>
      </w:r>
      <w:r w:rsidR="00945AE6">
        <w:rPr>
          <w:lang w:eastAsia="en-GB"/>
        </w:rPr>
        <w:t xml:space="preserve"> </w:t>
      </w:r>
      <w:r w:rsidR="00D070DF" w:rsidRPr="00D070DF">
        <w:rPr>
          <w:lang w:eastAsia="en-GB"/>
        </w:rPr>
        <w:t>its</w:t>
      </w:r>
      <w:r w:rsidR="00945AE6">
        <w:rPr>
          <w:lang w:eastAsia="en-GB"/>
        </w:rPr>
        <w:t xml:space="preserve"> </w:t>
      </w:r>
      <w:r w:rsidR="00D070DF" w:rsidRPr="00D070DF">
        <w:rPr>
          <w:lang w:eastAsia="en-GB"/>
        </w:rPr>
        <w:t>parameter.</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documentation</w:t>
      </w:r>
      <w:r w:rsidR="00945AE6">
        <w:rPr>
          <w:lang w:eastAsia="en-GB"/>
        </w:rPr>
        <w:t xml:space="preserve"> </w:t>
      </w:r>
      <w:r w:rsidR="00D070DF" w:rsidRPr="00D070DF">
        <w:rPr>
          <w:lang w:eastAsia="en-GB"/>
        </w:rPr>
        <w:t>shows</w:t>
      </w:r>
      <w:r w:rsidR="00945AE6">
        <w:rPr>
          <w:lang w:eastAsia="en-GB"/>
        </w:rPr>
        <w:t xml:space="preserve"> </w:t>
      </w:r>
      <w:r w:rsidR="00D070DF" w:rsidRPr="00D070DF">
        <w:rPr>
          <w:lang w:eastAsia="en-GB"/>
        </w:rPr>
        <w:t>us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following:</w:t>
      </w:r>
    </w:p>
    <w:p w14:paraId="0C5732BB" w14:textId="74288800" w:rsidR="00D070DF" w:rsidRPr="00D35EB9" w:rsidRDefault="00D070DF" w:rsidP="00D62D8F">
      <w:pPr>
        <w:pStyle w:val="Code"/>
      </w:pPr>
      <w:r w:rsidRPr="00D35EB9">
        <w:t>pub</w:t>
      </w:r>
      <w:r w:rsidR="00945AE6" w:rsidRPr="00D35EB9">
        <w:t xml:space="preserve"> </w:t>
      </w:r>
      <w:r w:rsidRPr="00D35EB9">
        <w:t>fn</w:t>
      </w:r>
      <w:r w:rsidR="00945AE6" w:rsidRPr="00D35EB9">
        <w:t xml:space="preserve"> </w:t>
      </w:r>
      <w:r w:rsidRPr="00D35EB9">
        <w:t>spawn&lt;F,</w:t>
      </w:r>
      <w:r w:rsidR="00945AE6" w:rsidRPr="00D35EB9">
        <w:t xml:space="preserve"> </w:t>
      </w:r>
      <w:r w:rsidRPr="00D35EB9">
        <w:t>T&gt;(f:</w:t>
      </w:r>
      <w:r w:rsidR="00945AE6" w:rsidRPr="00D35EB9">
        <w:t xml:space="preserve"> </w:t>
      </w:r>
      <w:r w:rsidRPr="00D35EB9">
        <w:t>F)</w:t>
      </w:r>
      <w:r w:rsidR="00945AE6" w:rsidRPr="00D35EB9">
        <w:t xml:space="preserve"> </w:t>
      </w:r>
      <w:r w:rsidRPr="00D35EB9">
        <w:t>-&gt;</w:t>
      </w:r>
      <w:r w:rsidR="00945AE6" w:rsidRPr="00D35EB9">
        <w:t xml:space="preserve"> </w:t>
      </w:r>
      <w:r w:rsidRPr="00D35EB9">
        <w:t>JoinHandle&lt;T&gt;</w:t>
      </w:r>
    </w:p>
    <w:p w14:paraId="0841DA32" w14:textId="14AF4963" w:rsidR="00D070DF" w:rsidRPr="00D35EB9" w:rsidRDefault="00945AE6" w:rsidP="00D62D8F">
      <w:pPr>
        <w:pStyle w:val="Code"/>
      </w:pPr>
      <w:r w:rsidRPr="00D35EB9">
        <w:t xml:space="preserve">    </w:t>
      </w:r>
      <w:r w:rsidR="00D070DF" w:rsidRPr="00D35EB9">
        <w:t>where</w:t>
      </w:r>
    </w:p>
    <w:p w14:paraId="615C74B9" w14:textId="0E2B27EA" w:rsidR="00D070DF" w:rsidRPr="00D35EB9" w:rsidRDefault="00945AE6" w:rsidP="00D62D8F">
      <w:pPr>
        <w:pStyle w:val="Code"/>
      </w:pPr>
      <w:r w:rsidRPr="00D35EB9">
        <w:t xml:space="preserve">        </w:t>
      </w:r>
      <w:r w:rsidR="00D070DF" w:rsidRPr="00D35EB9">
        <w:t>F:</w:t>
      </w:r>
      <w:r w:rsidRPr="00D35EB9">
        <w:t xml:space="preserve"> </w:t>
      </w:r>
      <w:r w:rsidR="00D070DF" w:rsidRPr="00D35EB9">
        <w:t>FnOnce()</w:t>
      </w:r>
      <w:r w:rsidRPr="00D35EB9">
        <w:t xml:space="preserve"> </w:t>
      </w:r>
      <w:r w:rsidR="00D070DF" w:rsidRPr="00D35EB9">
        <w:t>-&gt;</w:t>
      </w:r>
      <w:r w:rsidRPr="00D35EB9">
        <w:t xml:space="preserve"> </w:t>
      </w:r>
      <w:r w:rsidR="00D070DF" w:rsidRPr="00D35EB9">
        <w:t>T,</w:t>
      </w:r>
    </w:p>
    <w:p w14:paraId="32F6BEC4" w14:textId="35A11471" w:rsidR="00D070DF" w:rsidRPr="00D35EB9" w:rsidRDefault="00945AE6" w:rsidP="00D62D8F">
      <w:pPr>
        <w:pStyle w:val="Code"/>
      </w:pPr>
      <w:r w:rsidRPr="00D35EB9">
        <w:t xml:space="preserve">        </w:t>
      </w:r>
      <w:r w:rsidR="00D070DF" w:rsidRPr="00D35EB9">
        <w:t>F:</w:t>
      </w:r>
      <w:r w:rsidRPr="00D35EB9">
        <w:t xml:space="preserve"> </w:t>
      </w:r>
      <w:r w:rsidR="00D070DF" w:rsidRPr="00D35EB9">
        <w:t>Send</w:t>
      </w:r>
      <w:r w:rsidRPr="00D35EB9">
        <w:t xml:space="preserve"> </w:t>
      </w:r>
      <w:r w:rsidR="00D070DF" w:rsidRPr="00D35EB9">
        <w:t>+</w:t>
      </w:r>
      <w:r w:rsidRPr="00D35EB9">
        <w:t xml:space="preserve"> </w:t>
      </w:r>
      <w:r w:rsidR="00D070DF" w:rsidRPr="00D35EB9">
        <w:t>'static,</w:t>
      </w:r>
    </w:p>
    <w:p w14:paraId="3F012BB6" w14:textId="1523293F" w:rsidR="00D070DF" w:rsidRPr="00D35EB9" w:rsidRDefault="00945AE6" w:rsidP="00D62D8F">
      <w:pPr>
        <w:pStyle w:val="Code"/>
      </w:pPr>
      <w:r w:rsidRPr="00D35EB9">
        <w:t xml:space="preserve">        </w:t>
      </w:r>
      <w:r w:rsidR="00D070DF" w:rsidRPr="00D35EB9">
        <w:t>T:</w:t>
      </w:r>
      <w:r w:rsidRPr="00D35EB9">
        <w:t xml:space="preserve"> </w:t>
      </w:r>
      <w:r w:rsidR="00D070DF" w:rsidRPr="00D35EB9">
        <w:t>Send</w:t>
      </w:r>
      <w:r w:rsidRPr="00D35EB9">
        <w:t xml:space="preserve"> </w:t>
      </w:r>
      <w:r w:rsidR="00D070DF" w:rsidRPr="00D35EB9">
        <w:t>+</w:t>
      </w:r>
      <w:r w:rsidRPr="00D35EB9">
        <w:t xml:space="preserve"> </w:t>
      </w:r>
      <w:r w:rsidR="00D070DF" w:rsidRPr="00D35EB9">
        <w:t>'static,</w:t>
      </w:r>
    </w:p>
    <w:p w14:paraId="2AF6BC09" w14:textId="29FBFF31"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F</w:t>
      </w:r>
      <w:r w:rsidR="00945AE6">
        <w:rPr>
          <w:lang w:eastAsia="en-GB"/>
        </w:rPr>
        <w:t xml:space="preserve"> </w:t>
      </w:r>
      <w:r w:rsidRPr="00D070DF">
        <w:rPr>
          <w:lang w:eastAsia="en-GB"/>
        </w:rPr>
        <w:t>type</w:t>
      </w:r>
      <w:r w:rsidR="00945AE6">
        <w:rPr>
          <w:lang w:eastAsia="en-GB"/>
        </w:rPr>
        <w:t xml:space="preserve"> </w:t>
      </w:r>
      <w:r w:rsidRPr="00D070DF">
        <w:rPr>
          <w:lang w:eastAsia="en-GB"/>
        </w:rPr>
        <w:t>parameter</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one</w:t>
      </w:r>
      <w:r w:rsidR="00945AE6">
        <w:rPr>
          <w:lang w:eastAsia="en-GB"/>
        </w:rPr>
        <w:t xml:space="preserve"> </w:t>
      </w:r>
      <w:r w:rsidRPr="00D070DF">
        <w:rPr>
          <w:lang w:eastAsia="en-GB"/>
        </w:rPr>
        <w:t>we’re</w:t>
      </w:r>
      <w:r w:rsidR="00945AE6">
        <w:rPr>
          <w:lang w:eastAsia="en-GB"/>
        </w:rPr>
        <w:t xml:space="preserve"> </w:t>
      </w:r>
      <w:r w:rsidRPr="00D070DF">
        <w:rPr>
          <w:lang w:eastAsia="en-GB"/>
        </w:rPr>
        <w:t>concerned</w:t>
      </w:r>
      <w:r w:rsidR="00945AE6">
        <w:rPr>
          <w:lang w:eastAsia="en-GB"/>
        </w:rPr>
        <w:t xml:space="preserve"> </w:t>
      </w:r>
      <w:r w:rsidRPr="00D070DF">
        <w:rPr>
          <w:lang w:eastAsia="en-GB"/>
        </w:rPr>
        <w:t>with</w:t>
      </w:r>
      <w:r w:rsidR="00945AE6">
        <w:rPr>
          <w:lang w:eastAsia="en-GB"/>
        </w:rPr>
        <w:t xml:space="preserve"> </w:t>
      </w:r>
      <w:r w:rsidRPr="00D070DF">
        <w:rPr>
          <w:lang w:eastAsia="en-GB"/>
        </w:rPr>
        <w:t>here;</w:t>
      </w:r>
      <w:r w:rsidR="00945AE6">
        <w:rPr>
          <w:lang w:eastAsia="en-GB"/>
        </w:rPr>
        <w:t xml:space="preserve"> </w:t>
      </w:r>
      <w:r w:rsidRPr="00D070DF">
        <w:rPr>
          <w:lang w:eastAsia="en-GB"/>
        </w:rPr>
        <w:t>the</w:t>
      </w:r>
      <w:r w:rsidR="00945AE6">
        <w:rPr>
          <w:lang w:eastAsia="en-GB"/>
        </w:rPr>
        <w:t xml:space="preserve"> </w:t>
      </w:r>
      <w:r w:rsidRPr="00D62D8F">
        <w:rPr>
          <w:rStyle w:val="Literal"/>
        </w:rPr>
        <w:t>T</w:t>
      </w:r>
      <w:r w:rsidR="00945AE6">
        <w:rPr>
          <w:lang w:eastAsia="en-GB"/>
        </w:rPr>
        <w:t xml:space="preserve"> </w:t>
      </w:r>
      <w:r w:rsidRPr="00D070DF">
        <w:rPr>
          <w:lang w:eastAsia="en-GB"/>
        </w:rPr>
        <w:t>type</w:t>
      </w:r>
      <w:r w:rsidR="00945AE6">
        <w:rPr>
          <w:lang w:eastAsia="en-GB"/>
        </w:rPr>
        <w:t xml:space="preserve"> </w:t>
      </w:r>
      <w:r w:rsidRPr="00D070DF">
        <w:rPr>
          <w:lang w:eastAsia="en-GB"/>
        </w:rPr>
        <w:t>parameter</w:t>
      </w:r>
      <w:r w:rsidR="00945AE6">
        <w:rPr>
          <w:lang w:eastAsia="en-GB"/>
        </w:rPr>
        <w:t xml:space="preserve"> </w:t>
      </w:r>
      <w:r w:rsidRPr="00D070DF">
        <w:rPr>
          <w:lang w:eastAsia="en-GB"/>
        </w:rPr>
        <w:t>is</w:t>
      </w:r>
      <w:r w:rsidR="00945AE6">
        <w:rPr>
          <w:lang w:eastAsia="en-GB"/>
        </w:rPr>
        <w:t xml:space="preserve"> </w:t>
      </w:r>
      <w:r w:rsidRPr="00D070DF">
        <w:rPr>
          <w:lang w:eastAsia="en-GB"/>
        </w:rPr>
        <w:t>related</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return</w:t>
      </w:r>
      <w:r w:rsidR="00945AE6">
        <w:rPr>
          <w:lang w:eastAsia="en-GB"/>
        </w:rPr>
        <w:t xml:space="preserve"> </w:t>
      </w:r>
      <w:r w:rsidRPr="00D070DF">
        <w:rPr>
          <w:lang w:eastAsia="en-GB"/>
        </w:rPr>
        <w:t>value,</w:t>
      </w:r>
      <w:r w:rsidR="00945AE6">
        <w:rPr>
          <w:lang w:eastAsia="en-GB"/>
        </w:rPr>
        <w:t xml:space="preserve"> </w:t>
      </w:r>
      <w:r w:rsidRPr="00D070DF">
        <w:rPr>
          <w:lang w:eastAsia="en-GB"/>
        </w:rPr>
        <w:t>and</w:t>
      </w:r>
      <w:r w:rsidR="00945AE6">
        <w:rPr>
          <w:lang w:eastAsia="en-GB"/>
        </w:rPr>
        <w:t xml:space="preserve"> </w:t>
      </w:r>
      <w:r w:rsidRPr="00D070DF">
        <w:rPr>
          <w:lang w:eastAsia="en-GB"/>
        </w:rPr>
        <w:t>we’re</w:t>
      </w:r>
      <w:r w:rsidR="00945AE6">
        <w:rPr>
          <w:lang w:eastAsia="en-GB"/>
        </w:rPr>
        <w:t xml:space="preserve"> </w:t>
      </w:r>
      <w:r w:rsidRPr="00D070DF">
        <w:rPr>
          <w:lang w:eastAsia="en-GB"/>
        </w:rPr>
        <w:t>not</w:t>
      </w:r>
      <w:r w:rsidR="00945AE6">
        <w:rPr>
          <w:lang w:eastAsia="en-GB"/>
        </w:rPr>
        <w:t xml:space="preserve"> </w:t>
      </w:r>
      <w:r w:rsidRPr="00D070DF">
        <w:rPr>
          <w:lang w:eastAsia="en-GB"/>
        </w:rPr>
        <w:t>concerned</w:t>
      </w:r>
      <w:r w:rsidR="00945AE6">
        <w:rPr>
          <w:lang w:eastAsia="en-GB"/>
        </w:rPr>
        <w:t xml:space="preserve"> </w:t>
      </w:r>
      <w:r w:rsidRPr="00D070DF">
        <w:rPr>
          <w:lang w:eastAsia="en-GB"/>
        </w:rPr>
        <w:t>with</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see</w:t>
      </w:r>
      <w:r w:rsidR="00945AE6">
        <w:rPr>
          <w:lang w:eastAsia="en-GB"/>
        </w:rPr>
        <w:t xml:space="preserve"> </w:t>
      </w:r>
      <w:r w:rsidRPr="00D070DF">
        <w:rPr>
          <w:lang w:eastAsia="en-GB"/>
        </w:rPr>
        <w:t>that</w:t>
      </w:r>
      <w:r w:rsidR="00945AE6">
        <w:rPr>
          <w:lang w:eastAsia="en-GB"/>
        </w:rPr>
        <w:t xml:space="preserve"> </w:t>
      </w:r>
      <w:r w:rsidRPr="00D62D8F">
        <w:rPr>
          <w:rStyle w:val="Literal"/>
        </w:rPr>
        <w:t>spawn</w:t>
      </w:r>
      <w:r w:rsidR="00945AE6">
        <w:rPr>
          <w:lang w:eastAsia="en-GB"/>
        </w:rPr>
        <w:t xml:space="preserve"> </w:t>
      </w:r>
      <w:r w:rsidRPr="00D070DF">
        <w:rPr>
          <w:lang w:eastAsia="en-GB"/>
        </w:rPr>
        <w:t>uses</w:t>
      </w:r>
      <w:r w:rsidR="00945AE6">
        <w:rPr>
          <w:lang w:eastAsia="en-GB"/>
        </w:rPr>
        <w:t xml:space="preserve"> </w:t>
      </w:r>
      <w:r w:rsidRPr="00D62D8F">
        <w:rPr>
          <w:rStyle w:val="Literal"/>
        </w:rPr>
        <w:t>FnOnce</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trait</w:t>
      </w:r>
      <w:r w:rsidR="00945AE6">
        <w:rPr>
          <w:lang w:eastAsia="en-GB"/>
        </w:rPr>
        <w:t xml:space="preserve"> </w:t>
      </w:r>
      <w:r w:rsidRPr="00D070DF">
        <w:rPr>
          <w:lang w:eastAsia="en-GB"/>
        </w:rPr>
        <w:t>bound</w:t>
      </w:r>
      <w:r w:rsidR="00945AE6">
        <w:rPr>
          <w:lang w:eastAsia="en-GB"/>
        </w:rPr>
        <w:t xml:space="preserve"> </w:t>
      </w:r>
      <w:r w:rsidRPr="00D070DF">
        <w:rPr>
          <w:lang w:eastAsia="en-GB"/>
        </w:rPr>
        <w:t>on</w:t>
      </w:r>
      <w:r w:rsidR="00945AE6">
        <w:rPr>
          <w:lang w:eastAsia="en-GB"/>
        </w:rPr>
        <w:t xml:space="preserve"> </w:t>
      </w:r>
      <w:r w:rsidRPr="00D62D8F">
        <w:rPr>
          <w:rStyle w:val="Literal"/>
        </w:rPr>
        <w:t>F</w:t>
      </w:r>
      <w:r w:rsidRPr="00D070DF">
        <w:rPr>
          <w:lang w:eastAsia="en-GB"/>
        </w:rPr>
        <w:t>.</w:t>
      </w:r>
      <w:r w:rsidR="00945AE6">
        <w:rPr>
          <w:lang w:eastAsia="en-GB"/>
        </w:rPr>
        <w:t xml:space="preserve"> </w:t>
      </w:r>
      <w:r w:rsidRPr="00D070DF">
        <w:rPr>
          <w:lang w:eastAsia="en-GB"/>
        </w:rPr>
        <w:t>This</w:t>
      </w:r>
      <w:r w:rsidR="00945AE6">
        <w:rPr>
          <w:lang w:eastAsia="en-GB"/>
        </w:rPr>
        <w:t xml:space="preserve"> </w:t>
      </w:r>
      <w:r w:rsidRPr="00D070DF">
        <w:rPr>
          <w:lang w:eastAsia="en-GB"/>
        </w:rPr>
        <w:t>is</w:t>
      </w:r>
      <w:r w:rsidR="00945AE6">
        <w:rPr>
          <w:lang w:eastAsia="en-GB"/>
        </w:rPr>
        <w:t xml:space="preserve"> </w:t>
      </w:r>
      <w:r w:rsidRPr="00D070DF">
        <w:rPr>
          <w:lang w:eastAsia="en-GB"/>
        </w:rPr>
        <w:t>probably</w:t>
      </w:r>
      <w:r w:rsidR="00945AE6">
        <w:rPr>
          <w:lang w:eastAsia="en-GB"/>
        </w:rPr>
        <w:t xml:space="preserve"> </w:t>
      </w:r>
      <w:r w:rsidRPr="00D070DF">
        <w:rPr>
          <w:lang w:eastAsia="en-GB"/>
        </w:rPr>
        <w:t>what</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as</w:t>
      </w:r>
      <w:r w:rsidR="00945AE6">
        <w:rPr>
          <w:lang w:eastAsia="en-GB"/>
        </w:rPr>
        <w:t xml:space="preserve"> </w:t>
      </w:r>
      <w:r w:rsidRPr="00D070DF">
        <w:rPr>
          <w:lang w:eastAsia="en-GB"/>
        </w:rPr>
        <w:t>well,</w:t>
      </w:r>
      <w:r w:rsidR="00945AE6">
        <w:rPr>
          <w:lang w:eastAsia="en-GB"/>
        </w:rPr>
        <w:t xml:space="preserve"> </w:t>
      </w:r>
      <w:r w:rsidRPr="00D070DF">
        <w:rPr>
          <w:lang w:eastAsia="en-GB"/>
        </w:rPr>
        <w:t>because</w:t>
      </w:r>
      <w:r w:rsidR="00945AE6">
        <w:rPr>
          <w:lang w:eastAsia="en-GB"/>
        </w:rPr>
        <w:t xml:space="preserve"> </w:t>
      </w:r>
      <w:r w:rsidRPr="00D070DF">
        <w:rPr>
          <w:lang w:eastAsia="en-GB"/>
        </w:rPr>
        <w:t>we’ll</w:t>
      </w:r>
      <w:r w:rsidR="00945AE6">
        <w:rPr>
          <w:lang w:eastAsia="en-GB"/>
        </w:rPr>
        <w:t xml:space="preserve"> </w:t>
      </w:r>
      <w:r w:rsidRPr="00D070DF">
        <w:rPr>
          <w:lang w:eastAsia="en-GB"/>
        </w:rPr>
        <w:t>eventually</w:t>
      </w:r>
      <w:r w:rsidR="00945AE6">
        <w:rPr>
          <w:lang w:eastAsia="en-GB"/>
        </w:rPr>
        <w:t xml:space="preserve"> </w:t>
      </w:r>
      <w:r w:rsidRPr="00D070DF">
        <w:rPr>
          <w:lang w:eastAsia="en-GB"/>
        </w:rPr>
        <w:t>pass</w:t>
      </w:r>
      <w:r w:rsidR="00945AE6">
        <w:rPr>
          <w:lang w:eastAsia="en-GB"/>
        </w:rPr>
        <w:t xml:space="preserve"> </w:t>
      </w:r>
      <w:r w:rsidRPr="00D070DF">
        <w:rPr>
          <w:lang w:eastAsia="en-GB"/>
        </w:rPr>
        <w:t>the</w:t>
      </w:r>
      <w:r w:rsidR="00945AE6">
        <w:rPr>
          <w:lang w:eastAsia="en-GB"/>
        </w:rPr>
        <w:t xml:space="preserve"> </w:t>
      </w:r>
      <w:r w:rsidRPr="00D070DF">
        <w:rPr>
          <w:lang w:eastAsia="en-GB"/>
        </w:rPr>
        <w:t>argument</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in</w:t>
      </w:r>
      <w:r w:rsidR="00945AE6">
        <w:rPr>
          <w:lang w:eastAsia="en-GB"/>
        </w:rPr>
        <w:t xml:space="preserve"> </w:t>
      </w:r>
      <w:r w:rsidRPr="00D62D8F">
        <w:rPr>
          <w:rStyle w:val="Literal"/>
        </w:rPr>
        <w:t>execute</w:t>
      </w:r>
      <w:r w:rsidR="00945AE6">
        <w:rPr>
          <w:lang w:eastAsia="en-GB"/>
        </w:rPr>
        <w:t xml:space="preserve"> </w:t>
      </w:r>
      <w:r w:rsidRPr="00D070DF">
        <w:rPr>
          <w:lang w:eastAsia="en-GB"/>
        </w:rPr>
        <w:t>to</w:t>
      </w:r>
      <w:r w:rsidR="00945AE6">
        <w:rPr>
          <w:lang w:eastAsia="en-GB"/>
        </w:rPr>
        <w:t xml:space="preserve"> </w:t>
      </w:r>
      <w:r w:rsidRPr="00D62D8F">
        <w:rPr>
          <w:rStyle w:val="Literal"/>
        </w:rPr>
        <w:t>spawn</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be</w:t>
      </w:r>
      <w:r w:rsidR="00945AE6">
        <w:rPr>
          <w:lang w:eastAsia="en-GB"/>
        </w:rPr>
        <w:t xml:space="preserve"> </w:t>
      </w:r>
      <w:r w:rsidRPr="00D070DF">
        <w:rPr>
          <w:lang w:eastAsia="en-GB"/>
        </w:rPr>
        <w:t>further</w:t>
      </w:r>
      <w:r w:rsidR="00945AE6">
        <w:rPr>
          <w:lang w:eastAsia="en-GB"/>
        </w:rPr>
        <w:t xml:space="preserve"> </w:t>
      </w:r>
      <w:r w:rsidRPr="00D070DF">
        <w:rPr>
          <w:lang w:eastAsia="en-GB"/>
        </w:rPr>
        <w:t>confident</w:t>
      </w:r>
      <w:r w:rsidR="00945AE6">
        <w:rPr>
          <w:lang w:eastAsia="en-GB"/>
        </w:rPr>
        <w:t xml:space="preserve"> </w:t>
      </w:r>
      <w:r w:rsidRPr="00D070DF">
        <w:rPr>
          <w:lang w:eastAsia="en-GB"/>
        </w:rPr>
        <w:t>that</w:t>
      </w:r>
      <w:r w:rsidR="00945AE6">
        <w:rPr>
          <w:lang w:eastAsia="en-GB"/>
        </w:rPr>
        <w:t xml:space="preserve"> </w:t>
      </w:r>
      <w:r w:rsidRPr="00D62D8F">
        <w:rPr>
          <w:rStyle w:val="Literal"/>
        </w:rPr>
        <w:t>FnOnce</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trait</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for</w:t>
      </w:r>
      <w:r w:rsidR="00945AE6">
        <w:rPr>
          <w:lang w:eastAsia="en-GB"/>
        </w:rPr>
        <w:t xml:space="preserve"> </w:t>
      </w:r>
      <w:r w:rsidRPr="00D070DF">
        <w:rPr>
          <w:lang w:eastAsia="en-GB"/>
        </w:rPr>
        <w:t>running</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will</w:t>
      </w:r>
      <w:r w:rsidR="00945AE6">
        <w:rPr>
          <w:lang w:eastAsia="en-GB"/>
        </w:rPr>
        <w:t xml:space="preserve"> </w:t>
      </w:r>
      <w:r w:rsidRPr="00D070DF">
        <w:rPr>
          <w:lang w:eastAsia="en-GB"/>
        </w:rPr>
        <w:t>only</w:t>
      </w:r>
      <w:r w:rsidR="00945AE6">
        <w:rPr>
          <w:lang w:eastAsia="en-GB"/>
        </w:rPr>
        <w:t xml:space="preserve"> </w:t>
      </w:r>
      <w:r w:rsidRPr="00D070DF">
        <w:rPr>
          <w:lang w:eastAsia="en-GB"/>
        </w:rPr>
        <w:t>execute</w:t>
      </w:r>
      <w:r w:rsidR="00945AE6">
        <w:rPr>
          <w:lang w:eastAsia="en-GB"/>
        </w:rPr>
        <w:t xml:space="preserve"> </w:t>
      </w:r>
      <w:r w:rsidRPr="00D070DF">
        <w:rPr>
          <w:lang w:eastAsia="en-GB"/>
        </w:rPr>
        <w:t>that</w:t>
      </w:r>
      <w:r w:rsidR="00945AE6">
        <w:rPr>
          <w:lang w:eastAsia="en-GB"/>
        </w:rPr>
        <w:t xml:space="preserve"> </w:t>
      </w:r>
      <w:r w:rsidRPr="00D070DF">
        <w:rPr>
          <w:lang w:eastAsia="en-GB"/>
        </w:rPr>
        <w:t>request’s</w:t>
      </w:r>
      <w:r w:rsidR="00945AE6">
        <w:rPr>
          <w:lang w:eastAsia="en-GB"/>
        </w:rPr>
        <w:t xml:space="preserve"> </w:t>
      </w:r>
      <w:r w:rsidRPr="00D070DF">
        <w:rPr>
          <w:lang w:eastAsia="en-GB"/>
        </w:rPr>
        <w:t>closure</w:t>
      </w:r>
      <w:r w:rsidR="00945AE6">
        <w:rPr>
          <w:lang w:eastAsia="en-GB"/>
        </w:rPr>
        <w:t xml:space="preserve"> </w:t>
      </w:r>
      <w:r w:rsidRPr="00D070DF">
        <w:rPr>
          <w:lang w:eastAsia="en-GB"/>
        </w:rPr>
        <w:t>one</w:t>
      </w:r>
      <w:r w:rsidR="00945AE6">
        <w:rPr>
          <w:lang w:eastAsia="en-GB"/>
        </w:rPr>
        <w:t xml:space="preserve"> </w:t>
      </w:r>
      <w:r w:rsidRPr="00D070DF">
        <w:rPr>
          <w:lang w:eastAsia="en-GB"/>
        </w:rPr>
        <w:t>time,</w:t>
      </w:r>
      <w:r w:rsidR="00945AE6">
        <w:rPr>
          <w:lang w:eastAsia="en-GB"/>
        </w:rPr>
        <w:t xml:space="preserve"> </w:t>
      </w:r>
      <w:r w:rsidRPr="00D070DF">
        <w:rPr>
          <w:lang w:eastAsia="en-GB"/>
        </w:rPr>
        <w:t>which</w:t>
      </w:r>
      <w:r w:rsidR="00945AE6">
        <w:rPr>
          <w:lang w:eastAsia="en-GB"/>
        </w:rPr>
        <w:t xml:space="preserve"> </w:t>
      </w:r>
      <w:r w:rsidRPr="00D070DF">
        <w:rPr>
          <w:lang w:eastAsia="en-GB"/>
        </w:rPr>
        <w:t>matches</w:t>
      </w:r>
      <w:r w:rsidR="00945AE6">
        <w:rPr>
          <w:lang w:eastAsia="en-GB"/>
        </w:rPr>
        <w:t xml:space="preserve"> </w:t>
      </w:r>
      <w:r w:rsidRPr="00D070DF">
        <w:rPr>
          <w:lang w:eastAsia="en-GB"/>
        </w:rPr>
        <w:t>the</w:t>
      </w:r>
      <w:r w:rsidR="00945AE6">
        <w:rPr>
          <w:lang w:eastAsia="en-GB"/>
        </w:rPr>
        <w:t xml:space="preserve"> </w:t>
      </w:r>
      <w:r w:rsidRPr="00D62D8F">
        <w:rPr>
          <w:rStyle w:val="Literal"/>
        </w:rPr>
        <w:t>Once</w:t>
      </w:r>
      <w:r w:rsidR="00945AE6">
        <w:rPr>
          <w:lang w:eastAsia="en-GB"/>
        </w:rPr>
        <w:t xml:space="preserve"> </w:t>
      </w:r>
      <w:r w:rsidRPr="00D070DF">
        <w:rPr>
          <w:lang w:eastAsia="en-GB"/>
        </w:rPr>
        <w:t>in</w:t>
      </w:r>
      <w:r w:rsidR="00945AE6">
        <w:rPr>
          <w:lang w:eastAsia="en-GB"/>
        </w:rPr>
        <w:t xml:space="preserve"> </w:t>
      </w:r>
      <w:r w:rsidRPr="00D62D8F">
        <w:rPr>
          <w:rStyle w:val="Literal"/>
        </w:rPr>
        <w:t>FnOnce</w:t>
      </w:r>
      <w:r w:rsidRPr="00D070DF">
        <w:rPr>
          <w:lang w:eastAsia="en-GB"/>
        </w:rPr>
        <w:t>.</w:t>
      </w:r>
    </w:p>
    <w:p w14:paraId="569873B8" w14:textId="3D1C3250" w:rsidR="00D070DF" w:rsidRPr="00D070DF" w:rsidRDefault="008E4570" w:rsidP="00945AE6">
      <w:pPr>
        <w:pStyle w:val="Body"/>
        <w:rPr>
          <w:lang w:eastAsia="en-GB"/>
        </w:rPr>
      </w:pPr>
      <w:r>
        <w:rPr>
          <w:lang w:eastAsia="en-GB"/>
        </w:rPr>
        <w:fldChar w:fldCharType="begin"/>
      </w:r>
      <w:r>
        <w:instrText xml:space="preserve"> XE "Send trait </w:instrText>
      </w:r>
      <w:r w:rsidRPr="00BE574B">
        <w:instrText>startRange</w:instrText>
      </w:r>
      <w:r>
        <w:instrText xml:space="preserve">" </w:instrText>
      </w:r>
      <w:r>
        <w:rPr>
          <w:lang w:eastAsia="en-GB"/>
        </w:rPr>
        <w:fldChar w:fldCharType="end"/>
      </w:r>
      <w:r>
        <w:rPr>
          <w:lang w:eastAsia="en-GB"/>
        </w:rPr>
        <w:fldChar w:fldCharType="begin"/>
      </w:r>
      <w:r>
        <w:instrText xml:space="preserve"> XE "'static lifetime </w:instrText>
      </w:r>
      <w:r w:rsidRPr="00BE574B">
        <w:instrText>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62D8F">
        <w:rPr>
          <w:rStyle w:val="Literal"/>
        </w:rPr>
        <w:t>F</w:t>
      </w:r>
      <w:r w:rsidR="00945AE6">
        <w:rPr>
          <w:lang w:eastAsia="en-GB"/>
        </w:rPr>
        <w:t xml:space="preserve"> </w:t>
      </w:r>
      <w:r w:rsidR="00D070DF" w:rsidRPr="00D070DF">
        <w:rPr>
          <w:lang w:eastAsia="en-GB"/>
        </w:rPr>
        <w:t>type</w:t>
      </w:r>
      <w:r w:rsidR="00945AE6">
        <w:rPr>
          <w:lang w:eastAsia="en-GB"/>
        </w:rPr>
        <w:t xml:space="preserve"> </w:t>
      </w:r>
      <w:r w:rsidR="00D070DF" w:rsidRPr="00D070DF">
        <w:rPr>
          <w:lang w:eastAsia="en-GB"/>
        </w:rPr>
        <w:t>parameter</w:t>
      </w:r>
      <w:r w:rsidR="00945AE6">
        <w:rPr>
          <w:lang w:eastAsia="en-GB"/>
        </w:rPr>
        <w:t xml:space="preserve"> </w:t>
      </w:r>
      <w:r w:rsidR="00D070DF" w:rsidRPr="00D070DF">
        <w:rPr>
          <w:lang w:eastAsia="en-GB"/>
        </w:rPr>
        <w:t>also</w:t>
      </w:r>
      <w:r w:rsidR="00945AE6">
        <w:rPr>
          <w:lang w:eastAsia="en-GB"/>
        </w:rPr>
        <w:t xml:space="preserve"> </w:t>
      </w:r>
      <w:r w:rsidR="00D070DF" w:rsidRPr="00D070DF">
        <w:rPr>
          <w:lang w:eastAsia="en-GB"/>
        </w:rPr>
        <w:t>has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trait</w:t>
      </w:r>
      <w:r w:rsidR="00945AE6">
        <w:rPr>
          <w:lang w:eastAsia="en-GB"/>
        </w:rPr>
        <w:t xml:space="preserve"> </w:t>
      </w:r>
      <w:r w:rsidR="00D070DF" w:rsidRPr="00D070DF">
        <w:rPr>
          <w:lang w:eastAsia="en-GB"/>
        </w:rPr>
        <w:t>bound</w:t>
      </w:r>
      <w:r w:rsidR="00945AE6">
        <w:rPr>
          <w:lang w:eastAsia="en-GB"/>
        </w:rPr>
        <w:t xml:space="preserve"> </w:t>
      </w:r>
      <w:r w:rsidR="00D070DF" w:rsidRPr="00D62D8F">
        <w:rPr>
          <w:rStyle w:val="Literal"/>
        </w:rPr>
        <w:t>Send</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lifetime</w:t>
      </w:r>
      <w:r w:rsidR="00945AE6">
        <w:rPr>
          <w:lang w:eastAsia="en-GB"/>
        </w:rPr>
        <w:t xml:space="preserve"> </w:t>
      </w:r>
      <w:r w:rsidR="00D070DF" w:rsidRPr="00D070DF">
        <w:rPr>
          <w:lang w:eastAsia="en-GB"/>
        </w:rPr>
        <w:t>bound</w:t>
      </w:r>
      <w:r w:rsidR="00945AE6">
        <w:rPr>
          <w:lang w:eastAsia="en-GB"/>
        </w:rPr>
        <w:t xml:space="preserve"> </w:t>
      </w:r>
      <w:r w:rsidR="00D070DF" w:rsidRPr="00D62D8F">
        <w:rPr>
          <w:rStyle w:val="Literal"/>
        </w:rPr>
        <w:t>'static</w:t>
      </w:r>
      <w:r w:rsidR="00D070DF" w:rsidRPr="00D070DF">
        <w:rPr>
          <w:lang w:eastAsia="en-GB"/>
        </w:rPr>
        <w:t>,</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are</w:t>
      </w:r>
      <w:r w:rsidR="00945AE6">
        <w:rPr>
          <w:lang w:eastAsia="en-GB"/>
        </w:rPr>
        <w:t xml:space="preserve"> </w:t>
      </w:r>
      <w:r w:rsidR="00D070DF" w:rsidRPr="00D070DF">
        <w:rPr>
          <w:lang w:eastAsia="en-GB"/>
        </w:rPr>
        <w:t>useful</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our</w:t>
      </w:r>
      <w:r w:rsidR="00945AE6">
        <w:rPr>
          <w:lang w:eastAsia="en-GB"/>
        </w:rPr>
        <w:t xml:space="preserve"> </w:t>
      </w:r>
      <w:r w:rsidR="00D070DF" w:rsidRPr="00D070DF">
        <w:rPr>
          <w:lang w:eastAsia="en-GB"/>
        </w:rPr>
        <w:t>situation:</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need</w:t>
      </w:r>
      <w:r w:rsidR="00945AE6">
        <w:rPr>
          <w:lang w:eastAsia="en-GB"/>
        </w:rPr>
        <w:t xml:space="preserve"> </w:t>
      </w:r>
      <w:r w:rsidR="00D070DF" w:rsidRPr="00D62D8F">
        <w:rPr>
          <w:rStyle w:val="Literal"/>
        </w:rPr>
        <w:t>Send</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transfer</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closure</w:t>
      </w:r>
      <w:r w:rsidR="00945AE6">
        <w:rPr>
          <w:lang w:eastAsia="en-GB"/>
        </w:rPr>
        <w:t xml:space="preserve"> </w:t>
      </w:r>
      <w:r w:rsidR="00D070DF" w:rsidRPr="00D070DF">
        <w:rPr>
          <w:lang w:eastAsia="en-GB"/>
        </w:rPr>
        <w:t>from</w:t>
      </w:r>
      <w:r w:rsidR="00945AE6">
        <w:rPr>
          <w:lang w:eastAsia="en-GB"/>
        </w:rPr>
        <w:t xml:space="preserve"> </w:t>
      </w:r>
      <w:r w:rsidR="00D070DF" w:rsidRPr="00D070DF">
        <w:rPr>
          <w:lang w:eastAsia="en-GB"/>
        </w:rPr>
        <w:t>one</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another</w:t>
      </w:r>
      <w:r w:rsidR="00945AE6">
        <w:rPr>
          <w:lang w:eastAsia="en-GB"/>
        </w:rPr>
        <w:t xml:space="preserve"> </w:t>
      </w:r>
      <w:r w:rsidR="00D070DF" w:rsidRPr="00D070DF">
        <w:rPr>
          <w:lang w:eastAsia="en-GB"/>
        </w:rPr>
        <w:t>and</w:t>
      </w:r>
      <w:r w:rsidR="00945AE6">
        <w:rPr>
          <w:lang w:eastAsia="en-GB"/>
        </w:rPr>
        <w:t xml:space="preserve"> </w:t>
      </w:r>
      <w:r w:rsidR="00D070DF" w:rsidRPr="00D62D8F">
        <w:rPr>
          <w:rStyle w:val="Literal"/>
        </w:rPr>
        <w:t>'static</w:t>
      </w:r>
      <w:r w:rsidR="00945AE6">
        <w:rPr>
          <w:lang w:eastAsia="en-GB"/>
        </w:rPr>
        <w:t xml:space="preserve"> </w:t>
      </w:r>
      <w:r w:rsidR="00D070DF" w:rsidRPr="00D070DF">
        <w:rPr>
          <w:lang w:eastAsia="en-GB"/>
        </w:rPr>
        <w:t>because</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don’t</w:t>
      </w:r>
      <w:r w:rsidR="00945AE6">
        <w:rPr>
          <w:lang w:eastAsia="en-GB"/>
        </w:rPr>
        <w:t xml:space="preserve"> </w:t>
      </w:r>
      <w:r w:rsidR="00D070DF" w:rsidRPr="00D070DF">
        <w:rPr>
          <w:lang w:eastAsia="en-GB"/>
        </w:rPr>
        <w:t>know</w:t>
      </w:r>
      <w:r w:rsidR="00945AE6">
        <w:rPr>
          <w:lang w:eastAsia="en-GB"/>
        </w:rPr>
        <w:t xml:space="preserve"> </w:t>
      </w:r>
      <w:r w:rsidR="00D070DF" w:rsidRPr="00D070DF">
        <w:rPr>
          <w:lang w:eastAsia="en-GB"/>
        </w:rPr>
        <w:t>how</w:t>
      </w:r>
      <w:r w:rsidR="00945AE6">
        <w:rPr>
          <w:lang w:eastAsia="en-GB"/>
        </w:rPr>
        <w:t xml:space="preserve"> </w:t>
      </w:r>
      <w:r w:rsidR="00D070DF" w:rsidRPr="00D070DF">
        <w:rPr>
          <w:lang w:eastAsia="en-GB"/>
        </w:rPr>
        <w:t>long</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will</w:t>
      </w:r>
      <w:r w:rsidR="00945AE6">
        <w:rPr>
          <w:lang w:eastAsia="en-GB"/>
        </w:rPr>
        <w:t xml:space="preserve"> </w:t>
      </w:r>
      <w:r w:rsidR="00D070DF" w:rsidRPr="00D070DF">
        <w:rPr>
          <w:lang w:eastAsia="en-GB"/>
        </w:rPr>
        <w:t>take</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execute.</w:t>
      </w:r>
      <w:r w:rsidR="00945AE6">
        <w:rPr>
          <w:lang w:eastAsia="en-GB"/>
        </w:rPr>
        <w:t xml:space="preserve"> </w:t>
      </w:r>
      <w:r w:rsidR="00D070DF" w:rsidRPr="00D070DF">
        <w:rPr>
          <w:lang w:eastAsia="en-GB"/>
        </w:rPr>
        <w:t>Let’s</w:t>
      </w:r>
      <w:r w:rsidR="00945AE6">
        <w:rPr>
          <w:lang w:eastAsia="en-GB"/>
        </w:rPr>
        <w:t xml:space="preserve"> </w:t>
      </w:r>
      <w:r w:rsidR="00D070DF" w:rsidRPr="00D070DF">
        <w:rPr>
          <w:lang w:eastAsia="en-GB"/>
        </w:rPr>
        <w:t>create</w:t>
      </w:r>
      <w:r w:rsidR="00945AE6">
        <w:rPr>
          <w:lang w:eastAsia="en-GB"/>
        </w:rPr>
        <w:t xml:space="preserve"> </w:t>
      </w:r>
      <w:r w:rsidR="00D070DF" w:rsidRPr="00D070DF">
        <w:rPr>
          <w:lang w:eastAsia="en-GB"/>
        </w:rPr>
        <w:t>an</w:t>
      </w:r>
      <w:r w:rsidR="00945AE6">
        <w:rPr>
          <w:lang w:eastAsia="en-GB"/>
        </w:rPr>
        <w:t xml:space="preserve"> </w:t>
      </w:r>
      <w:r w:rsidR="00D070DF" w:rsidRPr="00D62D8F">
        <w:rPr>
          <w:rStyle w:val="Literal"/>
        </w:rPr>
        <w:t>execute</w:t>
      </w:r>
      <w:r w:rsidR="00945AE6">
        <w:rPr>
          <w:lang w:eastAsia="en-GB"/>
        </w:rPr>
        <w:t xml:space="preserve"> </w:t>
      </w:r>
      <w:r w:rsidR="00D070DF" w:rsidRPr="00D070DF">
        <w:rPr>
          <w:lang w:eastAsia="en-GB"/>
        </w:rPr>
        <w:t>method</w:t>
      </w:r>
      <w:r w:rsidR="00945AE6">
        <w:rPr>
          <w:lang w:eastAsia="en-GB"/>
        </w:rPr>
        <w:t xml:space="preserve"> </w:t>
      </w:r>
      <w:r w:rsidR="00D070DF" w:rsidRPr="00D070DF">
        <w:rPr>
          <w:lang w:eastAsia="en-GB"/>
        </w:rPr>
        <w:t>on</w:t>
      </w:r>
      <w:r w:rsidR="00945AE6">
        <w:rPr>
          <w:lang w:eastAsia="en-GB"/>
        </w:rPr>
        <w:t xml:space="preserve"> </w:t>
      </w:r>
      <w:r w:rsidR="00D070DF" w:rsidRPr="00D62D8F">
        <w:rPr>
          <w:rStyle w:val="Literal"/>
        </w:rPr>
        <w:t>ThreadPool</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will</w:t>
      </w:r>
      <w:r w:rsidR="00945AE6">
        <w:rPr>
          <w:lang w:eastAsia="en-GB"/>
        </w:rPr>
        <w:t xml:space="preserve"> </w:t>
      </w:r>
      <w:r w:rsidR="00D070DF" w:rsidRPr="00D070DF">
        <w:rPr>
          <w:lang w:eastAsia="en-GB"/>
        </w:rPr>
        <w:t>take</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generic</w:t>
      </w:r>
      <w:r w:rsidR="00945AE6">
        <w:rPr>
          <w:lang w:eastAsia="en-GB"/>
        </w:rPr>
        <w:t xml:space="preserve"> </w:t>
      </w:r>
      <w:r w:rsidR="00D070DF" w:rsidRPr="00D070DF">
        <w:rPr>
          <w:lang w:eastAsia="en-GB"/>
        </w:rPr>
        <w:t>parameter</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type</w:t>
      </w:r>
      <w:r w:rsidR="00945AE6">
        <w:rPr>
          <w:lang w:eastAsia="en-GB"/>
        </w:rPr>
        <w:t xml:space="preserve"> </w:t>
      </w:r>
      <w:r w:rsidR="00D070DF" w:rsidRPr="00D62D8F">
        <w:rPr>
          <w:rStyle w:val="Literal"/>
        </w:rPr>
        <w:t>F</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these</w:t>
      </w:r>
      <w:r w:rsidR="00945AE6">
        <w:rPr>
          <w:lang w:eastAsia="en-GB"/>
        </w:rPr>
        <w:t xml:space="preserve"> </w:t>
      </w:r>
      <w:r w:rsidR="00D070DF" w:rsidRPr="00D070DF">
        <w:rPr>
          <w:lang w:eastAsia="en-GB"/>
        </w:rPr>
        <w:t>bounds:</w:t>
      </w:r>
    </w:p>
    <w:p w14:paraId="319C3A81" w14:textId="55D7D3FB" w:rsidR="00D070DF" w:rsidRPr="00D070DF" w:rsidRDefault="00D070DF" w:rsidP="00B0420F">
      <w:pPr>
        <w:pStyle w:val="CodeLabel"/>
        <w:rPr>
          <w:lang w:eastAsia="en-GB"/>
        </w:rPr>
      </w:pPr>
      <w:r w:rsidRPr="00D070DF">
        <w:rPr>
          <w:lang w:eastAsia="en-GB"/>
        </w:rPr>
        <w:t>src/lib.rs</w:t>
      </w:r>
    </w:p>
    <w:p w14:paraId="517D267A" w14:textId="2BD360F4"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4939F854" w14:textId="06B17320"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4FF87878" w14:textId="37F0714E" w:rsidR="00D070DF" w:rsidRPr="00D35EB9" w:rsidRDefault="00945AE6" w:rsidP="00D62D8F">
      <w:pPr>
        <w:pStyle w:val="Code"/>
      </w:pPr>
      <w:r w:rsidRPr="00D35EB9">
        <w:t xml:space="preserve">    </w:t>
      </w:r>
      <w:r w:rsidR="00D070DF" w:rsidRPr="00D35EB9">
        <w:t>pub</w:t>
      </w:r>
      <w:r w:rsidRPr="00D35EB9">
        <w:t xml:space="preserve"> </w:t>
      </w:r>
      <w:r w:rsidR="00D070DF" w:rsidRPr="00D35EB9">
        <w:t>fn</w:t>
      </w:r>
      <w:r w:rsidRPr="00D35EB9">
        <w:t xml:space="preserve"> </w:t>
      </w:r>
      <w:r w:rsidR="00D070DF" w:rsidRPr="00D35EB9">
        <w:t>execute&lt;F&gt;(&amp;self,</w:t>
      </w:r>
      <w:r w:rsidRPr="00D35EB9">
        <w:t xml:space="preserve"> </w:t>
      </w:r>
      <w:r w:rsidR="00D070DF" w:rsidRPr="00D35EB9">
        <w:t>f:</w:t>
      </w:r>
      <w:r w:rsidRPr="00D35EB9">
        <w:t xml:space="preserve"> </w:t>
      </w:r>
      <w:r w:rsidR="00D070DF" w:rsidRPr="00D35EB9">
        <w:t>F)</w:t>
      </w:r>
    </w:p>
    <w:p w14:paraId="0A327827" w14:textId="6D9BE22C" w:rsidR="00D070DF" w:rsidRPr="00D35EB9" w:rsidRDefault="00945AE6" w:rsidP="00D62D8F">
      <w:pPr>
        <w:pStyle w:val="Code"/>
      </w:pPr>
      <w:r w:rsidRPr="00D35EB9">
        <w:t xml:space="preserve">    </w:t>
      </w:r>
      <w:r w:rsidR="00D070DF" w:rsidRPr="00D35EB9">
        <w:t>where</w:t>
      </w:r>
    </w:p>
    <w:p w14:paraId="4D381A81" w14:textId="5571D693" w:rsidR="00D070DF" w:rsidRPr="00D35EB9" w:rsidRDefault="00945AE6" w:rsidP="00D62D8F">
      <w:pPr>
        <w:pStyle w:val="Code"/>
      </w:pPr>
      <w:r w:rsidRPr="00D35EB9">
        <w:t xml:space="preserve">        </w:t>
      </w:r>
      <w:r w:rsidR="00D070DF" w:rsidRPr="00D35EB9">
        <w:t>F:</w:t>
      </w:r>
      <w:r w:rsidRPr="00D35EB9">
        <w:t xml:space="preserve"> </w:t>
      </w:r>
      <w:r w:rsidR="00D070DF" w:rsidRPr="00D35EB9">
        <w:t>FnOnce()</w:t>
      </w:r>
      <w:r w:rsidRPr="00D35EB9">
        <w:t xml:space="preserve"> </w:t>
      </w:r>
      <w:r w:rsidR="00FF277B" w:rsidRPr="00FF277B">
        <w:rPr>
          <w:rStyle w:val="CodeAnnotation"/>
        </w:rPr>
        <w:t>1</w:t>
      </w:r>
      <w:r w:rsidRPr="00D35EB9">
        <w:t xml:space="preserve"> </w:t>
      </w:r>
      <w:r w:rsidR="00D070DF" w:rsidRPr="00D35EB9">
        <w:t>+</w:t>
      </w:r>
      <w:r w:rsidRPr="00D35EB9">
        <w:t xml:space="preserve"> </w:t>
      </w:r>
      <w:r w:rsidR="00D070DF" w:rsidRPr="00D35EB9">
        <w:t>Send</w:t>
      </w:r>
      <w:r w:rsidRPr="00D35EB9">
        <w:t xml:space="preserve"> </w:t>
      </w:r>
      <w:r w:rsidR="00D070DF" w:rsidRPr="00D35EB9">
        <w:t>+</w:t>
      </w:r>
      <w:r w:rsidRPr="00D35EB9">
        <w:t xml:space="preserve"> </w:t>
      </w:r>
      <w:r w:rsidR="00D070DF" w:rsidRPr="00D35EB9">
        <w:t>'static,</w:t>
      </w:r>
    </w:p>
    <w:p w14:paraId="7C5D9263" w14:textId="6EEFDDEE" w:rsidR="00D070DF" w:rsidRPr="00D35EB9" w:rsidRDefault="00945AE6" w:rsidP="00D62D8F">
      <w:pPr>
        <w:pStyle w:val="Code"/>
      </w:pPr>
      <w:r w:rsidRPr="00D35EB9">
        <w:t xml:space="preserve">    </w:t>
      </w:r>
      <w:r w:rsidR="00D070DF" w:rsidRPr="00D35EB9">
        <w:t>{</w:t>
      </w:r>
    </w:p>
    <w:p w14:paraId="2CC5E3C4" w14:textId="3E53C3EE" w:rsidR="00D070DF" w:rsidRPr="00D35EB9" w:rsidRDefault="00945AE6" w:rsidP="00D62D8F">
      <w:pPr>
        <w:pStyle w:val="Code"/>
      </w:pPr>
      <w:r w:rsidRPr="00D35EB9">
        <w:t xml:space="preserve">    </w:t>
      </w:r>
      <w:r w:rsidR="00D070DF" w:rsidRPr="00D35EB9">
        <w:t>}</w:t>
      </w:r>
    </w:p>
    <w:p w14:paraId="3EBF9D29" w14:textId="5D641130" w:rsidR="00D070DF" w:rsidRPr="00A73287" w:rsidRDefault="00D070DF" w:rsidP="00D62D8F">
      <w:pPr>
        <w:pStyle w:val="Code"/>
        <w:rPr>
          <w:rStyle w:val="LiteralGray"/>
        </w:rPr>
      </w:pPr>
      <w:r w:rsidRPr="00A73287">
        <w:rPr>
          <w:rStyle w:val="LiteralGray"/>
        </w:rPr>
        <w:t>}</w:t>
      </w:r>
      <w:r w:rsidR="008E4570">
        <w:rPr>
          <w:lang w:eastAsia="en-GB"/>
        </w:rPr>
        <w:fldChar w:fldCharType="begin"/>
      </w:r>
      <w:r w:rsidR="008E4570">
        <w:instrText xml:space="preserve"> XE "Send trait end</w:instrText>
      </w:r>
      <w:r w:rsidR="008E4570" w:rsidRPr="00BE574B">
        <w:instrText>Range</w:instrText>
      </w:r>
      <w:r w:rsidR="008E4570">
        <w:instrText xml:space="preserve">" </w:instrText>
      </w:r>
      <w:r w:rsidR="008E4570">
        <w:rPr>
          <w:lang w:eastAsia="en-GB"/>
        </w:rPr>
        <w:fldChar w:fldCharType="end"/>
      </w:r>
      <w:r w:rsidR="008E4570">
        <w:rPr>
          <w:lang w:eastAsia="en-GB"/>
        </w:rPr>
        <w:fldChar w:fldCharType="begin"/>
      </w:r>
      <w:r w:rsidR="008E4570">
        <w:instrText xml:space="preserve"> XE "'static lifetime end</w:instrText>
      </w:r>
      <w:r w:rsidR="008E4570" w:rsidRPr="00BE574B">
        <w:instrText>Range</w:instrText>
      </w:r>
      <w:r w:rsidR="008E4570">
        <w:instrText xml:space="preserve">" </w:instrText>
      </w:r>
      <w:r w:rsidR="008E4570">
        <w:rPr>
          <w:lang w:eastAsia="en-GB"/>
        </w:rPr>
        <w:fldChar w:fldCharType="end"/>
      </w:r>
    </w:p>
    <w:p w14:paraId="57FD0842" w14:textId="5E11E395"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still</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62D8F">
        <w:rPr>
          <w:rStyle w:val="Literal"/>
        </w:rPr>
        <w:t>()</w:t>
      </w:r>
      <w:r w:rsidR="00945AE6">
        <w:rPr>
          <w:lang w:eastAsia="en-GB"/>
        </w:rPr>
        <w:t xml:space="preserve"> </w:t>
      </w:r>
      <w:r w:rsidRPr="00D070DF">
        <w:rPr>
          <w:lang w:eastAsia="en-GB"/>
        </w:rPr>
        <w:t>after</w:t>
      </w:r>
      <w:r w:rsidR="00945AE6">
        <w:rPr>
          <w:lang w:eastAsia="en-GB"/>
        </w:rPr>
        <w:t xml:space="preserve"> </w:t>
      </w:r>
      <w:r w:rsidRPr="00D62D8F">
        <w:rPr>
          <w:rStyle w:val="Literal"/>
        </w:rPr>
        <w:t>FnOnce</w:t>
      </w:r>
      <w:r w:rsidR="00945AE6">
        <w:rPr>
          <w:lang w:eastAsia="en-GB"/>
        </w:rPr>
        <w:t xml:space="preserve"> </w:t>
      </w:r>
      <w:r w:rsidR="00FF277B" w:rsidRPr="00FF277B">
        <w:rPr>
          <w:rStyle w:val="CodeAnnotation"/>
        </w:rPr>
        <w:t>1</w:t>
      </w:r>
      <w:r w:rsidR="00945AE6">
        <w:rPr>
          <w:lang w:eastAsia="en-GB"/>
        </w:rPr>
        <w:t xml:space="preserve"> </w:t>
      </w:r>
      <w:r w:rsidRPr="00D070DF">
        <w:rPr>
          <w:lang w:eastAsia="en-GB"/>
        </w:rPr>
        <w:t>because</w:t>
      </w:r>
      <w:r w:rsidR="00945AE6">
        <w:rPr>
          <w:lang w:eastAsia="en-GB"/>
        </w:rPr>
        <w:t xml:space="preserve"> </w:t>
      </w:r>
      <w:r w:rsidRPr="00D070DF">
        <w:rPr>
          <w:lang w:eastAsia="en-GB"/>
        </w:rPr>
        <w:t>this</w:t>
      </w:r>
      <w:r w:rsidR="00945AE6">
        <w:rPr>
          <w:lang w:eastAsia="en-GB"/>
        </w:rPr>
        <w:t xml:space="preserve"> </w:t>
      </w:r>
      <w:r w:rsidRPr="00D62D8F">
        <w:rPr>
          <w:rStyle w:val="Literal"/>
        </w:rPr>
        <w:t>FnOnce</w:t>
      </w:r>
      <w:r w:rsidR="00945AE6">
        <w:rPr>
          <w:lang w:eastAsia="en-GB"/>
        </w:rPr>
        <w:t xml:space="preserve"> </w:t>
      </w:r>
      <w:r w:rsidRPr="00D070DF">
        <w:rPr>
          <w:lang w:eastAsia="en-GB"/>
        </w:rPr>
        <w:t>represents</w:t>
      </w:r>
      <w:r w:rsidR="00945AE6">
        <w:rPr>
          <w:lang w:eastAsia="en-GB"/>
        </w:rPr>
        <w:t xml:space="preserve"> </w:t>
      </w:r>
      <w:r w:rsidRPr="00D070DF">
        <w:rPr>
          <w:lang w:eastAsia="en-GB"/>
        </w:rPr>
        <w:t>a</w:t>
      </w:r>
      <w:r w:rsidR="00945AE6">
        <w:rPr>
          <w:lang w:eastAsia="en-GB"/>
        </w:rPr>
        <w:t xml:space="preserve"> </w:t>
      </w:r>
      <w:r w:rsidRPr="00D070DF">
        <w:rPr>
          <w:lang w:eastAsia="en-GB"/>
        </w:rPr>
        <w:t>closure</w:t>
      </w:r>
      <w:r w:rsidR="00945AE6">
        <w:rPr>
          <w:lang w:eastAsia="en-GB"/>
        </w:rPr>
        <w:t xml:space="preserve"> </w:t>
      </w:r>
      <w:r w:rsidRPr="00D070DF">
        <w:rPr>
          <w:lang w:eastAsia="en-GB"/>
        </w:rPr>
        <w:t>that</w:t>
      </w:r>
      <w:r w:rsidR="00945AE6">
        <w:rPr>
          <w:lang w:eastAsia="en-GB"/>
        </w:rPr>
        <w:t xml:space="preserve"> </w:t>
      </w:r>
      <w:r w:rsidRPr="00D070DF">
        <w:rPr>
          <w:lang w:eastAsia="en-GB"/>
        </w:rPr>
        <w:t>takes</w:t>
      </w:r>
      <w:r w:rsidR="00945AE6">
        <w:rPr>
          <w:lang w:eastAsia="en-GB"/>
        </w:rPr>
        <w:t xml:space="preserve"> </w:t>
      </w:r>
      <w:r w:rsidRPr="00D070DF">
        <w:rPr>
          <w:lang w:eastAsia="en-GB"/>
        </w:rPr>
        <w:t>no</w:t>
      </w:r>
      <w:r w:rsidR="00945AE6">
        <w:rPr>
          <w:lang w:eastAsia="en-GB"/>
        </w:rPr>
        <w:t xml:space="preserve"> </w:t>
      </w:r>
      <w:r w:rsidRPr="00D070DF">
        <w:rPr>
          <w:lang w:eastAsia="en-GB"/>
        </w:rPr>
        <w:t>parameters</w:t>
      </w:r>
      <w:r w:rsidR="00945AE6">
        <w:rPr>
          <w:lang w:eastAsia="en-GB"/>
        </w:rPr>
        <w:t xml:space="preserve"> </w:t>
      </w:r>
      <w:r w:rsidRPr="00D070DF">
        <w:rPr>
          <w:lang w:eastAsia="en-GB"/>
        </w:rPr>
        <w:t>and</w:t>
      </w:r>
      <w:r w:rsidR="00945AE6">
        <w:rPr>
          <w:lang w:eastAsia="en-GB"/>
        </w:rPr>
        <w:t xml:space="preserve"> </w:t>
      </w:r>
      <w:r w:rsidRPr="00D070DF">
        <w:rPr>
          <w:lang w:eastAsia="en-GB"/>
        </w:rPr>
        <w:t>returns</w:t>
      </w:r>
      <w:r w:rsidR="00945AE6">
        <w:rPr>
          <w:lang w:eastAsia="en-GB"/>
        </w:rPr>
        <w:t xml:space="preserve"> </w:t>
      </w:r>
      <w:r w:rsidRPr="00D070DF">
        <w:rPr>
          <w:lang w:eastAsia="en-GB"/>
        </w:rPr>
        <w:t>the</w:t>
      </w:r>
      <w:r w:rsidR="00945AE6">
        <w:rPr>
          <w:lang w:eastAsia="en-GB"/>
        </w:rPr>
        <w:t xml:space="preserve"> </w:t>
      </w:r>
      <w:r w:rsidRPr="00D070DF">
        <w:rPr>
          <w:lang w:eastAsia="en-GB"/>
        </w:rPr>
        <w:t>unit</w:t>
      </w:r>
      <w:r w:rsidR="00945AE6">
        <w:rPr>
          <w:lang w:eastAsia="en-GB"/>
        </w:rPr>
        <w:t xml:space="preserve"> </w:t>
      </w:r>
      <w:r w:rsidRPr="00D070DF">
        <w:rPr>
          <w:lang w:eastAsia="en-GB"/>
        </w:rPr>
        <w:t>type</w:t>
      </w:r>
      <w:r w:rsidR="00945AE6">
        <w:rPr>
          <w:lang w:eastAsia="en-GB"/>
        </w:rPr>
        <w:t xml:space="preserve"> </w:t>
      </w:r>
      <w:r w:rsidRPr="00D62D8F">
        <w:rPr>
          <w:rStyle w:val="Literal"/>
        </w:rPr>
        <w:t>()</w:t>
      </w:r>
      <w:r w:rsidRPr="00D070DF">
        <w:rPr>
          <w:lang w:eastAsia="en-GB"/>
        </w:rPr>
        <w:t>.</w:t>
      </w:r>
      <w:r w:rsidR="00945AE6">
        <w:rPr>
          <w:lang w:eastAsia="en-GB"/>
        </w:rPr>
        <w:t xml:space="preserve"> </w:t>
      </w:r>
      <w:r w:rsidRPr="00D070DF">
        <w:rPr>
          <w:lang w:eastAsia="en-GB"/>
        </w:rPr>
        <w:t>Just</w:t>
      </w:r>
      <w:r w:rsidR="00945AE6">
        <w:rPr>
          <w:lang w:eastAsia="en-GB"/>
        </w:rPr>
        <w:t xml:space="preserve"> </w:t>
      </w:r>
      <w:r w:rsidRPr="00D070DF">
        <w:rPr>
          <w:lang w:eastAsia="en-GB"/>
        </w:rPr>
        <w:t>like</w:t>
      </w:r>
      <w:r w:rsidR="00945AE6">
        <w:rPr>
          <w:lang w:eastAsia="en-GB"/>
        </w:rPr>
        <w:t xml:space="preserve"> </w:t>
      </w:r>
      <w:r w:rsidRPr="00D070DF">
        <w:rPr>
          <w:lang w:eastAsia="en-GB"/>
        </w:rPr>
        <w:t>function</w:t>
      </w:r>
      <w:r w:rsidR="00945AE6">
        <w:rPr>
          <w:lang w:eastAsia="en-GB"/>
        </w:rPr>
        <w:t xml:space="preserve"> </w:t>
      </w:r>
      <w:r w:rsidRPr="00D070DF">
        <w:rPr>
          <w:lang w:eastAsia="en-GB"/>
        </w:rPr>
        <w:t>definitions,</w:t>
      </w:r>
      <w:r w:rsidR="00945AE6">
        <w:rPr>
          <w:lang w:eastAsia="en-GB"/>
        </w:rPr>
        <w:t xml:space="preserve"> </w:t>
      </w:r>
      <w:r w:rsidRPr="00D070DF">
        <w:rPr>
          <w:lang w:eastAsia="en-GB"/>
        </w:rPr>
        <w:t>the</w:t>
      </w:r>
      <w:r w:rsidR="00945AE6">
        <w:rPr>
          <w:lang w:eastAsia="en-GB"/>
        </w:rPr>
        <w:t xml:space="preserve"> </w:t>
      </w:r>
      <w:r w:rsidRPr="00D070DF">
        <w:rPr>
          <w:lang w:eastAsia="en-GB"/>
        </w:rPr>
        <w:t>return</w:t>
      </w:r>
      <w:r w:rsidR="00945AE6">
        <w:rPr>
          <w:lang w:eastAsia="en-GB"/>
        </w:rPr>
        <w:t xml:space="preserve"> </w:t>
      </w:r>
      <w:r w:rsidRPr="00D070DF">
        <w:rPr>
          <w:lang w:eastAsia="en-GB"/>
        </w:rPr>
        <w:t>type</w:t>
      </w:r>
      <w:r w:rsidR="00945AE6">
        <w:rPr>
          <w:lang w:eastAsia="en-GB"/>
        </w:rPr>
        <w:t xml:space="preserve"> </w:t>
      </w:r>
      <w:r w:rsidRPr="00D070DF">
        <w:rPr>
          <w:lang w:eastAsia="en-GB"/>
        </w:rPr>
        <w:t>can</w:t>
      </w:r>
      <w:r w:rsidR="00945AE6">
        <w:rPr>
          <w:lang w:eastAsia="en-GB"/>
        </w:rPr>
        <w:t xml:space="preserve"> </w:t>
      </w:r>
      <w:r w:rsidRPr="00D070DF">
        <w:rPr>
          <w:lang w:eastAsia="en-GB"/>
        </w:rPr>
        <w:t>be</w:t>
      </w:r>
      <w:r w:rsidR="00945AE6">
        <w:rPr>
          <w:lang w:eastAsia="en-GB"/>
        </w:rPr>
        <w:t xml:space="preserve"> </w:t>
      </w:r>
      <w:r w:rsidRPr="00D070DF">
        <w:rPr>
          <w:lang w:eastAsia="en-GB"/>
        </w:rPr>
        <w:t>omitted</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signature,</w:t>
      </w:r>
      <w:r w:rsidR="00945AE6">
        <w:rPr>
          <w:lang w:eastAsia="en-GB"/>
        </w:rPr>
        <w:t xml:space="preserve"> </w:t>
      </w:r>
      <w:r w:rsidRPr="00D070DF">
        <w:rPr>
          <w:lang w:eastAsia="en-GB"/>
        </w:rPr>
        <w:t>but</w:t>
      </w:r>
      <w:r w:rsidR="00945AE6">
        <w:rPr>
          <w:lang w:eastAsia="en-GB"/>
        </w:rPr>
        <w:t xml:space="preserve"> </w:t>
      </w:r>
      <w:r w:rsidRPr="00D070DF">
        <w:rPr>
          <w:lang w:eastAsia="en-GB"/>
        </w:rPr>
        <w:t>even</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no</w:t>
      </w:r>
      <w:r w:rsidR="00945AE6">
        <w:rPr>
          <w:lang w:eastAsia="en-GB"/>
        </w:rPr>
        <w:t xml:space="preserve"> </w:t>
      </w:r>
      <w:r w:rsidRPr="00D070DF">
        <w:rPr>
          <w:lang w:eastAsia="en-GB"/>
        </w:rPr>
        <w:t>parameters,</w:t>
      </w:r>
      <w:r w:rsidR="00945AE6">
        <w:rPr>
          <w:lang w:eastAsia="en-GB"/>
        </w:rPr>
        <w:t xml:space="preserve"> </w:t>
      </w:r>
      <w:r w:rsidRPr="00D070DF">
        <w:rPr>
          <w:lang w:eastAsia="en-GB"/>
        </w:rPr>
        <w:t>we</w:t>
      </w:r>
      <w:r w:rsidR="00945AE6">
        <w:rPr>
          <w:lang w:eastAsia="en-GB"/>
        </w:rPr>
        <w:t xml:space="preserve"> </w:t>
      </w:r>
      <w:r w:rsidRPr="00D070DF">
        <w:rPr>
          <w:lang w:eastAsia="en-GB"/>
        </w:rPr>
        <w:t>still</w:t>
      </w:r>
      <w:r w:rsidR="00945AE6">
        <w:rPr>
          <w:lang w:eastAsia="en-GB"/>
        </w:rPr>
        <w:t xml:space="preserve"> </w:t>
      </w:r>
      <w:r w:rsidRPr="00D070DF">
        <w:rPr>
          <w:lang w:eastAsia="en-GB"/>
        </w:rPr>
        <w:t>need</w:t>
      </w:r>
      <w:r w:rsidR="00945AE6">
        <w:rPr>
          <w:lang w:eastAsia="en-GB"/>
        </w:rPr>
        <w:t xml:space="preserve"> </w:t>
      </w:r>
      <w:r w:rsidRPr="00D070DF">
        <w:rPr>
          <w:lang w:eastAsia="en-GB"/>
        </w:rPr>
        <w:t>the</w:t>
      </w:r>
      <w:r w:rsidR="00945AE6">
        <w:rPr>
          <w:lang w:eastAsia="en-GB"/>
        </w:rPr>
        <w:t xml:space="preserve"> </w:t>
      </w:r>
      <w:r w:rsidRPr="00D070DF">
        <w:rPr>
          <w:lang w:eastAsia="en-GB"/>
        </w:rPr>
        <w:t>parentheses.</w:t>
      </w:r>
      <w:r w:rsidR="00812217">
        <w:rPr>
          <w:lang w:eastAsia="en-GB"/>
        </w:rPr>
        <w:fldChar w:fldCharType="begin"/>
      </w:r>
      <w:r w:rsidR="00812217">
        <w:instrText xml:space="preserve"> XE "FnOnce trait end</w:instrText>
      </w:r>
      <w:r w:rsidR="00812217" w:rsidRPr="00BE574B">
        <w:instrText>Range</w:instrText>
      </w:r>
      <w:r w:rsidR="00812217">
        <w:instrText xml:space="preserve">" </w:instrText>
      </w:r>
      <w:r w:rsidR="00812217">
        <w:rPr>
          <w:lang w:eastAsia="en-GB"/>
        </w:rPr>
        <w:fldChar w:fldCharType="end"/>
      </w:r>
    </w:p>
    <w:p w14:paraId="2132A811" w14:textId="248ABAE1" w:rsidR="00D070DF" w:rsidRPr="00D070DF" w:rsidRDefault="00D070DF" w:rsidP="00945AE6">
      <w:pPr>
        <w:pStyle w:val="Body"/>
        <w:rPr>
          <w:lang w:eastAsia="en-GB"/>
        </w:rPr>
      </w:pPr>
      <w:r w:rsidRPr="00D070DF">
        <w:rPr>
          <w:lang w:eastAsia="en-GB"/>
        </w:rPr>
        <w:t>Again,</w:t>
      </w:r>
      <w:r w:rsidR="00945AE6">
        <w:rPr>
          <w:lang w:eastAsia="en-GB"/>
        </w:rPr>
        <w:t xml:space="preserve"> </w:t>
      </w:r>
      <w:r w:rsidRPr="00D070DF">
        <w:rPr>
          <w:lang w:eastAsia="en-GB"/>
        </w:rPr>
        <w:t>this</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simplest</w:t>
      </w:r>
      <w:r w:rsidR="00945AE6">
        <w:rPr>
          <w:lang w:eastAsia="en-GB"/>
        </w:rPr>
        <w:t xml:space="preserve"> </w:t>
      </w:r>
      <w:r w:rsidRPr="00D070DF">
        <w:rPr>
          <w:lang w:eastAsia="en-GB"/>
        </w:rPr>
        <w:t>implementation</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execute</w:t>
      </w:r>
      <w:r w:rsidR="00945AE6">
        <w:rPr>
          <w:lang w:eastAsia="en-GB"/>
        </w:rPr>
        <w:t xml:space="preserve"> </w:t>
      </w:r>
      <w:r w:rsidRPr="00D070DF">
        <w:rPr>
          <w:lang w:eastAsia="en-GB"/>
        </w:rPr>
        <w:t>method:</w:t>
      </w:r>
      <w:r w:rsidR="00945AE6">
        <w:rPr>
          <w:lang w:eastAsia="en-GB"/>
        </w:rPr>
        <w:t xml:space="preserve"> </w:t>
      </w:r>
      <w:r w:rsidRPr="00D070DF">
        <w:rPr>
          <w:lang w:eastAsia="en-GB"/>
        </w:rPr>
        <w:t>it</w:t>
      </w:r>
      <w:r w:rsidR="00945AE6">
        <w:rPr>
          <w:lang w:eastAsia="en-GB"/>
        </w:rPr>
        <w:t xml:space="preserve"> </w:t>
      </w:r>
      <w:r w:rsidRPr="00D070DF">
        <w:rPr>
          <w:lang w:eastAsia="en-GB"/>
        </w:rPr>
        <w:t>does</w:t>
      </w:r>
      <w:r w:rsidR="00945AE6">
        <w:rPr>
          <w:lang w:eastAsia="en-GB"/>
        </w:rPr>
        <w:t xml:space="preserve"> </w:t>
      </w:r>
      <w:r w:rsidRPr="00D070DF">
        <w:rPr>
          <w:lang w:eastAsia="en-GB"/>
        </w:rPr>
        <w:t>nothing,</w:t>
      </w:r>
      <w:r w:rsidR="00945AE6">
        <w:rPr>
          <w:lang w:eastAsia="en-GB"/>
        </w:rPr>
        <w:t xml:space="preserve"> </w:t>
      </w:r>
      <w:r w:rsidRPr="00D070DF">
        <w:rPr>
          <w:lang w:eastAsia="en-GB"/>
        </w:rPr>
        <w:t>but</w:t>
      </w:r>
      <w:r w:rsidR="00945AE6">
        <w:rPr>
          <w:lang w:eastAsia="en-GB"/>
        </w:rPr>
        <w:t xml:space="preserve"> </w:t>
      </w:r>
      <w:r w:rsidRPr="00D070DF">
        <w:rPr>
          <w:lang w:eastAsia="en-GB"/>
        </w:rPr>
        <w:t>we’re</w:t>
      </w:r>
      <w:r w:rsidR="00945AE6">
        <w:rPr>
          <w:lang w:eastAsia="en-GB"/>
        </w:rPr>
        <w:t xml:space="preserve"> </w:t>
      </w:r>
      <w:r w:rsidR="00730EE3">
        <w:rPr>
          <w:lang w:eastAsia="en-GB"/>
        </w:rPr>
        <w:t xml:space="preserve">only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our</w:t>
      </w:r>
      <w:r w:rsidR="00945AE6">
        <w:rPr>
          <w:lang w:eastAsia="en-GB"/>
        </w:rPr>
        <w:t xml:space="preserve"> </w:t>
      </w:r>
      <w:r w:rsidRPr="00D070DF">
        <w:rPr>
          <w:lang w:eastAsia="en-GB"/>
        </w:rPr>
        <w:t>code</w:t>
      </w:r>
      <w:r w:rsidR="00945AE6">
        <w:rPr>
          <w:lang w:eastAsia="en-GB"/>
        </w:rPr>
        <w:t xml:space="preserve"> </w:t>
      </w:r>
      <w:r w:rsidRPr="00D070DF">
        <w:rPr>
          <w:lang w:eastAsia="en-GB"/>
        </w:rPr>
        <w:t>compile.</w:t>
      </w:r>
      <w:r w:rsidR="00945AE6">
        <w:rPr>
          <w:lang w:eastAsia="en-GB"/>
        </w:rPr>
        <w:t xml:space="preserve"> </w:t>
      </w:r>
      <w:r w:rsidRPr="00D070DF">
        <w:rPr>
          <w:lang w:eastAsia="en-GB"/>
        </w:rPr>
        <w:t>Let’s</w:t>
      </w:r>
      <w:r w:rsidR="00945AE6">
        <w:rPr>
          <w:lang w:eastAsia="en-GB"/>
        </w:rPr>
        <w:t xml:space="preserve"> </w:t>
      </w:r>
      <w:r w:rsidRPr="00D070DF">
        <w:rPr>
          <w:lang w:eastAsia="en-GB"/>
        </w:rPr>
        <w:t>check</w:t>
      </w:r>
      <w:r w:rsidR="00945AE6">
        <w:rPr>
          <w:lang w:eastAsia="en-GB"/>
        </w:rPr>
        <w:t xml:space="preserve"> </w:t>
      </w:r>
      <w:r w:rsidRPr="00D070DF">
        <w:rPr>
          <w:lang w:eastAsia="en-GB"/>
        </w:rPr>
        <w:t>it</w:t>
      </w:r>
      <w:r w:rsidR="00945AE6">
        <w:rPr>
          <w:lang w:eastAsia="en-GB"/>
        </w:rPr>
        <w:t xml:space="preserve"> </w:t>
      </w:r>
      <w:r w:rsidRPr="00D070DF">
        <w:rPr>
          <w:lang w:eastAsia="en-GB"/>
        </w:rPr>
        <w:t>again:</w:t>
      </w:r>
    </w:p>
    <w:p w14:paraId="2F6650B8" w14:textId="26CFB995" w:rsidR="00D070DF" w:rsidRPr="00D35EB9" w:rsidRDefault="00D070DF" w:rsidP="00D62D8F">
      <w:pPr>
        <w:pStyle w:val="Code"/>
      </w:pPr>
      <w:r w:rsidRPr="00D35EB9">
        <w:lastRenderedPageBreak/>
        <w:t>$</w:t>
      </w:r>
      <w:r w:rsidR="00945AE6" w:rsidRPr="00D35EB9">
        <w:t xml:space="preserve"> </w:t>
      </w:r>
      <w:r w:rsidRPr="006A69DB">
        <w:rPr>
          <w:rStyle w:val="LiteralBold"/>
        </w:rPr>
        <w:t>cargo</w:t>
      </w:r>
      <w:r w:rsidR="00945AE6" w:rsidRPr="006A69DB">
        <w:rPr>
          <w:rStyle w:val="LiteralBold"/>
        </w:rPr>
        <w:t xml:space="preserve"> </w:t>
      </w:r>
      <w:r w:rsidRPr="006A69DB">
        <w:rPr>
          <w:rStyle w:val="LiteralBold"/>
        </w:rPr>
        <w:t>check</w:t>
      </w:r>
    </w:p>
    <w:p w14:paraId="033373B2" w14:textId="0409D54A" w:rsidR="00D070DF" w:rsidRPr="00D35EB9" w:rsidRDefault="00945AE6" w:rsidP="00D62D8F">
      <w:pPr>
        <w:pStyle w:val="Code"/>
      </w:pPr>
      <w:r w:rsidRPr="00D35EB9">
        <w:t xml:space="preserve">    </w:t>
      </w:r>
      <w:r w:rsidR="00D070DF" w:rsidRPr="00D35EB9">
        <w:t>Checking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67EA26C3" w14:textId="4A3948C3" w:rsidR="00D070DF" w:rsidRPr="00D35EB9" w:rsidRDefault="00945AE6" w:rsidP="00D62D8F">
      <w:pPr>
        <w:pStyle w:val="Code"/>
      </w:pPr>
      <w:r w:rsidRPr="00D35EB9">
        <w:t xml:space="preserve">    </w:t>
      </w:r>
      <w:r w:rsidR="00D070DF" w:rsidRPr="00D35EB9">
        <w:t>Finished</w:t>
      </w:r>
      <w:r w:rsidRPr="00D35EB9">
        <w:t xml:space="preserve"> </w:t>
      </w:r>
      <w:r w:rsidR="00D070DF" w:rsidRPr="00D35EB9">
        <w:t>dev</w:t>
      </w:r>
      <w:r w:rsidRPr="00D35EB9">
        <w:t xml:space="preserve"> </w:t>
      </w:r>
      <w:r w:rsidR="00D070DF" w:rsidRPr="00D35EB9">
        <w:t>[unoptimized</w:t>
      </w:r>
      <w:r w:rsidRPr="00D35EB9">
        <w:t xml:space="preserve"> </w:t>
      </w:r>
      <w:r w:rsidR="00D070DF" w:rsidRPr="00D35EB9">
        <w:t>+</w:t>
      </w:r>
      <w:r w:rsidRPr="00D35EB9">
        <w:t xml:space="preserve"> </w:t>
      </w:r>
      <w:r w:rsidR="00D070DF" w:rsidRPr="00D35EB9">
        <w:t>debuginfo]</w:t>
      </w:r>
      <w:r w:rsidRPr="00D35EB9">
        <w:t xml:space="preserve"> </w:t>
      </w:r>
      <w:r w:rsidR="00D070DF" w:rsidRPr="00D35EB9">
        <w:t>target(s)</w:t>
      </w:r>
      <w:r w:rsidRPr="00D35EB9">
        <w:t xml:space="preserve"> </w:t>
      </w:r>
      <w:r w:rsidR="00D070DF" w:rsidRPr="00D35EB9">
        <w:t>in</w:t>
      </w:r>
      <w:r w:rsidRPr="00D35EB9">
        <w:t xml:space="preserve"> </w:t>
      </w:r>
      <w:r w:rsidR="00D070DF" w:rsidRPr="00D35EB9">
        <w:t>0.24s</w:t>
      </w:r>
    </w:p>
    <w:p w14:paraId="1CDE0267" w14:textId="2A9E7B91" w:rsidR="00D070DF" w:rsidRPr="00D070DF" w:rsidRDefault="00D070DF" w:rsidP="00945AE6">
      <w:pPr>
        <w:pStyle w:val="Body"/>
        <w:rPr>
          <w:lang w:eastAsia="en-GB"/>
        </w:rPr>
      </w:pPr>
      <w:r w:rsidRPr="00D070DF">
        <w:rPr>
          <w:lang w:eastAsia="en-GB"/>
        </w:rPr>
        <w:t>It</w:t>
      </w:r>
      <w:r w:rsidR="00945AE6">
        <w:rPr>
          <w:lang w:eastAsia="en-GB"/>
        </w:rPr>
        <w:t xml:space="preserve"> </w:t>
      </w:r>
      <w:r w:rsidRPr="00D070DF">
        <w:rPr>
          <w:lang w:eastAsia="en-GB"/>
        </w:rPr>
        <w:t>compiles!</w:t>
      </w:r>
      <w:r w:rsidR="00945AE6">
        <w:rPr>
          <w:lang w:eastAsia="en-GB"/>
        </w:rPr>
        <w:t xml:space="preserve"> </w:t>
      </w:r>
      <w:r w:rsidRPr="00D070DF">
        <w:rPr>
          <w:lang w:eastAsia="en-GB"/>
        </w:rPr>
        <w:t>But</w:t>
      </w:r>
      <w:r w:rsidR="00945AE6">
        <w:rPr>
          <w:lang w:eastAsia="en-GB"/>
        </w:rPr>
        <w:t xml:space="preserve"> </w:t>
      </w:r>
      <w:r w:rsidRPr="00D070DF">
        <w:rPr>
          <w:lang w:eastAsia="en-GB"/>
        </w:rPr>
        <w:t>note</w:t>
      </w:r>
      <w:r w:rsidR="00945AE6">
        <w:rPr>
          <w:lang w:eastAsia="en-GB"/>
        </w:rPr>
        <w:t xml:space="preserve"> </w:t>
      </w:r>
      <w:r w:rsidRPr="00D070DF">
        <w:rPr>
          <w:lang w:eastAsia="en-GB"/>
        </w:rPr>
        <w:t>that</w:t>
      </w:r>
      <w:r w:rsidR="00945AE6">
        <w:rPr>
          <w:lang w:eastAsia="en-GB"/>
        </w:rPr>
        <w:t xml:space="preserve"> </w:t>
      </w:r>
      <w:r w:rsidRPr="00D070DF">
        <w:rPr>
          <w:lang w:eastAsia="en-GB"/>
        </w:rPr>
        <w:t>if</w:t>
      </w:r>
      <w:r w:rsidR="00945AE6">
        <w:rPr>
          <w:lang w:eastAsia="en-GB"/>
        </w:rPr>
        <w:t xml:space="preserve"> </w:t>
      </w:r>
      <w:r w:rsidRPr="00D070DF">
        <w:rPr>
          <w:lang w:eastAsia="en-GB"/>
        </w:rPr>
        <w:t>you</w:t>
      </w:r>
      <w:r w:rsidR="00945AE6">
        <w:rPr>
          <w:lang w:eastAsia="en-GB"/>
        </w:rPr>
        <w:t xml:space="preserve"> </w:t>
      </w:r>
      <w:r w:rsidRPr="00D070DF">
        <w:rPr>
          <w:lang w:eastAsia="en-GB"/>
        </w:rPr>
        <w:t>try</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00945AE6">
        <w:rPr>
          <w:lang w:eastAsia="en-GB"/>
        </w:rPr>
        <w:t xml:space="preserve"> </w:t>
      </w:r>
      <w:r w:rsidRPr="00D070DF">
        <w:rPr>
          <w:lang w:eastAsia="en-GB"/>
        </w:rPr>
        <w:t>and</w:t>
      </w:r>
      <w:r w:rsidR="00945AE6">
        <w:rPr>
          <w:lang w:eastAsia="en-GB"/>
        </w:rPr>
        <w:t xml:space="preserve"> </w:t>
      </w:r>
      <w:r w:rsidRPr="00D070DF">
        <w:rPr>
          <w:lang w:eastAsia="en-GB"/>
        </w:rPr>
        <w:t>make</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you’ll</w:t>
      </w:r>
      <w:r w:rsidR="00945AE6">
        <w:rPr>
          <w:lang w:eastAsia="en-GB"/>
        </w:rPr>
        <w:t xml:space="preserve"> </w:t>
      </w:r>
      <w:r w:rsidRPr="00D070DF">
        <w:rPr>
          <w:lang w:eastAsia="en-GB"/>
        </w:rPr>
        <w:t>see</w:t>
      </w:r>
      <w:r w:rsidR="00945AE6">
        <w:rPr>
          <w:lang w:eastAsia="en-GB"/>
        </w:rPr>
        <w:t xml:space="preserve"> </w:t>
      </w:r>
      <w:r w:rsidRPr="00D070DF">
        <w:rPr>
          <w:lang w:eastAsia="en-GB"/>
        </w:rPr>
        <w:t>the</w:t>
      </w:r>
      <w:r w:rsidR="00945AE6">
        <w:rPr>
          <w:lang w:eastAsia="en-GB"/>
        </w:rPr>
        <w:t xml:space="preserve"> </w:t>
      </w:r>
      <w:r w:rsidRPr="00D070DF">
        <w:rPr>
          <w:lang w:eastAsia="en-GB"/>
        </w:rPr>
        <w:t>errors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browser</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saw</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beginning</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chapter.</w:t>
      </w:r>
      <w:r w:rsidR="00945AE6">
        <w:rPr>
          <w:lang w:eastAsia="en-GB"/>
        </w:rPr>
        <w:t xml:space="preserve"> </w:t>
      </w:r>
      <w:r w:rsidRPr="00D070DF">
        <w:rPr>
          <w:lang w:eastAsia="en-GB"/>
        </w:rPr>
        <w:t>Our</w:t>
      </w:r>
      <w:r w:rsidR="00945AE6">
        <w:rPr>
          <w:lang w:eastAsia="en-GB"/>
        </w:rPr>
        <w:t xml:space="preserve"> </w:t>
      </w:r>
      <w:r w:rsidRPr="00D070DF">
        <w:rPr>
          <w:lang w:eastAsia="en-GB"/>
        </w:rPr>
        <w:t>library</w:t>
      </w:r>
      <w:r w:rsidR="00945AE6">
        <w:rPr>
          <w:lang w:eastAsia="en-GB"/>
        </w:rPr>
        <w:t xml:space="preserve"> </w:t>
      </w:r>
      <w:r w:rsidRPr="00D070DF">
        <w:rPr>
          <w:lang w:eastAsia="en-GB"/>
        </w:rPr>
        <w:t>isn’t</w:t>
      </w:r>
      <w:r w:rsidR="00945AE6">
        <w:rPr>
          <w:lang w:eastAsia="en-GB"/>
        </w:rPr>
        <w:t xml:space="preserve"> </w:t>
      </w:r>
      <w:r w:rsidRPr="00D070DF">
        <w:rPr>
          <w:lang w:eastAsia="en-GB"/>
        </w:rPr>
        <w:t>actually</w:t>
      </w:r>
      <w:r w:rsidR="00945AE6">
        <w:rPr>
          <w:lang w:eastAsia="en-GB"/>
        </w:rPr>
        <w:t xml:space="preserve"> </w:t>
      </w:r>
      <w:r w:rsidRPr="00D070DF">
        <w:rPr>
          <w:lang w:eastAsia="en-GB"/>
        </w:rPr>
        <w:t>calling</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passed</w:t>
      </w:r>
      <w:r w:rsidR="00945AE6">
        <w:rPr>
          <w:lang w:eastAsia="en-GB"/>
        </w:rPr>
        <w:t xml:space="preserve"> </w:t>
      </w:r>
      <w:r w:rsidRPr="00D070DF">
        <w:rPr>
          <w:lang w:eastAsia="en-GB"/>
        </w:rPr>
        <w:t>to</w:t>
      </w:r>
      <w:r w:rsidR="00945AE6">
        <w:rPr>
          <w:lang w:eastAsia="en-GB"/>
        </w:rPr>
        <w:t xml:space="preserve"> </w:t>
      </w:r>
      <w:r w:rsidRPr="00D62D8F">
        <w:rPr>
          <w:rStyle w:val="Literal"/>
        </w:rPr>
        <w:t>execute</w:t>
      </w:r>
      <w:r w:rsidR="00945AE6">
        <w:rPr>
          <w:lang w:eastAsia="en-GB"/>
        </w:rPr>
        <w:t xml:space="preserve"> </w:t>
      </w:r>
      <w:r w:rsidRPr="00D070DF">
        <w:rPr>
          <w:lang w:eastAsia="en-GB"/>
        </w:rPr>
        <w:t>yet!</w:t>
      </w:r>
    </w:p>
    <w:p w14:paraId="0C0EE1B1" w14:textId="2837400E" w:rsidR="00D070DF" w:rsidRPr="00D070DF" w:rsidRDefault="00D070DF" w:rsidP="00945AE6">
      <w:pPr>
        <w:pStyle w:val="Note"/>
        <w:rPr>
          <w:lang w:eastAsia="en-GB"/>
        </w:rPr>
      </w:pPr>
      <w:r w:rsidRPr="00945AE6">
        <w:rPr>
          <w:rStyle w:val="NoteHead"/>
        </w:rPr>
        <w:t>Note</w:t>
      </w:r>
      <w:r w:rsidR="00945AE6">
        <w:rPr>
          <w:lang w:eastAsia="en-GB"/>
        </w:rPr>
        <w:tab/>
      </w:r>
      <w:r w:rsidRPr="00D070DF">
        <w:rPr>
          <w:lang w:eastAsia="en-GB"/>
        </w:rPr>
        <w:t>A</w:t>
      </w:r>
      <w:r w:rsidR="00945AE6">
        <w:rPr>
          <w:lang w:eastAsia="en-GB"/>
        </w:rPr>
        <w:t xml:space="preserve"> </w:t>
      </w:r>
      <w:r w:rsidRPr="00D070DF">
        <w:rPr>
          <w:lang w:eastAsia="en-GB"/>
        </w:rPr>
        <w:t>saying</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hear</w:t>
      </w:r>
      <w:r w:rsidR="00945AE6">
        <w:rPr>
          <w:lang w:eastAsia="en-GB"/>
        </w:rPr>
        <w:t xml:space="preserve"> </w:t>
      </w:r>
      <w:r w:rsidRPr="00D070DF">
        <w:rPr>
          <w:lang w:eastAsia="en-GB"/>
        </w:rPr>
        <w:t>about</w:t>
      </w:r>
      <w:r w:rsidR="00945AE6">
        <w:rPr>
          <w:lang w:eastAsia="en-GB"/>
        </w:rPr>
        <w:t xml:space="preserve"> </w:t>
      </w:r>
      <w:r w:rsidRPr="00D070DF">
        <w:rPr>
          <w:lang w:eastAsia="en-GB"/>
        </w:rPr>
        <w:t>languages</w:t>
      </w:r>
      <w:r w:rsidR="00945AE6">
        <w:rPr>
          <w:lang w:eastAsia="en-GB"/>
        </w:rPr>
        <w:t xml:space="preserve"> </w:t>
      </w:r>
      <w:r w:rsidRPr="00D070DF">
        <w:rPr>
          <w:lang w:eastAsia="en-GB"/>
        </w:rPr>
        <w:t>with</w:t>
      </w:r>
      <w:r w:rsidR="00945AE6">
        <w:rPr>
          <w:lang w:eastAsia="en-GB"/>
        </w:rPr>
        <w:t xml:space="preserve"> </w:t>
      </w:r>
      <w:r w:rsidRPr="00D070DF">
        <w:rPr>
          <w:lang w:eastAsia="en-GB"/>
        </w:rPr>
        <w:t>strict</w:t>
      </w:r>
      <w:r w:rsidR="00945AE6">
        <w:rPr>
          <w:lang w:eastAsia="en-GB"/>
        </w:rPr>
        <w:t xml:space="preserve"> </w:t>
      </w:r>
      <w:r w:rsidRPr="00D070DF">
        <w:rPr>
          <w:lang w:eastAsia="en-GB"/>
        </w:rPr>
        <w:t>compilers,</w:t>
      </w:r>
      <w:r w:rsidR="00945AE6">
        <w:rPr>
          <w:lang w:eastAsia="en-GB"/>
        </w:rPr>
        <w:t xml:space="preserve"> </w:t>
      </w:r>
      <w:r w:rsidRPr="00D070DF">
        <w:rPr>
          <w:lang w:eastAsia="en-GB"/>
        </w:rPr>
        <w:t>such</w:t>
      </w:r>
      <w:r w:rsidR="00945AE6">
        <w:rPr>
          <w:lang w:eastAsia="en-GB"/>
        </w:rPr>
        <w:t xml:space="preserve"> </w:t>
      </w:r>
      <w:r w:rsidRPr="00D070DF">
        <w:rPr>
          <w:lang w:eastAsia="en-GB"/>
        </w:rPr>
        <w:t>as</w:t>
      </w:r>
      <w:r w:rsidR="00945AE6">
        <w:rPr>
          <w:lang w:eastAsia="en-GB"/>
        </w:rPr>
        <w:t xml:space="preserve"> </w:t>
      </w:r>
      <w:r w:rsidRPr="00D070DF">
        <w:rPr>
          <w:lang w:eastAsia="en-GB"/>
        </w:rPr>
        <w:t>Haskell</w:t>
      </w:r>
      <w:r w:rsidR="00945AE6">
        <w:rPr>
          <w:lang w:eastAsia="en-GB"/>
        </w:rPr>
        <w:t xml:space="preserve"> </w:t>
      </w:r>
      <w:r w:rsidRPr="00D070DF">
        <w:rPr>
          <w:lang w:eastAsia="en-GB"/>
        </w:rPr>
        <w:t>and</w:t>
      </w:r>
      <w:r w:rsidR="00945AE6">
        <w:rPr>
          <w:lang w:eastAsia="en-GB"/>
        </w:rPr>
        <w:t xml:space="preserve"> </w:t>
      </w:r>
      <w:r w:rsidRPr="00D070DF">
        <w:rPr>
          <w:lang w:eastAsia="en-GB"/>
        </w:rPr>
        <w:t>Rust,</w:t>
      </w:r>
      <w:r w:rsidR="00945AE6">
        <w:rPr>
          <w:lang w:eastAsia="en-GB"/>
        </w:rPr>
        <w:t xml:space="preserve"> </w:t>
      </w:r>
      <w:r w:rsidRPr="00D070DF">
        <w:rPr>
          <w:lang w:eastAsia="en-GB"/>
        </w:rPr>
        <w:t>is</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compiles,</w:t>
      </w:r>
      <w:r w:rsidR="00945AE6">
        <w:rPr>
          <w:lang w:eastAsia="en-GB"/>
        </w:rPr>
        <w:t xml:space="preserve"> </w:t>
      </w:r>
      <w:r w:rsidRPr="00D070DF">
        <w:rPr>
          <w:lang w:eastAsia="en-GB"/>
        </w:rPr>
        <w:t>it</w:t>
      </w:r>
      <w:r w:rsidR="00945AE6">
        <w:rPr>
          <w:lang w:eastAsia="en-GB"/>
        </w:rPr>
        <w:t xml:space="preserve"> </w:t>
      </w:r>
      <w:r w:rsidRPr="00D070DF">
        <w:rPr>
          <w:lang w:eastAsia="en-GB"/>
        </w:rPr>
        <w:t>works.”</w:t>
      </w:r>
      <w:r w:rsidR="00945AE6">
        <w:rPr>
          <w:lang w:eastAsia="en-GB"/>
        </w:rPr>
        <w:t xml:space="preserve"> </w:t>
      </w:r>
      <w:r w:rsidRPr="00D070DF">
        <w:rPr>
          <w:lang w:eastAsia="en-GB"/>
        </w:rPr>
        <w:t>But</w:t>
      </w:r>
      <w:r w:rsidR="00945AE6">
        <w:rPr>
          <w:lang w:eastAsia="en-GB"/>
        </w:rPr>
        <w:t xml:space="preserve"> </w:t>
      </w:r>
      <w:r w:rsidRPr="00D070DF">
        <w:rPr>
          <w:lang w:eastAsia="en-GB"/>
        </w:rPr>
        <w:t>this</w:t>
      </w:r>
      <w:r w:rsidR="00945AE6">
        <w:rPr>
          <w:lang w:eastAsia="en-GB"/>
        </w:rPr>
        <w:t xml:space="preserve"> </w:t>
      </w:r>
      <w:r w:rsidRPr="00D070DF">
        <w:rPr>
          <w:lang w:eastAsia="en-GB"/>
        </w:rPr>
        <w:t>saying</w:t>
      </w:r>
      <w:r w:rsidR="00945AE6">
        <w:rPr>
          <w:lang w:eastAsia="en-GB"/>
        </w:rPr>
        <w:t xml:space="preserve"> </w:t>
      </w:r>
      <w:r w:rsidRPr="00D070DF">
        <w:rPr>
          <w:lang w:eastAsia="en-GB"/>
        </w:rPr>
        <w:t>is</w:t>
      </w:r>
      <w:r w:rsidR="00945AE6">
        <w:rPr>
          <w:lang w:eastAsia="en-GB"/>
        </w:rPr>
        <w:t xml:space="preserve"> </w:t>
      </w:r>
      <w:r w:rsidRPr="00D070DF">
        <w:rPr>
          <w:lang w:eastAsia="en-GB"/>
        </w:rPr>
        <w:t>not</w:t>
      </w:r>
      <w:r w:rsidR="00945AE6">
        <w:rPr>
          <w:lang w:eastAsia="en-GB"/>
        </w:rPr>
        <w:t xml:space="preserve"> </w:t>
      </w:r>
      <w:r w:rsidRPr="00D070DF">
        <w:rPr>
          <w:lang w:eastAsia="en-GB"/>
        </w:rPr>
        <w:t>universally</w:t>
      </w:r>
      <w:r w:rsidR="00945AE6">
        <w:rPr>
          <w:lang w:eastAsia="en-GB"/>
        </w:rPr>
        <w:t xml:space="preserve"> </w:t>
      </w:r>
      <w:r w:rsidRPr="00D070DF">
        <w:rPr>
          <w:lang w:eastAsia="en-GB"/>
        </w:rPr>
        <w:t>true.</w:t>
      </w:r>
      <w:r w:rsidR="00945AE6">
        <w:rPr>
          <w:lang w:eastAsia="en-GB"/>
        </w:rPr>
        <w:t xml:space="preserve"> </w:t>
      </w:r>
      <w:r w:rsidRPr="00D070DF">
        <w:rPr>
          <w:lang w:eastAsia="en-GB"/>
        </w:rPr>
        <w:t>Our</w:t>
      </w:r>
      <w:r w:rsidR="00945AE6">
        <w:rPr>
          <w:lang w:eastAsia="en-GB"/>
        </w:rPr>
        <w:t xml:space="preserve"> </w:t>
      </w:r>
      <w:r w:rsidRPr="00D070DF">
        <w:rPr>
          <w:lang w:eastAsia="en-GB"/>
        </w:rPr>
        <w:t>project</w:t>
      </w:r>
      <w:r w:rsidR="00945AE6">
        <w:rPr>
          <w:lang w:eastAsia="en-GB"/>
        </w:rPr>
        <w:t xml:space="preserve"> </w:t>
      </w:r>
      <w:r w:rsidRPr="00D070DF">
        <w:rPr>
          <w:lang w:eastAsia="en-GB"/>
        </w:rPr>
        <w:t>compiles,</w:t>
      </w:r>
      <w:r w:rsidR="00945AE6">
        <w:rPr>
          <w:lang w:eastAsia="en-GB"/>
        </w:rPr>
        <w:t xml:space="preserve"> </w:t>
      </w:r>
      <w:r w:rsidRPr="00D070DF">
        <w:rPr>
          <w:lang w:eastAsia="en-GB"/>
        </w:rPr>
        <w:t>but</w:t>
      </w:r>
      <w:r w:rsidR="00945AE6">
        <w:rPr>
          <w:lang w:eastAsia="en-GB"/>
        </w:rPr>
        <w:t xml:space="preserve"> </w:t>
      </w:r>
      <w:r w:rsidRPr="00D070DF">
        <w:rPr>
          <w:lang w:eastAsia="en-GB"/>
        </w:rPr>
        <w:t>it</w:t>
      </w:r>
      <w:r w:rsidR="00945AE6">
        <w:rPr>
          <w:lang w:eastAsia="en-GB"/>
        </w:rPr>
        <w:t xml:space="preserve"> </w:t>
      </w:r>
      <w:r w:rsidRPr="00D070DF">
        <w:rPr>
          <w:lang w:eastAsia="en-GB"/>
        </w:rPr>
        <w:t>does</w:t>
      </w:r>
      <w:r w:rsidR="00945AE6">
        <w:rPr>
          <w:lang w:eastAsia="en-GB"/>
        </w:rPr>
        <w:t xml:space="preserve"> </w:t>
      </w:r>
      <w:r w:rsidRPr="00D070DF">
        <w:rPr>
          <w:lang w:eastAsia="en-GB"/>
        </w:rPr>
        <w:t>absolutely</w:t>
      </w:r>
      <w:r w:rsidR="00945AE6">
        <w:rPr>
          <w:lang w:eastAsia="en-GB"/>
        </w:rPr>
        <w:t xml:space="preserve"> </w:t>
      </w:r>
      <w:r w:rsidRPr="00D070DF">
        <w:rPr>
          <w:lang w:eastAsia="en-GB"/>
        </w:rPr>
        <w:t>nothing!</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were</w:t>
      </w:r>
      <w:r w:rsidR="00945AE6">
        <w:rPr>
          <w:lang w:eastAsia="en-GB"/>
        </w:rPr>
        <w:t xml:space="preserve"> </w:t>
      </w:r>
      <w:r w:rsidRPr="00D070DF">
        <w:rPr>
          <w:lang w:eastAsia="en-GB"/>
        </w:rPr>
        <w:t>building</w:t>
      </w:r>
      <w:r w:rsidR="00945AE6">
        <w:rPr>
          <w:lang w:eastAsia="en-GB"/>
        </w:rPr>
        <w:t xml:space="preserve"> </w:t>
      </w:r>
      <w:r w:rsidRPr="00D070DF">
        <w:rPr>
          <w:lang w:eastAsia="en-GB"/>
        </w:rPr>
        <w:t>a</w:t>
      </w:r>
      <w:r w:rsidR="00945AE6">
        <w:rPr>
          <w:lang w:eastAsia="en-GB"/>
        </w:rPr>
        <w:t xml:space="preserve"> </w:t>
      </w:r>
      <w:r w:rsidRPr="00D070DF">
        <w:rPr>
          <w:lang w:eastAsia="en-GB"/>
        </w:rPr>
        <w:t>real,</w:t>
      </w:r>
      <w:r w:rsidR="00945AE6">
        <w:rPr>
          <w:lang w:eastAsia="en-GB"/>
        </w:rPr>
        <w:t xml:space="preserve"> </w:t>
      </w:r>
      <w:r w:rsidRPr="00D070DF">
        <w:rPr>
          <w:lang w:eastAsia="en-GB"/>
        </w:rPr>
        <w:t>complete</w:t>
      </w:r>
      <w:r w:rsidR="00945AE6">
        <w:rPr>
          <w:lang w:eastAsia="en-GB"/>
        </w:rPr>
        <w:t xml:space="preserve"> </w:t>
      </w:r>
      <w:r w:rsidRPr="00D070DF">
        <w:rPr>
          <w:lang w:eastAsia="en-GB"/>
        </w:rPr>
        <w:t>project,</w:t>
      </w:r>
      <w:r w:rsidR="00945AE6">
        <w:rPr>
          <w:lang w:eastAsia="en-GB"/>
        </w:rPr>
        <w:t xml:space="preserve"> </w:t>
      </w:r>
      <w:r w:rsidRPr="00D070DF">
        <w:rPr>
          <w:lang w:eastAsia="en-GB"/>
        </w:rPr>
        <w:t>this</w:t>
      </w:r>
      <w:r w:rsidR="00945AE6">
        <w:rPr>
          <w:lang w:eastAsia="en-GB"/>
        </w:rPr>
        <w:t xml:space="preserve"> </w:t>
      </w:r>
      <w:r w:rsidRPr="00D070DF">
        <w:rPr>
          <w:lang w:eastAsia="en-GB"/>
        </w:rPr>
        <w:t>would</w:t>
      </w:r>
      <w:r w:rsidR="00945AE6">
        <w:rPr>
          <w:lang w:eastAsia="en-GB"/>
        </w:rPr>
        <w:t xml:space="preserve"> </w:t>
      </w:r>
      <w:r w:rsidRPr="00D070DF">
        <w:rPr>
          <w:lang w:eastAsia="en-GB"/>
        </w:rPr>
        <w:t>be</w:t>
      </w:r>
      <w:r w:rsidR="00945AE6">
        <w:rPr>
          <w:lang w:eastAsia="en-GB"/>
        </w:rPr>
        <w:t xml:space="preserve"> </w:t>
      </w:r>
      <w:r w:rsidRPr="00D070DF">
        <w:rPr>
          <w:lang w:eastAsia="en-GB"/>
        </w:rPr>
        <w:t>a</w:t>
      </w:r>
      <w:r w:rsidR="00945AE6">
        <w:rPr>
          <w:lang w:eastAsia="en-GB"/>
        </w:rPr>
        <w:t xml:space="preserve"> </w:t>
      </w:r>
      <w:r w:rsidRPr="00D070DF">
        <w:rPr>
          <w:lang w:eastAsia="en-GB"/>
        </w:rPr>
        <w:t>good</w:t>
      </w:r>
      <w:r w:rsidR="00945AE6">
        <w:rPr>
          <w:lang w:eastAsia="en-GB"/>
        </w:rPr>
        <w:t xml:space="preserve"> </w:t>
      </w:r>
      <w:r w:rsidRPr="00D070DF">
        <w:rPr>
          <w:lang w:eastAsia="en-GB"/>
        </w:rPr>
        <w:t>time</w:t>
      </w:r>
      <w:r w:rsidR="00945AE6">
        <w:rPr>
          <w:lang w:eastAsia="en-GB"/>
        </w:rPr>
        <w:t xml:space="preserve"> </w:t>
      </w:r>
      <w:r w:rsidRPr="00D070DF">
        <w:rPr>
          <w:lang w:eastAsia="en-GB"/>
        </w:rPr>
        <w:t>to</w:t>
      </w:r>
      <w:r w:rsidR="00945AE6">
        <w:rPr>
          <w:lang w:eastAsia="en-GB"/>
        </w:rPr>
        <w:t xml:space="preserve"> </w:t>
      </w:r>
      <w:r w:rsidRPr="00D070DF">
        <w:rPr>
          <w:lang w:eastAsia="en-GB"/>
        </w:rPr>
        <w:t>start</w:t>
      </w:r>
      <w:r w:rsidR="00945AE6">
        <w:rPr>
          <w:lang w:eastAsia="en-GB"/>
        </w:rPr>
        <w:t xml:space="preserve"> </w:t>
      </w:r>
      <w:r w:rsidRPr="00D070DF">
        <w:rPr>
          <w:lang w:eastAsia="en-GB"/>
        </w:rPr>
        <w:t>writing</w:t>
      </w:r>
      <w:r w:rsidR="00945AE6">
        <w:rPr>
          <w:lang w:eastAsia="en-GB"/>
        </w:rPr>
        <w:t xml:space="preserve"> </w:t>
      </w:r>
      <w:r w:rsidRPr="00D070DF">
        <w:rPr>
          <w:lang w:eastAsia="en-GB"/>
        </w:rPr>
        <w:t>unit</w:t>
      </w:r>
      <w:r w:rsidR="00945AE6">
        <w:rPr>
          <w:lang w:eastAsia="en-GB"/>
        </w:rPr>
        <w:t xml:space="preserve"> </w:t>
      </w:r>
      <w:r w:rsidRPr="00D070DF">
        <w:rPr>
          <w:lang w:eastAsia="en-GB"/>
        </w:rPr>
        <w:t>tests</w:t>
      </w:r>
      <w:r w:rsidR="00945AE6">
        <w:rPr>
          <w:lang w:eastAsia="en-GB"/>
        </w:rPr>
        <w:t xml:space="preserve"> </w:t>
      </w:r>
      <w:r w:rsidRPr="00D070DF">
        <w:rPr>
          <w:lang w:eastAsia="en-GB"/>
        </w:rPr>
        <w:t>to</w:t>
      </w:r>
      <w:r w:rsidR="00945AE6">
        <w:rPr>
          <w:lang w:eastAsia="en-GB"/>
        </w:rPr>
        <w:t xml:space="preserve"> </w:t>
      </w:r>
      <w:r w:rsidRPr="00D070DF">
        <w:rPr>
          <w:lang w:eastAsia="en-GB"/>
        </w:rPr>
        <w:t>check</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compiles</w:t>
      </w:r>
      <w:r w:rsidR="00945AE6">
        <w:rPr>
          <w:lang w:eastAsia="en-GB"/>
        </w:rPr>
        <w:t xml:space="preserve"> </w:t>
      </w:r>
      <w:r w:rsidRPr="006D307B">
        <w:rPr>
          <w:rStyle w:val="Italic"/>
        </w:rPr>
        <w:t>and</w:t>
      </w:r>
      <w:r w:rsidR="00945AE6">
        <w:rPr>
          <w:lang w:eastAsia="en-GB"/>
        </w:rPr>
        <w:t xml:space="preserve"> </w:t>
      </w:r>
      <w:r w:rsidRPr="00D070DF">
        <w:rPr>
          <w:lang w:eastAsia="en-GB"/>
        </w:rPr>
        <w:t>has</w:t>
      </w:r>
      <w:r w:rsidR="00945AE6">
        <w:rPr>
          <w:lang w:eastAsia="en-GB"/>
        </w:rPr>
        <w:t xml:space="preserve"> </w:t>
      </w:r>
      <w:r w:rsidRPr="00D070DF">
        <w:rPr>
          <w:lang w:eastAsia="en-GB"/>
        </w:rPr>
        <w:t>the</w:t>
      </w:r>
      <w:r w:rsidR="00945AE6">
        <w:rPr>
          <w:lang w:eastAsia="en-GB"/>
        </w:rPr>
        <w:t xml:space="preserve"> </w:t>
      </w:r>
      <w:r w:rsidRPr="00D070DF">
        <w:rPr>
          <w:lang w:eastAsia="en-GB"/>
        </w:rPr>
        <w:t>behavior</w:t>
      </w:r>
      <w:r w:rsidR="00945AE6">
        <w:rPr>
          <w:lang w:eastAsia="en-GB"/>
        </w:rPr>
        <w:t xml:space="preserve"> </w:t>
      </w:r>
      <w:r w:rsidRPr="00D070DF">
        <w:rPr>
          <w:lang w:eastAsia="en-GB"/>
        </w:rPr>
        <w:t>we</w:t>
      </w:r>
      <w:r w:rsidR="00945AE6">
        <w:rPr>
          <w:lang w:eastAsia="en-GB"/>
        </w:rPr>
        <w:t xml:space="preserve"> </w:t>
      </w:r>
      <w:r w:rsidRPr="00D070DF">
        <w:rPr>
          <w:lang w:eastAsia="en-GB"/>
        </w:rPr>
        <w:t>want.</w:t>
      </w:r>
    </w:p>
    <w:p w14:paraId="31F50696" w14:textId="4EEFF719" w:rsidR="00D070DF" w:rsidRPr="00D070DF" w:rsidRDefault="00D070DF" w:rsidP="00945AE6">
      <w:pPr>
        <w:pStyle w:val="HeadC"/>
        <w:rPr>
          <w:lang w:eastAsia="en-GB"/>
        </w:rPr>
      </w:pPr>
      <w:bookmarkStart w:id="75" w:name="validating-the-number-of-threads-in-`new"/>
      <w:bookmarkStart w:id="76" w:name="_Toc107314546"/>
      <w:bookmarkEnd w:id="75"/>
      <w:r w:rsidRPr="00945AE6">
        <w:t>Validating</w:t>
      </w:r>
      <w:r w:rsidR="00945AE6">
        <w:t xml:space="preserve"> </w:t>
      </w:r>
      <w:r w:rsidRPr="00945AE6">
        <w:t>the</w:t>
      </w:r>
      <w:r w:rsidR="00945AE6">
        <w:t xml:space="preserve"> </w:t>
      </w:r>
      <w:r w:rsidRPr="00945AE6">
        <w:t>Number</w:t>
      </w:r>
      <w:r w:rsidR="00945AE6">
        <w:t xml:space="preserve"> </w:t>
      </w:r>
      <w:r w:rsidRPr="00945AE6">
        <w:t>of</w:t>
      </w:r>
      <w:r w:rsidR="00945AE6">
        <w:t xml:space="preserve"> </w:t>
      </w:r>
      <w:r w:rsidRPr="00945AE6">
        <w:t>Threads</w:t>
      </w:r>
      <w:r w:rsidR="00945AE6">
        <w:t xml:space="preserve"> </w:t>
      </w:r>
      <w:r w:rsidRPr="00945AE6">
        <w:t>in</w:t>
      </w:r>
      <w:r w:rsidR="00945AE6">
        <w:t xml:space="preserve"> </w:t>
      </w:r>
      <w:r w:rsidRPr="00945AE6">
        <w:t>new</w:t>
      </w:r>
      <w:bookmarkEnd w:id="76"/>
    </w:p>
    <w:p w14:paraId="200A86AE" w14:textId="79301111"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aren’t</w:t>
      </w:r>
      <w:r w:rsidR="00945AE6">
        <w:rPr>
          <w:lang w:eastAsia="en-GB"/>
        </w:rPr>
        <w:t xml:space="preserve"> </w:t>
      </w:r>
      <w:r w:rsidRPr="00D070DF">
        <w:rPr>
          <w:lang w:eastAsia="en-GB"/>
        </w:rPr>
        <w:t>doing</w:t>
      </w:r>
      <w:r w:rsidR="00945AE6">
        <w:rPr>
          <w:lang w:eastAsia="en-GB"/>
        </w:rPr>
        <w:t xml:space="preserve"> </w:t>
      </w:r>
      <w:r w:rsidRPr="00D070DF">
        <w:rPr>
          <w:lang w:eastAsia="en-GB"/>
        </w:rPr>
        <w:t>anything</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parameters</w:t>
      </w:r>
      <w:r w:rsidR="00945AE6">
        <w:rPr>
          <w:lang w:eastAsia="en-GB"/>
        </w:rPr>
        <w:t xml:space="preserve"> </w:t>
      </w:r>
      <w:r w:rsidRPr="00D070DF">
        <w:rPr>
          <w:lang w:eastAsia="en-GB"/>
        </w:rPr>
        <w:t>to</w:t>
      </w:r>
      <w:r w:rsidR="00945AE6">
        <w:rPr>
          <w:lang w:eastAsia="en-GB"/>
        </w:rPr>
        <w:t xml:space="preserve"> </w:t>
      </w:r>
      <w:r w:rsidRPr="00D62D8F">
        <w:rPr>
          <w:rStyle w:val="Literal"/>
        </w:rPr>
        <w:t>new</w:t>
      </w:r>
      <w:r w:rsidR="00945AE6">
        <w:rPr>
          <w:lang w:eastAsia="en-GB"/>
        </w:rPr>
        <w:t xml:space="preserve"> </w:t>
      </w:r>
      <w:r w:rsidRPr="00D070DF">
        <w:rPr>
          <w:lang w:eastAsia="en-GB"/>
        </w:rPr>
        <w:t>and</w:t>
      </w:r>
      <w:r w:rsidR="00945AE6">
        <w:rPr>
          <w:lang w:eastAsia="en-GB"/>
        </w:rPr>
        <w:t xml:space="preserve"> </w:t>
      </w:r>
      <w:r w:rsidRPr="00D62D8F">
        <w:rPr>
          <w:rStyle w:val="Literal"/>
        </w:rPr>
        <w:t>execute</w:t>
      </w:r>
      <w:r w:rsidRPr="00D070DF">
        <w:rPr>
          <w:lang w:eastAsia="en-GB"/>
        </w:rPr>
        <w:t>.</w:t>
      </w:r>
      <w:r w:rsidR="00945AE6">
        <w:rPr>
          <w:lang w:eastAsia="en-GB"/>
        </w:rPr>
        <w:t xml:space="preserve"> </w:t>
      </w:r>
      <w:r w:rsidRPr="00D070DF">
        <w:rPr>
          <w:lang w:eastAsia="en-GB"/>
        </w:rPr>
        <w:t>Let’s</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bodies</w:t>
      </w:r>
      <w:r w:rsidR="00945AE6">
        <w:rPr>
          <w:lang w:eastAsia="en-GB"/>
        </w:rPr>
        <w:t xml:space="preserve"> </w:t>
      </w:r>
      <w:r w:rsidRPr="00D070DF">
        <w:rPr>
          <w:lang w:eastAsia="en-GB"/>
        </w:rPr>
        <w:t>of</w:t>
      </w:r>
      <w:r w:rsidR="00945AE6">
        <w:rPr>
          <w:lang w:eastAsia="en-GB"/>
        </w:rPr>
        <w:t xml:space="preserve"> </w:t>
      </w:r>
      <w:r w:rsidRPr="00D070DF">
        <w:rPr>
          <w:lang w:eastAsia="en-GB"/>
        </w:rPr>
        <w:t>these</w:t>
      </w:r>
      <w:r w:rsidR="00945AE6">
        <w:rPr>
          <w:lang w:eastAsia="en-GB"/>
        </w:rPr>
        <w:t xml:space="preserve"> </w:t>
      </w:r>
      <w:r w:rsidRPr="00D070DF">
        <w:rPr>
          <w:lang w:eastAsia="en-GB"/>
        </w:rPr>
        <w:t>functions</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behavior</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start,</w:t>
      </w:r>
      <w:r w:rsidR="00945AE6">
        <w:rPr>
          <w:lang w:eastAsia="en-GB"/>
        </w:rPr>
        <w:t xml:space="preserve"> </w:t>
      </w:r>
      <w:r w:rsidRPr="00D070DF">
        <w:rPr>
          <w:lang w:eastAsia="en-GB"/>
        </w:rPr>
        <w:t>let’s</w:t>
      </w:r>
      <w:r w:rsidR="00945AE6">
        <w:rPr>
          <w:lang w:eastAsia="en-GB"/>
        </w:rPr>
        <w:t xml:space="preserve"> </w:t>
      </w:r>
      <w:r w:rsidRPr="00D070DF">
        <w:rPr>
          <w:lang w:eastAsia="en-GB"/>
        </w:rPr>
        <w:t>think</w:t>
      </w:r>
      <w:r w:rsidR="00945AE6">
        <w:rPr>
          <w:lang w:eastAsia="en-GB"/>
        </w:rPr>
        <w:t xml:space="preserve"> </w:t>
      </w:r>
      <w:r w:rsidRPr="00D070DF">
        <w:rPr>
          <w:lang w:eastAsia="en-GB"/>
        </w:rPr>
        <w:t>about</w:t>
      </w:r>
      <w:r w:rsidR="00945AE6">
        <w:rPr>
          <w:lang w:eastAsia="en-GB"/>
        </w:rPr>
        <w:t xml:space="preserve"> </w:t>
      </w:r>
      <w:r w:rsidRPr="00D62D8F">
        <w:rPr>
          <w:rStyle w:val="Literal"/>
        </w:rPr>
        <w:t>new</w:t>
      </w:r>
      <w:r w:rsidRPr="00D070DF">
        <w:rPr>
          <w:lang w:eastAsia="en-GB"/>
        </w:rPr>
        <w:t>.</w:t>
      </w:r>
      <w:r w:rsidR="00945AE6">
        <w:rPr>
          <w:lang w:eastAsia="en-GB"/>
        </w:rPr>
        <w:t xml:space="preserve"> </w:t>
      </w:r>
      <w:r w:rsidRPr="00D070DF">
        <w:rPr>
          <w:lang w:eastAsia="en-GB"/>
        </w:rPr>
        <w:t>Earlier</w:t>
      </w:r>
      <w:r w:rsidR="00945AE6">
        <w:rPr>
          <w:lang w:eastAsia="en-GB"/>
        </w:rPr>
        <w:t xml:space="preserve"> </w:t>
      </w:r>
      <w:r w:rsidRPr="00D070DF">
        <w:rPr>
          <w:lang w:eastAsia="en-GB"/>
        </w:rPr>
        <w:t>we</w:t>
      </w:r>
      <w:r w:rsidR="00945AE6">
        <w:rPr>
          <w:lang w:eastAsia="en-GB"/>
        </w:rPr>
        <w:t xml:space="preserve"> </w:t>
      </w:r>
      <w:r w:rsidRPr="00D070DF">
        <w:rPr>
          <w:lang w:eastAsia="en-GB"/>
        </w:rPr>
        <w:t>chose</w:t>
      </w:r>
      <w:r w:rsidR="00945AE6">
        <w:rPr>
          <w:lang w:eastAsia="en-GB"/>
        </w:rPr>
        <w:t xml:space="preserve"> </w:t>
      </w:r>
      <w:r w:rsidRPr="00D070DF">
        <w:rPr>
          <w:lang w:eastAsia="en-GB"/>
        </w:rPr>
        <w:t>an</w:t>
      </w:r>
      <w:r w:rsidR="00945AE6">
        <w:rPr>
          <w:lang w:eastAsia="en-GB"/>
        </w:rPr>
        <w:t xml:space="preserve"> </w:t>
      </w:r>
      <w:r w:rsidRPr="00D070DF">
        <w:rPr>
          <w:lang w:eastAsia="en-GB"/>
        </w:rPr>
        <w:t>unsigned</w:t>
      </w:r>
      <w:r w:rsidR="00945AE6">
        <w:rPr>
          <w:lang w:eastAsia="en-GB"/>
        </w:rPr>
        <w:t xml:space="preserve"> </w:t>
      </w:r>
      <w:r w:rsidRPr="00D070DF">
        <w:rPr>
          <w:lang w:eastAsia="en-GB"/>
        </w:rPr>
        <w:t>type</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62D8F">
        <w:rPr>
          <w:rStyle w:val="Literal"/>
        </w:rPr>
        <w:t>size</w:t>
      </w:r>
      <w:r w:rsidR="00945AE6">
        <w:rPr>
          <w:lang w:eastAsia="en-GB"/>
        </w:rPr>
        <w:t xml:space="preserve"> </w:t>
      </w:r>
      <w:r w:rsidRPr="00D070DF">
        <w:rPr>
          <w:lang w:eastAsia="en-GB"/>
        </w:rPr>
        <w:t>parameter</w:t>
      </w:r>
      <w:r w:rsidR="00945AE6">
        <w:rPr>
          <w:lang w:eastAsia="en-GB"/>
        </w:rPr>
        <w:t xml:space="preserve"> </w:t>
      </w:r>
      <w:r w:rsidRPr="00D070DF">
        <w:rPr>
          <w:lang w:eastAsia="en-GB"/>
        </w:rPr>
        <w:t>because</w:t>
      </w:r>
      <w:r w:rsidR="00945AE6">
        <w:rPr>
          <w:lang w:eastAsia="en-GB"/>
        </w:rPr>
        <w:t xml:space="preserve"> </w:t>
      </w:r>
      <w:r w:rsidRPr="00D070DF">
        <w:rPr>
          <w:lang w:eastAsia="en-GB"/>
        </w:rPr>
        <w:t>a</w:t>
      </w:r>
      <w:r w:rsidR="00945AE6">
        <w:rPr>
          <w:lang w:eastAsia="en-GB"/>
        </w:rPr>
        <w:t xml:space="preserve"> </w:t>
      </w:r>
      <w:r w:rsidRPr="00D070DF">
        <w:rPr>
          <w:lang w:eastAsia="en-GB"/>
        </w:rPr>
        <w:t>pool</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negative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makes</w:t>
      </w:r>
      <w:r w:rsidR="00945AE6">
        <w:rPr>
          <w:lang w:eastAsia="en-GB"/>
        </w:rPr>
        <w:t xml:space="preserve"> </w:t>
      </w:r>
      <w:r w:rsidRPr="00D070DF">
        <w:rPr>
          <w:lang w:eastAsia="en-GB"/>
        </w:rPr>
        <w:t>no</w:t>
      </w:r>
      <w:r w:rsidR="00945AE6">
        <w:rPr>
          <w:lang w:eastAsia="en-GB"/>
        </w:rPr>
        <w:t xml:space="preserve"> </w:t>
      </w:r>
      <w:r w:rsidRPr="00D070DF">
        <w:rPr>
          <w:lang w:eastAsia="en-GB"/>
        </w:rPr>
        <w:t>sense.</w:t>
      </w:r>
      <w:r w:rsidR="00945AE6">
        <w:rPr>
          <w:lang w:eastAsia="en-GB"/>
        </w:rPr>
        <w:t xml:space="preserve"> </w:t>
      </w:r>
      <w:r w:rsidRPr="00D070DF">
        <w:rPr>
          <w:lang w:eastAsia="en-GB"/>
        </w:rPr>
        <w:t>However,</w:t>
      </w:r>
      <w:r w:rsidR="00945AE6">
        <w:rPr>
          <w:lang w:eastAsia="en-GB"/>
        </w:rPr>
        <w:t xml:space="preserve"> </w:t>
      </w:r>
      <w:r w:rsidRPr="00D070DF">
        <w:rPr>
          <w:lang w:eastAsia="en-GB"/>
        </w:rPr>
        <w:t>a</w:t>
      </w:r>
      <w:r w:rsidR="00945AE6">
        <w:rPr>
          <w:lang w:eastAsia="en-GB"/>
        </w:rPr>
        <w:t xml:space="preserve"> </w:t>
      </w:r>
      <w:r w:rsidRPr="00D070DF">
        <w:rPr>
          <w:lang w:eastAsia="en-GB"/>
        </w:rPr>
        <w:t>pool</w:t>
      </w:r>
      <w:r w:rsidR="00945AE6">
        <w:rPr>
          <w:lang w:eastAsia="en-GB"/>
        </w:rPr>
        <w:t xml:space="preserve"> </w:t>
      </w:r>
      <w:r w:rsidRPr="00D070DF">
        <w:rPr>
          <w:lang w:eastAsia="en-GB"/>
        </w:rPr>
        <w:t>with</w:t>
      </w:r>
      <w:r w:rsidR="00945AE6">
        <w:rPr>
          <w:lang w:eastAsia="en-GB"/>
        </w:rPr>
        <w:t xml:space="preserve"> </w:t>
      </w:r>
      <w:r w:rsidRPr="00D070DF">
        <w:rPr>
          <w:lang w:eastAsia="en-GB"/>
        </w:rPr>
        <w:t>zero</w:t>
      </w:r>
      <w:r w:rsidR="00945AE6">
        <w:rPr>
          <w:lang w:eastAsia="en-GB"/>
        </w:rPr>
        <w:t xml:space="preserve"> </w:t>
      </w:r>
      <w:r w:rsidRPr="00D070DF">
        <w:rPr>
          <w:lang w:eastAsia="en-GB"/>
        </w:rPr>
        <w:t>threads</w:t>
      </w:r>
      <w:r w:rsidR="00945AE6">
        <w:rPr>
          <w:lang w:eastAsia="en-GB"/>
        </w:rPr>
        <w:t xml:space="preserve"> </w:t>
      </w:r>
      <w:r w:rsidRPr="00D070DF">
        <w:rPr>
          <w:lang w:eastAsia="en-GB"/>
        </w:rPr>
        <w:t>also</w:t>
      </w:r>
      <w:r w:rsidR="00945AE6">
        <w:rPr>
          <w:lang w:eastAsia="en-GB"/>
        </w:rPr>
        <w:t xml:space="preserve"> </w:t>
      </w:r>
      <w:r w:rsidRPr="00D070DF">
        <w:rPr>
          <w:lang w:eastAsia="en-GB"/>
        </w:rPr>
        <w:t>makes</w:t>
      </w:r>
      <w:r w:rsidR="00945AE6">
        <w:rPr>
          <w:lang w:eastAsia="en-GB"/>
        </w:rPr>
        <w:t xml:space="preserve"> </w:t>
      </w:r>
      <w:r w:rsidRPr="00D070DF">
        <w:rPr>
          <w:lang w:eastAsia="en-GB"/>
        </w:rPr>
        <w:t>no</w:t>
      </w:r>
      <w:r w:rsidR="00945AE6">
        <w:rPr>
          <w:lang w:eastAsia="en-GB"/>
        </w:rPr>
        <w:t xml:space="preserve"> </w:t>
      </w:r>
      <w:r w:rsidRPr="00D070DF">
        <w:rPr>
          <w:lang w:eastAsia="en-GB"/>
        </w:rPr>
        <w:t>sense,</w:t>
      </w:r>
      <w:r w:rsidR="00945AE6">
        <w:rPr>
          <w:lang w:eastAsia="en-GB"/>
        </w:rPr>
        <w:t xml:space="preserve"> </w:t>
      </w:r>
      <w:r w:rsidRPr="00D070DF">
        <w:rPr>
          <w:lang w:eastAsia="en-GB"/>
        </w:rPr>
        <w:t>yet</w:t>
      </w:r>
      <w:r w:rsidR="00945AE6">
        <w:rPr>
          <w:lang w:eastAsia="en-GB"/>
        </w:rPr>
        <w:t xml:space="preserve"> </w:t>
      </w:r>
      <w:r w:rsidRPr="00D070DF">
        <w:rPr>
          <w:lang w:eastAsia="en-GB"/>
        </w:rPr>
        <w:t>zero</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perfectly</w:t>
      </w:r>
      <w:r w:rsidR="00945AE6">
        <w:rPr>
          <w:lang w:eastAsia="en-GB"/>
        </w:rPr>
        <w:t xml:space="preserve"> </w:t>
      </w:r>
      <w:r w:rsidRPr="00D070DF">
        <w:rPr>
          <w:lang w:eastAsia="en-GB"/>
        </w:rPr>
        <w:t>valid</w:t>
      </w:r>
      <w:r w:rsidR="00945AE6">
        <w:rPr>
          <w:lang w:eastAsia="en-GB"/>
        </w:rPr>
        <w:t xml:space="preserve"> </w:t>
      </w:r>
      <w:r w:rsidRPr="00D62D8F">
        <w:rPr>
          <w:rStyle w:val="Literal"/>
        </w:rPr>
        <w:t>usize</w:t>
      </w:r>
      <w:r w:rsidRPr="00D070DF">
        <w:rPr>
          <w:lang w:eastAsia="en-GB"/>
        </w:rPr>
        <w:t>.</w:t>
      </w:r>
      <w:r w:rsidR="00945AE6">
        <w:rPr>
          <w:lang w:eastAsia="en-GB"/>
        </w:rPr>
        <w:t xml:space="preserve"> </w:t>
      </w:r>
      <w:r w:rsidRPr="00D070DF">
        <w:rPr>
          <w:lang w:eastAsia="en-GB"/>
        </w:rPr>
        <w:t>We’ll</w:t>
      </w:r>
      <w:r w:rsidR="00945AE6">
        <w:rPr>
          <w:lang w:eastAsia="en-GB"/>
        </w:rPr>
        <w:t xml:space="preserve"> </w:t>
      </w:r>
      <w:r w:rsidRPr="00D070DF">
        <w:rPr>
          <w:lang w:eastAsia="en-GB"/>
        </w:rPr>
        <w:t>add</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check</w:t>
      </w:r>
      <w:r w:rsidR="00945AE6">
        <w:rPr>
          <w:lang w:eastAsia="en-GB"/>
        </w:rPr>
        <w:t xml:space="preserve"> </w:t>
      </w:r>
      <w:r w:rsidRPr="00D070DF">
        <w:rPr>
          <w:lang w:eastAsia="en-GB"/>
        </w:rPr>
        <w:t>that</w:t>
      </w:r>
      <w:r w:rsidR="00945AE6">
        <w:rPr>
          <w:lang w:eastAsia="en-GB"/>
        </w:rPr>
        <w:t xml:space="preserve"> </w:t>
      </w:r>
      <w:r w:rsidRPr="00D62D8F">
        <w:rPr>
          <w:rStyle w:val="Literal"/>
        </w:rPr>
        <w:t>size</w:t>
      </w:r>
      <w:r w:rsidR="00945AE6">
        <w:rPr>
          <w:lang w:eastAsia="en-GB"/>
        </w:rPr>
        <w:t xml:space="preserve"> </w:t>
      </w:r>
      <w:r w:rsidRPr="00D070DF">
        <w:rPr>
          <w:lang w:eastAsia="en-GB"/>
        </w:rPr>
        <w:t>is</w:t>
      </w:r>
      <w:r w:rsidR="00945AE6">
        <w:rPr>
          <w:lang w:eastAsia="en-GB"/>
        </w:rPr>
        <w:t xml:space="preserve"> </w:t>
      </w:r>
      <w:r w:rsidRPr="00D070DF">
        <w:rPr>
          <w:lang w:eastAsia="en-GB"/>
        </w:rPr>
        <w:t>greater</w:t>
      </w:r>
      <w:r w:rsidR="00945AE6">
        <w:rPr>
          <w:lang w:eastAsia="en-GB"/>
        </w:rPr>
        <w:t xml:space="preserve"> </w:t>
      </w:r>
      <w:r w:rsidRPr="00D070DF">
        <w:rPr>
          <w:lang w:eastAsia="en-GB"/>
        </w:rPr>
        <w:t>than</w:t>
      </w:r>
      <w:r w:rsidR="00945AE6">
        <w:rPr>
          <w:lang w:eastAsia="en-GB"/>
        </w:rPr>
        <w:t xml:space="preserve"> </w:t>
      </w:r>
      <w:r w:rsidRPr="00D070DF">
        <w:rPr>
          <w:lang w:eastAsia="en-GB"/>
        </w:rPr>
        <w:t>zero</w:t>
      </w:r>
      <w:r w:rsidR="00945AE6">
        <w:rPr>
          <w:lang w:eastAsia="en-GB"/>
        </w:rPr>
        <w:t xml:space="preserve"> </w:t>
      </w:r>
      <w:r w:rsidRPr="00D070DF">
        <w:rPr>
          <w:lang w:eastAsia="en-GB"/>
        </w:rPr>
        <w:t>before</w:t>
      </w:r>
      <w:r w:rsidR="00945AE6">
        <w:rPr>
          <w:lang w:eastAsia="en-GB"/>
        </w:rPr>
        <w:t xml:space="preserve"> </w:t>
      </w:r>
      <w:r w:rsidRPr="00D070DF">
        <w:rPr>
          <w:lang w:eastAsia="en-GB"/>
        </w:rPr>
        <w:t>we</w:t>
      </w:r>
      <w:r w:rsidR="00945AE6">
        <w:rPr>
          <w:lang w:eastAsia="en-GB"/>
        </w:rPr>
        <w:t xml:space="preserve"> </w:t>
      </w:r>
      <w:r w:rsidRPr="00D070DF">
        <w:rPr>
          <w:lang w:eastAsia="en-GB"/>
        </w:rPr>
        <w:t>return</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instance</w:t>
      </w:r>
      <w:r w:rsidR="00945AE6">
        <w:rPr>
          <w:lang w:eastAsia="en-GB"/>
        </w:rPr>
        <w:t xml:space="preserve"> </w:t>
      </w:r>
      <w:r w:rsidRPr="00D070DF">
        <w:rPr>
          <w:lang w:eastAsia="en-GB"/>
        </w:rPr>
        <w:t>and</w:t>
      </w:r>
      <w:r w:rsidR="00945AE6">
        <w:rPr>
          <w:lang w:eastAsia="en-GB"/>
        </w:rPr>
        <w:t xml:space="preserve"> </w:t>
      </w:r>
      <w:r w:rsidRPr="00D070DF">
        <w:rPr>
          <w:lang w:eastAsia="en-GB"/>
        </w:rPr>
        <w:t>have</w:t>
      </w:r>
      <w:r w:rsidR="00945AE6">
        <w:rPr>
          <w:lang w:eastAsia="en-GB"/>
        </w:rPr>
        <w:t xml:space="preserve"> </w:t>
      </w:r>
      <w:r w:rsidRPr="00D070DF">
        <w:rPr>
          <w:lang w:eastAsia="en-GB"/>
        </w:rPr>
        <w:t>the</w:t>
      </w:r>
      <w:r w:rsidR="00945AE6">
        <w:rPr>
          <w:lang w:eastAsia="en-GB"/>
        </w:rPr>
        <w:t xml:space="preserve"> </w:t>
      </w:r>
      <w:r w:rsidRPr="00D070DF">
        <w:rPr>
          <w:lang w:eastAsia="en-GB"/>
        </w:rPr>
        <w:t>program</w:t>
      </w:r>
      <w:r w:rsidR="00945AE6">
        <w:rPr>
          <w:lang w:eastAsia="en-GB"/>
        </w:rPr>
        <w:t xml:space="preserve"> </w:t>
      </w:r>
      <w:r w:rsidRPr="00D070DF">
        <w:rPr>
          <w:lang w:eastAsia="en-GB"/>
        </w:rPr>
        <w:t>panic</w:t>
      </w:r>
      <w:r w:rsidR="00945AE6">
        <w:rPr>
          <w:lang w:eastAsia="en-GB"/>
        </w:rPr>
        <w:t xml:space="preserve"> </w:t>
      </w:r>
      <w:r w:rsidRPr="00D070DF">
        <w:rPr>
          <w:lang w:eastAsia="en-GB"/>
        </w:rPr>
        <w:t>if</w:t>
      </w:r>
      <w:r w:rsidR="00945AE6">
        <w:rPr>
          <w:lang w:eastAsia="en-GB"/>
        </w:rPr>
        <w:t xml:space="preserve"> </w:t>
      </w:r>
      <w:r w:rsidRPr="00D070DF">
        <w:rPr>
          <w:lang w:eastAsia="en-GB"/>
        </w:rPr>
        <w:t>it</w:t>
      </w:r>
      <w:r w:rsidR="00945AE6">
        <w:rPr>
          <w:lang w:eastAsia="en-GB"/>
        </w:rPr>
        <w:t xml:space="preserve"> </w:t>
      </w:r>
      <w:r w:rsidRPr="00D070DF">
        <w:rPr>
          <w:lang w:eastAsia="en-GB"/>
        </w:rPr>
        <w:t>receives</w:t>
      </w:r>
      <w:r w:rsidR="00945AE6">
        <w:rPr>
          <w:lang w:eastAsia="en-GB"/>
        </w:rPr>
        <w:t xml:space="preserve"> </w:t>
      </w:r>
      <w:r w:rsidRPr="00D070DF">
        <w:rPr>
          <w:lang w:eastAsia="en-GB"/>
        </w:rPr>
        <w:t>a</w:t>
      </w:r>
      <w:r w:rsidR="00945AE6">
        <w:rPr>
          <w:lang w:eastAsia="en-GB"/>
        </w:rPr>
        <w:t xml:space="preserve"> </w:t>
      </w:r>
      <w:r w:rsidRPr="00D070DF">
        <w:rPr>
          <w:lang w:eastAsia="en-GB"/>
        </w:rPr>
        <w:t>zero</w:t>
      </w:r>
      <w:r w:rsidR="00945AE6">
        <w:rPr>
          <w:lang w:eastAsia="en-GB"/>
        </w:rPr>
        <w:t xml:space="preserve"> </w:t>
      </w:r>
      <w:r w:rsidRPr="00D070DF">
        <w:rPr>
          <w:lang w:eastAsia="en-GB"/>
        </w:rPr>
        <w:t>by</w:t>
      </w:r>
      <w:r w:rsidR="00945AE6">
        <w:rPr>
          <w:lang w:eastAsia="en-GB"/>
        </w:rPr>
        <w:t xml:space="preserve"> </w:t>
      </w:r>
      <w:r w:rsidRPr="00D070DF">
        <w:rPr>
          <w:lang w:eastAsia="en-GB"/>
        </w:rPr>
        <w:t>using</w:t>
      </w:r>
      <w:r w:rsidR="00945AE6">
        <w:rPr>
          <w:lang w:eastAsia="en-GB"/>
        </w:rPr>
        <w:t xml:space="preserve"> </w:t>
      </w:r>
      <w:r w:rsidRPr="00D070DF">
        <w:rPr>
          <w:lang w:eastAsia="en-GB"/>
        </w:rPr>
        <w:t>the</w:t>
      </w:r>
      <w:r w:rsidR="00945AE6">
        <w:rPr>
          <w:lang w:eastAsia="en-GB"/>
        </w:rPr>
        <w:t xml:space="preserve"> </w:t>
      </w:r>
      <w:r w:rsidRPr="00D62D8F">
        <w:rPr>
          <w:rStyle w:val="Literal"/>
        </w:rPr>
        <w:t>assert!</w:t>
      </w:r>
      <w:r w:rsidR="00945AE6">
        <w:rPr>
          <w:lang w:eastAsia="en-GB"/>
        </w:rPr>
        <w:t xml:space="preserve"> </w:t>
      </w:r>
      <w:r w:rsidRPr="00D070DF">
        <w:rPr>
          <w:lang w:eastAsia="en-GB"/>
        </w:rPr>
        <w:t>macro,</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20-13.</w:t>
      </w:r>
    </w:p>
    <w:p w14:paraId="4EDD810D" w14:textId="440BB662" w:rsidR="00D070DF" w:rsidRPr="00D070DF" w:rsidRDefault="00D070DF" w:rsidP="00B0420F">
      <w:pPr>
        <w:pStyle w:val="CodeLabel"/>
        <w:rPr>
          <w:lang w:eastAsia="en-GB"/>
        </w:rPr>
      </w:pPr>
      <w:r w:rsidRPr="00D070DF">
        <w:rPr>
          <w:lang w:eastAsia="en-GB"/>
        </w:rPr>
        <w:t>src/lib.rs</w:t>
      </w:r>
    </w:p>
    <w:p w14:paraId="22ACA046" w14:textId="23C1AB59"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538D5B05" w14:textId="3BEB0408" w:rsidR="00D070DF" w:rsidRPr="00D35EB9" w:rsidRDefault="00945AE6" w:rsidP="00D62D8F">
      <w:pPr>
        <w:pStyle w:val="Code"/>
      </w:pPr>
      <w:r w:rsidRPr="00D35EB9">
        <w:t xml:space="preserve">    </w:t>
      </w:r>
      <w:r w:rsidR="00D070DF" w:rsidRPr="00D35EB9">
        <w:t>///</w:t>
      </w:r>
      <w:r w:rsidRPr="00D35EB9">
        <w:t xml:space="preserve"> </w:t>
      </w:r>
      <w:r w:rsidR="00D070DF" w:rsidRPr="00D35EB9">
        <w:t>Create</w:t>
      </w:r>
      <w:r w:rsidRPr="00D35EB9">
        <w:t xml:space="preserve"> </w:t>
      </w:r>
      <w:r w:rsidR="00D070DF" w:rsidRPr="00D35EB9">
        <w:t>a</w:t>
      </w:r>
      <w:r w:rsidRPr="00D35EB9">
        <w:t xml:space="preserve"> </w:t>
      </w:r>
      <w:r w:rsidR="00D070DF" w:rsidRPr="00D35EB9">
        <w:t>new</w:t>
      </w:r>
      <w:r w:rsidRPr="00D35EB9">
        <w:t xml:space="preserve"> </w:t>
      </w:r>
      <w:r w:rsidR="00D070DF" w:rsidRPr="00D35EB9">
        <w:t>ThreadPool.</w:t>
      </w:r>
    </w:p>
    <w:p w14:paraId="70E9B47E" w14:textId="072B3EC7" w:rsidR="00D070DF" w:rsidRPr="00D35EB9" w:rsidRDefault="00945AE6" w:rsidP="00D62D8F">
      <w:pPr>
        <w:pStyle w:val="Code"/>
      </w:pPr>
      <w:r w:rsidRPr="00D35EB9">
        <w:t xml:space="preserve">    </w:t>
      </w:r>
      <w:r w:rsidR="00D070DF" w:rsidRPr="00D35EB9">
        <w:t>///</w:t>
      </w:r>
    </w:p>
    <w:p w14:paraId="50BE3245" w14:textId="6D6097D2" w:rsidR="00D070DF" w:rsidRPr="00D35EB9" w:rsidRDefault="00945AE6" w:rsidP="00D62D8F">
      <w:pPr>
        <w:pStyle w:val="Code"/>
      </w:pPr>
      <w:r w:rsidRPr="00D35EB9">
        <w:t xml:space="preserve">    </w:t>
      </w:r>
      <w:r w:rsidR="00D070DF" w:rsidRPr="00D35EB9">
        <w:t>///</w:t>
      </w:r>
      <w:r w:rsidRPr="00D35EB9">
        <w:t xml:space="preserve"> </w:t>
      </w:r>
      <w:r w:rsidR="00D070DF" w:rsidRPr="00D35EB9">
        <w:t>The</w:t>
      </w:r>
      <w:r w:rsidRPr="00D35EB9">
        <w:t xml:space="preserve"> </w:t>
      </w:r>
      <w:r w:rsidR="00D070DF" w:rsidRPr="00D35EB9">
        <w:t>size</w:t>
      </w:r>
      <w:r w:rsidRPr="00D35EB9">
        <w:t xml:space="preserve"> </w:t>
      </w:r>
      <w:r w:rsidR="00D070DF" w:rsidRPr="00D35EB9">
        <w:t>is</w:t>
      </w:r>
      <w:r w:rsidRPr="00D35EB9">
        <w:t xml:space="preserve"> </w:t>
      </w:r>
      <w:r w:rsidR="00D070DF" w:rsidRPr="00D35EB9">
        <w:t>the</w:t>
      </w:r>
      <w:r w:rsidRPr="00D35EB9">
        <w:t xml:space="preserve"> </w:t>
      </w:r>
      <w:r w:rsidR="00D070DF" w:rsidRPr="00D35EB9">
        <w:t>number</w:t>
      </w:r>
      <w:r w:rsidRPr="00D35EB9">
        <w:t xml:space="preserve"> </w:t>
      </w:r>
      <w:r w:rsidR="00D070DF" w:rsidRPr="00D35EB9">
        <w:t>of</w:t>
      </w:r>
      <w:r w:rsidRPr="00D35EB9">
        <w:t xml:space="preserve"> </w:t>
      </w:r>
      <w:r w:rsidR="00D070DF" w:rsidRPr="00D35EB9">
        <w:t>threads</w:t>
      </w:r>
      <w:r w:rsidRPr="00D35EB9">
        <w:t xml:space="preserve"> </w:t>
      </w:r>
      <w:r w:rsidR="00D070DF" w:rsidRPr="00D35EB9">
        <w:t>in</w:t>
      </w:r>
      <w:r w:rsidRPr="00D35EB9">
        <w:t xml:space="preserve"> </w:t>
      </w:r>
      <w:r w:rsidR="00D070DF" w:rsidRPr="00D35EB9">
        <w:t>the</w:t>
      </w:r>
      <w:r w:rsidRPr="00D35EB9">
        <w:t xml:space="preserve"> </w:t>
      </w:r>
      <w:r w:rsidR="00D070DF" w:rsidRPr="00D35EB9">
        <w:t>pool.</w:t>
      </w:r>
    </w:p>
    <w:p w14:paraId="2B9B5B82" w14:textId="0AD0F182" w:rsidR="00D070DF" w:rsidRPr="00D35EB9" w:rsidRDefault="00945AE6" w:rsidP="00D62D8F">
      <w:pPr>
        <w:pStyle w:val="Code"/>
      </w:pPr>
      <w:r w:rsidRPr="00D35EB9">
        <w:t xml:space="preserve">    </w:t>
      </w:r>
      <w:r w:rsidR="00D070DF" w:rsidRPr="00D35EB9">
        <w:t>///</w:t>
      </w:r>
    </w:p>
    <w:p w14:paraId="021246EC" w14:textId="54B1DCB9"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w:t>
      </w:r>
      <w:r w:rsidRPr="00D35EB9">
        <w:t xml:space="preserve"> </w:t>
      </w:r>
      <w:r w:rsidR="00D070DF" w:rsidRPr="00D35EB9">
        <w:t>#</w:t>
      </w:r>
      <w:r w:rsidRPr="00D35EB9">
        <w:t xml:space="preserve"> </w:t>
      </w:r>
      <w:r w:rsidR="00D070DF" w:rsidRPr="00D35EB9">
        <w:t>Panics</w:t>
      </w:r>
    </w:p>
    <w:p w14:paraId="12378429" w14:textId="16AB456A" w:rsidR="00D070DF" w:rsidRPr="00D35EB9" w:rsidRDefault="00945AE6" w:rsidP="00D62D8F">
      <w:pPr>
        <w:pStyle w:val="Code"/>
      </w:pPr>
      <w:r w:rsidRPr="00D35EB9">
        <w:t xml:space="preserve">    </w:t>
      </w:r>
      <w:r w:rsidR="00D070DF" w:rsidRPr="00D35EB9">
        <w:t>///</w:t>
      </w:r>
    </w:p>
    <w:p w14:paraId="76D5C3C1" w14:textId="3A0209A7" w:rsidR="00D070DF" w:rsidRPr="00D35EB9" w:rsidRDefault="00945AE6" w:rsidP="00D62D8F">
      <w:pPr>
        <w:pStyle w:val="Code"/>
      </w:pPr>
      <w:r w:rsidRPr="00D35EB9">
        <w:t xml:space="preserve">    </w:t>
      </w:r>
      <w:r w:rsidR="00D070DF" w:rsidRPr="00D35EB9">
        <w:t>///</w:t>
      </w:r>
      <w:r w:rsidRPr="00D35EB9">
        <w:t xml:space="preserve"> </w:t>
      </w:r>
      <w:r w:rsidR="00D070DF" w:rsidRPr="00D35EB9">
        <w:t>The</w:t>
      </w:r>
      <w:r w:rsidRPr="00D35EB9">
        <w:t xml:space="preserve"> </w:t>
      </w:r>
      <w:r w:rsidR="00D070DF" w:rsidRPr="00D35EB9">
        <w:t>`new`</w:t>
      </w:r>
      <w:r w:rsidRPr="00D35EB9">
        <w:t xml:space="preserve"> </w:t>
      </w:r>
      <w:r w:rsidR="00D070DF" w:rsidRPr="00D35EB9">
        <w:t>function</w:t>
      </w:r>
      <w:r w:rsidRPr="00D35EB9">
        <w:t xml:space="preserve"> </w:t>
      </w:r>
      <w:r w:rsidR="00D070DF" w:rsidRPr="00D35EB9">
        <w:t>will</w:t>
      </w:r>
      <w:r w:rsidRPr="00D35EB9">
        <w:t xml:space="preserve"> </w:t>
      </w:r>
      <w:r w:rsidR="00D070DF" w:rsidRPr="00D35EB9">
        <w:t>panic</w:t>
      </w:r>
      <w:r w:rsidRPr="00D35EB9">
        <w:t xml:space="preserve"> </w:t>
      </w:r>
      <w:r w:rsidR="00D070DF" w:rsidRPr="00D35EB9">
        <w:t>if</w:t>
      </w:r>
      <w:r w:rsidRPr="00D35EB9">
        <w:t xml:space="preserve"> </w:t>
      </w:r>
      <w:r w:rsidR="00D070DF" w:rsidRPr="00D35EB9">
        <w:t>the</w:t>
      </w:r>
      <w:r w:rsidRPr="00D35EB9">
        <w:t xml:space="preserve"> </w:t>
      </w:r>
      <w:r w:rsidR="00D070DF" w:rsidRPr="00D35EB9">
        <w:t>size</w:t>
      </w:r>
      <w:r w:rsidRPr="00D35EB9">
        <w:t xml:space="preserve"> </w:t>
      </w:r>
      <w:r w:rsidR="00D070DF" w:rsidRPr="00D35EB9">
        <w:t>is</w:t>
      </w:r>
      <w:r w:rsidRPr="00D35EB9">
        <w:t xml:space="preserve"> </w:t>
      </w:r>
      <w:r w:rsidR="00D070DF" w:rsidRPr="00D35EB9">
        <w:t>zero.</w:t>
      </w:r>
    </w:p>
    <w:p w14:paraId="01C3B010" w14:textId="27023EB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4B460D7C" w14:textId="710BE866"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assert!(size</w:t>
      </w:r>
      <w:r w:rsidRPr="00D35EB9">
        <w:t xml:space="preserve"> </w:t>
      </w:r>
      <w:r w:rsidR="00D070DF" w:rsidRPr="00D35EB9">
        <w:t>&gt;</w:t>
      </w:r>
      <w:r w:rsidRPr="00D35EB9">
        <w:t xml:space="preserve"> </w:t>
      </w:r>
      <w:r w:rsidR="00D070DF" w:rsidRPr="00D35EB9">
        <w:t>0);</w:t>
      </w:r>
    </w:p>
    <w:p w14:paraId="59802650" w14:textId="77777777" w:rsidR="00D070DF" w:rsidRPr="00D35EB9" w:rsidRDefault="00D070DF" w:rsidP="00D62D8F">
      <w:pPr>
        <w:pStyle w:val="Code"/>
      </w:pPr>
    </w:p>
    <w:p w14:paraId="244ABADC" w14:textId="386AAA22" w:rsidR="00D070DF" w:rsidRPr="00A73287" w:rsidRDefault="00945AE6" w:rsidP="00D62D8F">
      <w:pPr>
        <w:pStyle w:val="Code"/>
        <w:rPr>
          <w:rStyle w:val="LiteralGray"/>
        </w:rPr>
      </w:pPr>
      <w:r w:rsidRPr="00D35EB9">
        <w:t xml:space="preserve">        </w:t>
      </w:r>
      <w:r w:rsidR="00D070DF" w:rsidRPr="00A73287">
        <w:rPr>
          <w:rStyle w:val="LiteralGray"/>
        </w:rPr>
        <w:t>ThreadPool</w:t>
      </w:r>
    </w:p>
    <w:p w14:paraId="61EF3DB2" w14:textId="59768930"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321EC336" w14:textId="77777777" w:rsidR="00D070DF" w:rsidRPr="00A73287" w:rsidRDefault="00D070DF" w:rsidP="00D62D8F">
      <w:pPr>
        <w:pStyle w:val="Code"/>
        <w:rPr>
          <w:rStyle w:val="LiteralGray"/>
        </w:rPr>
      </w:pPr>
    </w:p>
    <w:p w14:paraId="6133B785" w14:textId="1C18273F"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18145F68" w14:textId="77777777" w:rsidR="00D070DF" w:rsidRPr="00A73287" w:rsidRDefault="00D070DF" w:rsidP="00D62D8F">
      <w:pPr>
        <w:pStyle w:val="Code"/>
        <w:rPr>
          <w:rStyle w:val="LiteralGray"/>
        </w:rPr>
      </w:pPr>
      <w:r w:rsidRPr="00A73287">
        <w:rPr>
          <w:rStyle w:val="LiteralGray"/>
        </w:rPr>
        <w:t>}</w:t>
      </w:r>
    </w:p>
    <w:p w14:paraId="609CD672" w14:textId="2E93FD39" w:rsidR="00D070DF" w:rsidRPr="00D070DF" w:rsidRDefault="00D070DF" w:rsidP="008C2171">
      <w:pPr>
        <w:pStyle w:val="CodeListingCaption"/>
        <w:rPr>
          <w:lang w:eastAsia="en-GB"/>
        </w:rPr>
      </w:pPr>
      <w:r w:rsidRPr="00D070DF">
        <w:rPr>
          <w:lang w:eastAsia="en-GB"/>
        </w:rPr>
        <w:t>Implementing</w:t>
      </w:r>
      <w:r w:rsidR="00945AE6">
        <w:rPr>
          <w:lang w:eastAsia="en-GB"/>
        </w:rPr>
        <w:t xml:space="preserve"> </w:t>
      </w:r>
      <w:r w:rsidRPr="00D62D8F">
        <w:rPr>
          <w:rStyle w:val="Literal"/>
        </w:rPr>
        <w:t>ThreadPool::new</w:t>
      </w:r>
      <w:r w:rsidR="00945AE6">
        <w:rPr>
          <w:lang w:eastAsia="en-GB"/>
        </w:rPr>
        <w:t xml:space="preserve"> </w:t>
      </w:r>
      <w:r w:rsidRPr="00D070DF">
        <w:rPr>
          <w:lang w:eastAsia="en-GB"/>
        </w:rPr>
        <w:t>to</w:t>
      </w:r>
      <w:r w:rsidR="00945AE6">
        <w:rPr>
          <w:lang w:eastAsia="en-GB"/>
        </w:rPr>
        <w:t xml:space="preserve"> </w:t>
      </w:r>
      <w:r w:rsidRPr="00D070DF">
        <w:rPr>
          <w:lang w:eastAsia="en-GB"/>
        </w:rPr>
        <w:t>panic</w:t>
      </w:r>
      <w:r w:rsidR="00945AE6">
        <w:rPr>
          <w:lang w:eastAsia="en-GB"/>
        </w:rPr>
        <w:t xml:space="preserve"> </w:t>
      </w:r>
      <w:r w:rsidRPr="00D070DF">
        <w:rPr>
          <w:lang w:eastAsia="en-GB"/>
        </w:rPr>
        <w:t>if</w:t>
      </w:r>
      <w:r w:rsidR="00945AE6">
        <w:rPr>
          <w:lang w:eastAsia="en-GB"/>
        </w:rPr>
        <w:t xml:space="preserve"> </w:t>
      </w:r>
      <w:r w:rsidRPr="00D62D8F">
        <w:rPr>
          <w:rStyle w:val="Literal"/>
        </w:rPr>
        <w:t>size</w:t>
      </w:r>
      <w:r w:rsidR="00945AE6">
        <w:rPr>
          <w:lang w:eastAsia="en-GB"/>
        </w:rPr>
        <w:t xml:space="preserve"> </w:t>
      </w:r>
      <w:r w:rsidRPr="00D070DF">
        <w:rPr>
          <w:lang w:eastAsia="en-GB"/>
        </w:rPr>
        <w:t>is</w:t>
      </w:r>
      <w:r w:rsidR="00945AE6">
        <w:rPr>
          <w:lang w:eastAsia="en-GB"/>
        </w:rPr>
        <w:t xml:space="preserve"> </w:t>
      </w:r>
      <w:r w:rsidRPr="00D070DF">
        <w:rPr>
          <w:lang w:eastAsia="en-GB"/>
        </w:rPr>
        <w:t>zero</w:t>
      </w:r>
    </w:p>
    <w:p w14:paraId="7BDBC00F" w14:textId="0B36307A" w:rsidR="00D070DF" w:rsidRPr="00D070DF" w:rsidRDefault="006C1054" w:rsidP="00945AE6">
      <w:pPr>
        <w:pStyle w:val="Body"/>
        <w:rPr>
          <w:lang w:eastAsia="en-GB"/>
        </w:rPr>
      </w:pPr>
      <w:r>
        <w:rPr>
          <w:lang w:eastAsia="en-GB"/>
        </w:rPr>
        <w:fldChar w:fldCharType="begin"/>
      </w:r>
      <w:r>
        <w:instrText xml:space="preserve"> XE "comments </w:instrText>
      </w:r>
      <w:r w:rsidRPr="00BE574B">
        <w:instrText>startRange</w:instrText>
      </w:r>
      <w:r>
        <w:instrText xml:space="preserve">" </w:instrText>
      </w:r>
      <w:r>
        <w:rPr>
          <w:lang w:eastAsia="en-GB"/>
        </w:rPr>
        <w:fldChar w:fldCharType="end"/>
      </w:r>
      <w:r>
        <w:rPr>
          <w:lang w:eastAsia="en-GB"/>
        </w:rPr>
        <w:fldChar w:fldCharType="begin"/>
      </w:r>
      <w:r>
        <w:instrText xml:space="preserve"> XE "documentation:comments </w:instrText>
      </w:r>
      <w:r w:rsidRPr="00BE574B">
        <w:instrText>startRange</w:instrText>
      </w:r>
      <w:r>
        <w:instrText xml:space="preserve">" </w:instrText>
      </w:r>
      <w:r>
        <w:rPr>
          <w:lang w:eastAsia="en-GB"/>
        </w:rPr>
        <w:fldChar w:fldCharType="end"/>
      </w:r>
      <w:r w:rsidR="00D070DF" w:rsidRPr="00D070DF">
        <w:rPr>
          <w:lang w:eastAsia="en-GB"/>
        </w:rPr>
        <w:t>We’ve</w:t>
      </w:r>
      <w:r w:rsidR="00945AE6">
        <w:rPr>
          <w:lang w:eastAsia="en-GB"/>
        </w:rPr>
        <w:t xml:space="preserve"> </w:t>
      </w:r>
      <w:r w:rsidR="00D070DF" w:rsidRPr="00D070DF">
        <w:rPr>
          <w:lang w:eastAsia="en-GB"/>
        </w:rPr>
        <w:t>also</w:t>
      </w:r>
      <w:r w:rsidR="00945AE6">
        <w:rPr>
          <w:lang w:eastAsia="en-GB"/>
        </w:rPr>
        <w:t xml:space="preserve"> </w:t>
      </w:r>
      <w:r w:rsidR="00D070DF" w:rsidRPr="00D070DF">
        <w:rPr>
          <w:lang w:eastAsia="en-GB"/>
        </w:rPr>
        <w:t>added</w:t>
      </w:r>
      <w:r w:rsidR="00945AE6">
        <w:rPr>
          <w:lang w:eastAsia="en-GB"/>
        </w:rPr>
        <w:t xml:space="preserve"> </w:t>
      </w:r>
      <w:r w:rsidR="00D070DF" w:rsidRPr="00D070DF">
        <w:rPr>
          <w:lang w:eastAsia="en-GB"/>
        </w:rPr>
        <w:t>some</w:t>
      </w:r>
      <w:r w:rsidR="00945AE6">
        <w:rPr>
          <w:lang w:eastAsia="en-GB"/>
        </w:rPr>
        <w:t xml:space="preserve"> </w:t>
      </w:r>
      <w:r w:rsidR="00D070DF" w:rsidRPr="00D070DF">
        <w:rPr>
          <w:lang w:eastAsia="en-GB"/>
        </w:rPr>
        <w:t>documentation</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our</w:t>
      </w:r>
      <w:r w:rsidR="00945AE6">
        <w:rPr>
          <w:lang w:eastAsia="en-GB"/>
        </w:rPr>
        <w:t xml:space="preserve"> </w:t>
      </w:r>
      <w:r w:rsidR="00D070DF" w:rsidRPr="00D62D8F">
        <w:rPr>
          <w:rStyle w:val="Literal"/>
        </w:rPr>
        <w:t>ThreadPool</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doc</w:t>
      </w:r>
      <w:r w:rsidR="00945AE6">
        <w:rPr>
          <w:lang w:eastAsia="en-GB"/>
        </w:rPr>
        <w:t xml:space="preserve"> </w:t>
      </w:r>
      <w:r w:rsidR="00D070DF" w:rsidRPr="00D070DF">
        <w:rPr>
          <w:lang w:eastAsia="en-GB"/>
        </w:rPr>
        <w:t>comments.</w:t>
      </w:r>
      <w:r w:rsidR="00945AE6">
        <w:rPr>
          <w:lang w:eastAsia="en-GB"/>
        </w:rPr>
        <w:t xml:space="preserve"> </w:t>
      </w:r>
      <w:r w:rsidR="00D070DF" w:rsidRPr="00D070DF">
        <w:rPr>
          <w:lang w:eastAsia="en-GB"/>
        </w:rPr>
        <w:t>Note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followed</w:t>
      </w:r>
      <w:r w:rsidR="00945AE6">
        <w:rPr>
          <w:lang w:eastAsia="en-GB"/>
        </w:rPr>
        <w:t xml:space="preserve"> </w:t>
      </w:r>
      <w:r w:rsidR="00D070DF" w:rsidRPr="00D070DF">
        <w:rPr>
          <w:lang w:eastAsia="en-GB"/>
        </w:rPr>
        <w:t>good</w:t>
      </w:r>
      <w:r w:rsidR="00945AE6">
        <w:rPr>
          <w:lang w:eastAsia="en-GB"/>
        </w:rPr>
        <w:t xml:space="preserve"> </w:t>
      </w:r>
      <w:r w:rsidR="00D070DF" w:rsidRPr="00D070DF">
        <w:rPr>
          <w:lang w:eastAsia="en-GB"/>
        </w:rPr>
        <w:t>documentation</w:t>
      </w:r>
      <w:r w:rsidR="00945AE6">
        <w:rPr>
          <w:lang w:eastAsia="en-GB"/>
        </w:rPr>
        <w:t xml:space="preserve"> </w:t>
      </w:r>
      <w:r w:rsidR="00D070DF" w:rsidRPr="00D070DF">
        <w:rPr>
          <w:lang w:eastAsia="en-GB"/>
        </w:rPr>
        <w:t>practices</w:t>
      </w:r>
      <w:r w:rsidR="00945AE6">
        <w:rPr>
          <w:lang w:eastAsia="en-GB"/>
        </w:rPr>
        <w:t xml:space="preserve"> </w:t>
      </w:r>
      <w:r w:rsidR="00D070DF" w:rsidRPr="00D070DF">
        <w:rPr>
          <w:lang w:eastAsia="en-GB"/>
        </w:rPr>
        <w:t>by</w:t>
      </w:r>
      <w:r w:rsidR="00945AE6">
        <w:rPr>
          <w:lang w:eastAsia="en-GB"/>
        </w:rPr>
        <w:t xml:space="preserve"> </w:t>
      </w:r>
      <w:r w:rsidR="00D070DF" w:rsidRPr="00D070DF">
        <w:rPr>
          <w:lang w:eastAsia="en-GB"/>
        </w:rPr>
        <w:t>adding</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section</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calls</w:t>
      </w:r>
      <w:r w:rsidR="00945AE6">
        <w:rPr>
          <w:lang w:eastAsia="en-GB"/>
        </w:rPr>
        <w:t xml:space="preserve"> </w:t>
      </w:r>
      <w:r w:rsidR="00D070DF" w:rsidRPr="00D070DF">
        <w:rPr>
          <w:lang w:eastAsia="en-GB"/>
        </w:rPr>
        <w:t>out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situations</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our</w:t>
      </w:r>
      <w:r w:rsidR="00945AE6">
        <w:rPr>
          <w:lang w:eastAsia="en-GB"/>
        </w:rPr>
        <w:t xml:space="preserve"> </w:t>
      </w:r>
      <w:r w:rsidR="00D070DF" w:rsidRPr="00D070DF">
        <w:rPr>
          <w:lang w:eastAsia="en-GB"/>
        </w:rPr>
        <w:t>function</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panic</w:t>
      </w:r>
      <w:r w:rsidR="00945AE6">
        <w:rPr>
          <w:lang w:eastAsia="en-GB"/>
        </w:rPr>
        <w:t xml:space="preserve"> </w:t>
      </w:r>
      <w:r w:rsidR="00FF277B" w:rsidRPr="00FF277B">
        <w:rPr>
          <w:rStyle w:val="CodeAnnotation"/>
        </w:rPr>
        <w:t>1</w:t>
      </w:r>
      <w:r w:rsidR="00D070DF" w:rsidRPr="00D070DF">
        <w:rPr>
          <w:lang w:eastAsia="en-GB"/>
        </w:rPr>
        <w:t>,</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discussed</w:t>
      </w:r>
      <w:r w:rsidR="00945AE6">
        <w:rPr>
          <w:lang w:eastAsia="en-GB"/>
        </w:rPr>
        <w:t xml:space="preserve"> </w:t>
      </w:r>
      <w:r w:rsidR="00D070DF" w:rsidRPr="00D070DF">
        <w:rPr>
          <w:lang w:eastAsia="en-GB"/>
        </w:rPr>
        <w:t>in</w:t>
      </w:r>
      <w:r w:rsidR="00945AE6">
        <w:rPr>
          <w:lang w:eastAsia="en-GB"/>
        </w:rPr>
        <w:t xml:space="preserve"> </w:t>
      </w:r>
      <w:r w:rsidR="00D070DF" w:rsidRPr="0034556F">
        <w:rPr>
          <w:rStyle w:val="Xref"/>
        </w:rPr>
        <w:t>Chapter</w:t>
      </w:r>
      <w:r w:rsidR="00945AE6" w:rsidRPr="0034556F">
        <w:rPr>
          <w:rStyle w:val="Xref"/>
        </w:rPr>
        <w:t xml:space="preserve"> </w:t>
      </w:r>
      <w:r w:rsidR="00D070DF" w:rsidRPr="0034556F">
        <w:rPr>
          <w:rStyle w:val="Xref"/>
        </w:rPr>
        <w:t>14</w:t>
      </w:r>
      <w:r w:rsidR="00D070DF" w:rsidRPr="00D070DF">
        <w:rPr>
          <w:lang w:eastAsia="en-GB"/>
        </w:rPr>
        <w:t>.</w:t>
      </w:r>
      <w:r w:rsidR="00945AE6">
        <w:rPr>
          <w:lang w:eastAsia="en-GB"/>
        </w:rPr>
        <w:t xml:space="preserve"> </w:t>
      </w:r>
      <w:r w:rsidR="00D070DF" w:rsidRPr="00D070DF">
        <w:rPr>
          <w:lang w:eastAsia="en-GB"/>
        </w:rPr>
        <w:t>Try</w:t>
      </w:r>
      <w:r w:rsidR="00945AE6">
        <w:rPr>
          <w:lang w:eastAsia="en-GB"/>
        </w:rPr>
        <w:t xml:space="preserve"> </w:t>
      </w:r>
      <w:r w:rsidR="00D070DF" w:rsidRPr="00D070DF">
        <w:rPr>
          <w:lang w:eastAsia="en-GB"/>
        </w:rPr>
        <w:t>running</w:t>
      </w:r>
      <w:r w:rsidR="00945AE6">
        <w:rPr>
          <w:lang w:eastAsia="en-GB"/>
        </w:rPr>
        <w:t xml:space="preserve"> </w:t>
      </w:r>
      <w:r w:rsidR="00D070DF" w:rsidRPr="00D62D8F">
        <w:rPr>
          <w:rStyle w:val="Literal"/>
        </w:rPr>
        <w:t>cargo</w:t>
      </w:r>
      <w:r w:rsidR="00945AE6" w:rsidRPr="00D62D8F">
        <w:rPr>
          <w:rStyle w:val="Literal"/>
        </w:rPr>
        <w:t xml:space="preserve"> </w:t>
      </w:r>
      <w:r w:rsidR="00D070DF" w:rsidRPr="00D62D8F">
        <w:rPr>
          <w:rStyle w:val="Literal"/>
        </w:rPr>
        <w:t>doc</w:t>
      </w:r>
      <w:r w:rsidR="00945AE6" w:rsidRPr="00D62D8F">
        <w:rPr>
          <w:rStyle w:val="Literal"/>
        </w:rPr>
        <w:t xml:space="preserve"> </w:t>
      </w:r>
      <w:r w:rsidR="00D070DF" w:rsidRPr="00D62D8F">
        <w:rPr>
          <w:rStyle w:val="Literal"/>
        </w:rPr>
        <w:t>--open</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clicking</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ThreadPool</w:t>
      </w:r>
      <w:r w:rsidR="00945AE6">
        <w:rPr>
          <w:lang w:eastAsia="en-GB"/>
        </w:rPr>
        <w:t xml:space="preserve"> </w:t>
      </w:r>
      <w:r w:rsidR="00D070DF" w:rsidRPr="00D070DF">
        <w:rPr>
          <w:lang w:eastAsia="en-GB"/>
        </w:rPr>
        <w:t>struct</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see</w:t>
      </w:r>
      <w:r w:rsidR="00945AE6">
        <w:rPr>
          <w:lang w:eastAsia="en-GB"/>
        </w:rPr>
        <w:t xml:space="preserve"> </w:t>
      </w:r>
      <w:r w:rsidR="00D070DF" w:rsidRPr="00D070DF">
        <w:rPr>
          <w:lang w:eastAsia="en-GB"/>
        </w:rPr>
        <w:t>what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generated</w:t>
      </w:r>
      <w:r w:rsidR="00945AE6">
        <w:rPr>
          <w:lang w:eastAsia="en-GB"/>
        </w:rPr>
        <w:t xml:space="preserve"> </w:t>
      </w:r>
      <w:r w:rsidR="00D070DF" w:rsidRPr="00D070DF">
        <w:rPr>
          <w:lang w:eastAsia="en-GB"/>
        </w:rPr>
        <w:t>docs</w:t>
      </w:r>
      <w:r w:rsidR="00945AE6">
        <w:rPr>
          <w:lang w:eastAsia="en-GB"/>
        </w:rPr>
        <w:t xml:space="preserve"> </w:t>
      </w:r>
      <w:r w:rsidR="00D070DF" w:rsidRPr="00D070DF">
        <w:rPr>
          <w:lang w:eastAsia="en-GB"/>
        </w:rPr>
        <w:t>for</w:t>
      </w:r>
      <w:r w:rsidR="00945AE6">
        <w:rPr>
          <w:lang w:eastAsia="en-GB"/>
        </w:rPr>
        <w:t xml:space="preserve"> </w:t>
      </w:r>
      <w:r w:rsidR="00D070DF" w:rsidRPr="00D62D8F">
        <w:rPr>
          <w:rStyle w:val="Literal"/>
        </w:rPr>
        <w:t>new</w:t>
      </w:r>
      <w:r w:rsidR="00945AE6">
        <w:rPr>
          <w:lang w:eastAsia="en-GB"/>
        </w:rPr>
        <w:t xml:space="preserve"> </w:t>
      </w:r>
      <w:r w:rsidR="00D070DF" w:rsidRPr="00D070DF">
        <w:rPr>
          <w:lang w:eastAsia="en-GB"/>
        </w:rPr>
        <w:t>look</w:t>
      </w:r>
      <w:r w:rsidR="00945AE6">
        <w:rPr>
          <w:lang w:eastAsia="en-GB"/>
        </w:rPr>
        <w:t xml:space="preserve"> </w:t>
      </w:r>
      <w:r w:rsidR="00D070DF" w:rsidRPr="00D070DF">
        <w:rPr>
          <w:lang w:eastAsia="en-GB"/>
        </w:rPr>
        <w:t>like!</w:t>
      </w:r>
      <w:r>
        <w:rPr>
          <w:lang w:eastAsia="en-GB"/>
        </w:rPr>
        <w:fldChar w:fldCharType="begin"/>
      </w:r>
      <w:r>
        <w:instrText xml:space="preserve"> XE "comments </w:instrText>
      </w:r>
      <w:r>
        <w:lastRenderedPageBreak/>
        <w:instrText>end</w:instrText>
      </w:r>
      <w:r w:rsidRPr="00BE574B">
        <w:instrText>Range</w:instrText>
      </w:r>
      <w:r>
        <w:instrText xml:space="preserve">" </w:instrText>
      </w:r>
      <w:r>
        <w:rPr>
          <w:lang w:eastAsia="en-GB"/>
        </w:rPr>
        <w:fldChar w:fldCharType="end"/>
      </w:r>
      <w:r>
        <w:rPr>
          <w:lang w:eastAsia="en-GB"/>
        </w:rPr>
        <w:fldChar w:fldCharType="begin"/>
      </w:r>
      <w:r>
        <w:instrText xml:space="preserve"> XE "documentation:comments end</w:instrText>
      </w:r>
      <w:r w:rsidRPr="00BE574B">
        <w:instrText>Range</w:instrText>
      </w:r>
      <w:r>
        <w:instrText xml:space="preserve">" </w:instrText>
      </w:r>
      <w:r>
        <w:rPr>
          <w:lang w:eastAsia="en-GB"/>
        </w:rPr>
        <w:fldChar w:fldCharType="end"/>
      </w:r>
    </w:p>
    <w:p w14:paraId="3863E7D3" w14:textId="0BFEC0EA" w:rsidR="00D070DF" w:rsidRPr="00D070DF" w:rsidRDefault="00D070DF" w:rsidP="00945AE6">
      <w:pPr>
        <w:pStyle w:val="Body"/>
        <w:rPr>
          <w:lang w:eastAsia="en-GB"/>
        </w:rPr>
      </w:pP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070DF">
        <w:rPr>
          <w:lang w:eastAsia="en-GB"/>
        </w:rPr>
        <w:t>adding</w:t>
      </w:r>
      <w:r w:rsidR="00945AE6">
        <w:rPr>
          <w:lang w:eastAsia="en-GB"/>
        </w:rPr>
        <w:t xml:space="preserve"> </w:t>
      </w:r>
      <w:r w:rsidRPr="00D070DF">
        <w:rPr>
          <w:lang w:eastAsia="en-GB"/>
        </w:rPr>
        <w:t>the</w:t>
      </w:r>
      <w:r w:rsidR="00945AE6">
        <w:rPr>
          <w:lang w:eastAsia="en-GB"/>
        </w:rPr>
        <w:t xml:space="preserve"> </w:t>
      </w:r>
      <w:r w:rsidRPr="00D62D8F">
        <w:rPr>
          <w:rStyle w:val="Literal"/>
        </w:rPr>
        <w:t>assert!</w:t>
      </w:r>
      <w:r w:rsidR="00945AE6">
        <w:rPr>
          <w:lang w:eastAsia="en-GB"/>
        </w:rPr>
        <w:t xml:space="preserve"> </w:t>
      </w:r>
      <w:r w:rsidRPr="00D070DF">
        <w:rPr>
          <w:lang w:eastAsia="en-GB"/>
        </w:rPr>
        <w:t>macro</w:t>
      </w:r>
      <w:r w:rsidR="00945AE6">
        <w:rPr>
          <w:lang w:eastAsia="en-GB"/>
        </w:rPr>
        <w:t xml:space="preserve"> </w:t>
      </w:r>
      <w:r w:rsidRPr="00D070DF">
        <w:rPr>
          <w:lang w:eastAsia="en-GB"/>
        </w:rPr>
        <w:t>as</w:t>
      </w:r>
      <w:r w:rsidR="00945AE6">
        <w:rPr>
          <w:lang w:eastAsia="en-GB"/>
        </w:rPr>
        <w:t xml:space="preserve"> </w:t>
      </w:r>
      <w:r w:rsidRPr="00D070DF">
        <w:rPr>
          <w:lang w:eastAsia="en-GB"/>
        </w:rPr>
        <w:t>we’ve</w:t>
      </w:r>
      <w:r w:rsidR="00945AE6">
        <w:rPr>
          <w:lang w:eastAsia="en-GB"/>
        </w:rPr>
        <w:t xml:space="preserve"> </w:t>
      </w:r>
      <w:r w:rsidRPr="00D070DF">
        <w:rPr>
          <w:lang w:eastAsia="en-GB"/>
        </w:rPr>
        <w:t>done</w:t>
      </w:r>
      <w:r w:rsidR="00945AE6">
        <w:rPr>
          <w:lang w:eastAsia="en-GB"/>
        </w:rPr>
        <w:t xml:space="preserve"> </w:t>
      </w:r>
      <w:r w:rsidRPr="00D070DF">
        <w:rPr>
          <w:lang w:eastAsia="en-GB"/>
        </w:rPr>
        <w:t>here</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could</w:t>
      </w:r>
      <w:r w:rsidR="00945AE6">
        <w:rPr>
          <w:lang w:eastAsia="en-GB"/>
        </w:rPr>
        <w:t xml:space="preserve"> </w:t>
      </w:r>
      <w:r w:rsidRPr="00D070DF">
        <w:rPr>
          <w:lang w:eastAsia="en-GB"/>
        </w:rPr>
        <w:t>change</w:t>
      </w:r>
      <w:r w:rsidR="00945AE6">
        <w:rPr>
          <w:lang w:eastAsia="en-GB"/>
        </w:rPr>
        <w:t xml:space="preserve"> </w:t>
      </w:r>
      <w:r w:rsidRPr="00D62D8F">
        <w:rPr>
          <w:rStyle w:val="Literal"/>
        </w:rPr>
        <w:t>new</w:t>
      </w:r>
      <w:r w:rsidR="00945AE6">
        <w:rPr>
          <w:lang w:eastAsia="en-GB"/>
        </w:rPr>
        <w:t xml:space="preserve"> </w:t>
      </w:r>
      <w:r w:rsidRPr="00D070DF">
        <w:rPr>
          <w:lang w:eastAsia="en-GB"/>
        </w:rPr>
        <w:t>into</w:t>
      </w:r>
      <w:r w:rsidR="00945AE6">
        <w:rPr>
          <w:lang w:eastAsia="en-GB"/>
        </w:rPr>
        <w:t xml:space="preserve"> </w:t>
      </w:r>
      <w:r w:rsidRPr="00D62D8F">
        <w:rPr>
          <w:rStyle w:val="Literal"/>
        </w:rPr>
        <w:t>build</w:t>
      </w:r>
      <w:r w:rsidR="00945AE6">
        <w:rPr>
          <w:lang w:eastAsia="en-GB"/>
        </w:rPr>
        <w:t xml:space="preserve"> </w:t>
      </w:r>
      <w:r w:rsidRPr="00D070DF">
        <w:rPr>
          <w:lang w:eastAsia="en-GB"/>
        </w:rPr>
        <w:t>and</w:t>
      </w:r>
      <w:r w:rsidR="00945AE6">
        <w:rPr>
          <w:lang w:eastAsia="en-GB"/>
        </w:rPr>
        <w:t xml:space="preserve"> </w:t>
      </w:r>
      <w:r w:rsidRPr="00D070DF">
        <w:rPr>
          <w:lang w:eastAsia="en-GB"/>
        </w:rPr>
        <w:t>return</w:t>
      </w:r>
      <w:r w:rsidR="00945AE6">
        <w:rPr>
          <w:lang w:eastAsia="en-GB"/>
        </w:rPr>
        <w:t xml:space="preserve"> </w:t>
      </w:r>
      <w:r w:rsidRPr="00D070DF">
        <w:rPr>
          <w:lang w:eastAsia="en-GB"/>
        </w:rPr>
        <w:t>a</w:t>
      </w:r>
      <w:r w:rsidR="00945AE6">
        <w:rPr>
          <w:lang w:eastAsia="en-GB"/>
        </w:rPr>
        <w:t xml:space="preserve"> </w:t>
      </w:r>
      <w:r w:rsidRPr="00D62D8F">
        <w:rPr>
          <w:rStyle w:val="Literal"/>
        </w:rPr>
        <w:t>Result</w:t>
      </w:r>
      <w:r w:rsidR="00945AE6">
        <w:rPr>
          <w:lang w:eastAsia="en-GB"/>
        </w:rPr>
        <w:t xml:space="preserve"> </w:t>
      </w:r>
      <w:r w:rsidRPr="00D070DF">
        <w:rPr>
          <w:lang w:eastAsia="en-GB"/>
        </w:rPr>
        <w:t>like</w:t>
      </w:r>
      <w:r w:rsidR="00945AE6">
        <w:rPr>
          <w:lang w:eastAsia="en-GB"/>
        </w:rPr>
        <w:t xml:space="preserve"> </w:t>
      </w:r>
      <w:r w:rsidRPr="00D070DF">
        <w:rPr>
          <w:lang w:eastAsia="en-GB"/>
        </w:rPr>
        <w:t>we</w:t>
      </w:r>
      <w:r w:rsidR="00945AE6">
        <w:rPr>
          <w:lang w:eastAsia="en-GB"/>
        </w:rPr>
        <w:t xml:space="preserve"> </w:t>
      </w:r>
      <w:r w:rsidRPr="00D070DF">
        <w:rPr>
          <w:lang w:eastAsia="en-GB"/>
        </w:rPr>
        <w:t>did</w:t>
      </w:r>
      <w:r w:rsidR="00945AE6">
        <w:rPr>
          <w:lang w:eastAsia="en-GB"/>
        </w:rPr>
        <w:t xml:space="preserve"> </w:t>
      </w:r>
      <w:r w:rsidRPr="00D070DF">
        <w:rPr>
          <w:lang w:eastAsia="en-GB"/>
        </w:rPr>
        <w:t>with</w:t>
      </w:r>
      <w:r w:rsidR="00945AE6">
        <w:rPr>
          <w:lang w:eastAsia="en-GB"/>
        </w:rPr>
        <w:t xml:space="preserve"> </w:t>
      </w:r>
      <w:r w:rsidRPr="00D62D8F">
        <w:rPr>
          <w:rStyle w:val="Literal"/>
        </w:rPr>
        <w:t>Config::build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I/O</w:t>
      </w:r>
      <w:r w:rsidR="00945AE6">
        <w:rPr>
          <w:lang w:eastAsia="en-GB"/>
        </w:rPr>
        <w:t xml:space="preserve"> </w:t>
      </w:r>
      <w:r w:rsidRPr="00D070DF">
        <w:rPr>
          <w:lang w:eastAsia="en-GB"/>
        </w:rPr>
        <w:t>project</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12-9.</w:t>
      </w:r>
      <w:r w:rsidR="00945AE6">
        <w:rPr>
          <w:lang w:eastAsia="en-GB"/>
        </w:rPr>
        <w:t xml:space="preserve"> </w:t>
      </w:r>
      <w:r w:rsidRPr="00D070DF">
        <w:rPr>
          <w:lang w:eastAsia="en-GB"/>
        </w:rPr>
        <w:t>But</w:t>
      </w:r>
      <w:r w:rsidR="00945AE6">
        <w:rPr>
          <w:lang w:eastAsia="en-GB"/>
        </w:rPr>
        <w:t xml:space="preserve"> </w:t>
      </w:r>
      <w:r w:rsidRPr="00D070DF">
        <w:rPr>
          <w:lang w:eastAsia="en-GB"/>
        </w:rPr>
        <w:t>we’ve</w:t>
      </w:r>
      <w:r w:rsidR="00945AE6">
        <w:rPr>
          <w:lang w:eastAsia="en-GB"/>
        </w:rPr>
        <w:t xml:space="preserve"> </w:t>
      </w:r>
      <w:r w:rsidRPr="00D070DF">
        <w:rPr>
          <w:lang w:eastAsia="en-GB"/>
        </w:rPr>
        <w:t>decided</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case</w:t>
      </w:r>
      <w:r w:rsidR="00945AE6">
        <w:rPr>
          <w:lang w:eastAsia="en-GB"/>
        </w:rPr>
        <w:t xml:space="preserve"> </w:t>
      </w:r>
      <w:r w:rsidRPr="00D070DF">
        <w:rPr>
          <w:lang w:eastAsia="en-GB"/>
        </w:rPr>
        <w:t>that</w:t>
      </w:r>
      <w:r w:rsidR="00945AE6">
        <w:rPr>
          <w:lang w:eastAsia="en-GB"/>
        </w:rPr>
        <w:t xml:space="preserve">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without</w:t>
      </w:r>
      <w:r w:rsidR="00945AE6">
        <w:rPr>
          <w:lang w:eastAsia="en-GB"/>
        </w:rPr>
        <w:t xml:space="preserve"> </w:t>
      </w:r>
      <w:r w:rsidRPr="00D070DF">
        <w:rPr>
          <w:lang w:eastAsia="en-GB"/>
        </w:rPr>
        <w:t>any</w:t>
      </w:r>
      <w:r w:rsidR="00945AE6">
        <w:rPr>
          <w:lang w:eastAsia="en-GB"/>
        </w:rPr>
        <w:t xml:space="preserve"> </w:t>
      </w:r>
      <w:r w:rsidRPr="00D070DF">
        <w:rPr>
          <w:lang w:eastAsia="en-GB"/>
        </w:rPr>
        <w:t>threads</w:t>
      </w:r>
      <w:r w:rsidR="00945AE6">
        <w:rPr>
          <w:lang w:eastAsia="en-GB"/>
        </w:rPr>
        <w:t xml:space="preserve"> </w:t>
      </w:r>
      <w:r w:rsidRPr="00D070DF">
        <w:rPr>
          <w:lang w:eastAsia="en-GB"/>
        </w:rPr>
        <w:t>should</w:t>
      </w:r>
      <w:r w:rsidR="00945AE6">
        <w:rPr>
          <w:lang w:eastAsia="en-GB"/>
        </w:rPr>
        <w:t xml:space="preserve"> </w:t>
      </w:r>
      <w:r w:rsidRPr="00D070DF">
        <w:rPr>
          <w:lang w:eastAsia="en-GB"/>
        </w:rPr>
        <w:t>be</w:t>
      </w:r>
      <w:r w:rsidR="00945AE6">
        <w:rPr>
          <w:lang w:eastAsia="en-GB"/>
        </w:rPr>
        <w:t xml:space="preserve"> </w:t>
      </w:r>
      <w:r w:rsidRPr="00D070DF">
        <w:rPr>
          <w:lang w:eastAsia="en-GB"/>
        </w:rPr>
        <w:t>an</w:t>
      </w:r>
      <w:r w:rsidR="00945AE6">
        <w:rPr>
          <w:lang w:eastAsia="en-GB"/>
        </w:rPr>
        <w:t xml:space="preserve"> </w:t>
      </w:r>
      <w:r w:rsidRPr="00D070DF">
        <w:rPr>
          <w:lang w:eastAsia="en-GB"/>
        </w:rPr>
        <w:t>unrecoverable</w:t>
      </w:r>
      <w:r w:rsidR="00945AE6">
        <w:rPr>
          <w:lang w:eastAsia="en-GB"/>
        </w:rPr>
        <w:t xml:space="preserve"> </w:t>
      </w:r>
      <w:r w:rsidRPr="00D070DF">
        <w:rPr>
          <w:lang w:eastAsia="en-GB"/>
        </w:rPr>
        <w:t>error.</w:t>
      </w:r>
      <w:r w:rsidR="00945AE6">
        <w:rPr>
          <w:lang w:eastAsia="en-GB"/>
        </w:rPr>
        <w:t xml:space="preserve"> </w:t>
      </w:r>
      <w:r w:rsidRPr="00D070DF">
        <w:rPr>
          <w:lang w:eastAsia="en-GB"/>
        </w:rPr>
        <w:t>If</w:t>
      </w:r>
      <w:r w:rsidR="00945AE6">
        <w:rPr>
          <w:lang w:eastAsia="en-GB"/>
        </w:rPr>
        <w:t xml:space="preserve"> </w:t>
      </w:r>
      <w:r w:rsidRPr="00D070DF">
        <w:rPr>
          <w:lang w:eastAsia="en-GB"/>
        </w:rPr>
        <w:t>you’re</w:t>
      </w:r>
      <w:r w:rsidR="00945AE6">
        <w:rPr>
          <w:lang w:eastAsia="en-GB"/>
        </w:rPr>
        <w:t xml:space="preserve"> </w:t>
      </w:r>
      <w:r w:rsidRPr="00D070DF">
        <w:rPr>
          <w:lang w:eastAsia="en-GB"/>
        </w:rPr>
        <w:t>feeling</w:t>
      </w:r>
      <w:r w:rsidR="00945AE6">
        <w:rPr>
          <w:lang w:eastAsia="en-GB"/>
        </w:rPr>
        <w:t xml:space="preserve"> </w:t>
      </w:r>
      <w:r w:rsidRPr="00D070DF">
        <w:rPr>
          <w:lang w:eastAsia="en-GB"/>
        </w:rPr>
        <w:t>ambitious,</w:t>
      </w:r>
      <w:r w:rsidR="00945AE6">
        <w:rPr>
          <w:lang w:eastAsia="en-GB"/>
        </w:rPr>
        <w:t xml:space="preserve"> </w:t>
      </w:r>
      <w:r w:rsidRPr="00D070DF">
        <w:rPr>
          <w:lang w:eastAsia="en-GB"/>
        </w:rPr>
        <w:t>try</w:t>
      </w:r>
      <w:r w:rsidR="00945AE6">
        <w:rPr>
          <w:lang w:eastAsia="en-GB"/>
        </w:rPr>
        <w:t xml:space="preserve"> </w:t>
      </w:r>
      <w:r w:rsidRPr="00D070DF">
        <w:rPr>
          <w:lang w:eastAsia="en-GB"/>
        </w:rPr>
        <w:t>to</w:t>
      </w:r>
      <w:r w:rsidR="00945AE6">
        <w:rPr>
          <w:lang w:eastAsia="en-GB"/>
        </w:rPr>
        <w:t xml:space="preserve"> </w:t>
      </w:r>
      <w:r w:rsidRPr="00D070DF">
        <w:rPr>
          <w:lang w:eastAsia="en-GB"/>
        </w:rPr>
        <w:t>write</w:t>
      </w:r>
      <w:r w:rsidR="00945AE6">
        <w:rPr>
          <w:lang w:eastAsia="en-GB"/>
        </w:rPr>
        <w:t xml:space="preserve"> </w:t>
      </w:r>
      <w:r w:rsidRPr="00D070DF">
        <w:rPr>
          <w:lang w:eastAsia="en-GB"/>
        </w:rPr>
        <w:t>a</w:t>
      </w:r>
      <w:r w:rsidR="00945AE6">
        <w:rPr>
          <w:lang w:eastAsia="en-GB"/>
        </w:rPr>
        <w:t xml:space="preserve"> </w:t>
      </w:r>
      <w:r w:rsidRPr="00D070DF">
        <w:rPr>
          <w:lang w:eastAsia="en-GB"/>
        </w:rPr>
        <w:t>function</w:t>
      </w:r>
      <w:r w:rsidR="00945AE6">
        <w:rPr>
          <w:lang w:eastAsia="en-GB"/>
        </w:rPr>
        <w:t xml:space="preserve"> </w:t>
      </w:r>
      <w:r w:rsidRPr="00D070DF">
        <w:rPr>
          <w:lang w:eastAsia="en-GB"/>
        </w:rPr>
        <w:t>named</w:t>
      </w:r>
      <w:r w:rsidR="00945AE6">
        <w:rPr>
          <w:lang w:eastAsia="en-GB"/>
        </w:rPr>
        <w:t xml:space="preserve"> </w:t>
      </w:r>
      <w:r w:rsidRPr="00D62D8F">
        <w:rPr>
          <w:rStyle w:val="Literal"/>
        </w:rPr>
        <w:t>build</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signature</w:t>
      </w:r>
      <w:r w:rsidR="00945AE6">
        <w:rPr>
          <w:lang w:eastAsia="en-GB"/>
        </w:rPr>
        <w:t xml:space="preserve"> </w:t>
      </w:r>
      <w:r w:rsidRPr="00D070DF">
        <w:rPr>
          <w:lang w:eastAsia="en-GB"/>
        </w:rPr>
        <w:t>to</w:t>
      </w:r>
      <w:r w:rsidR="00945AE6">
        <w:rPr>
          <w:lang w:eastAsia="en-GB"/>
        </w:rPr>
        <w:t xml:space="preserve"> </w:t>
      </w:r>
      <w:r w:rsidRPr="00D070DF">
        <w:rPr>
          <w:lang w:eastAsia="en-GB"/>
        </w:rPr>
        <w:t>compare</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62D8F">
        <w:rPr>
          <w:rStyle w:val="Literal"/>
        </w:rPr>
        <w:t>new</w:t>
      </w:r>
      <w:r w:rsidR="00945AE6">
        <w:rPr>
          <w:lang w:eastAsia="en-GB"/>
        </w:rPr>
        <w:t xml:space="preserve"> </w:t>
      </w:r>
      <w:r w:rsidRPr="00D070DF">
        <w:rPr>
          <w:lang w:eastAsia="en-GB"/>
        </w:rPr>
        <w:t>function:</w:t>
      </w:r>
    </w:p>
    <w:p w14:paraId="72F4BA21" w14:textId="77777777" w:rsidR="00DB25B5" w:rsidRDefault="00D070DF" w:rsidP="00D62D8F">
      <w:pPr>
        <w:pStyle w:val="Code"/>
      </w:pPr>
      <w:r w:rsidRPr="00D35EB9">
        <w:t>pub</w:t>
      </w:r>
      <w:r w:rsidR="00945AE6" w:rsidRPr="00D35EB9">
        <w:t xml:space="preserve"> </w:t>
      </w:r>
      <w:r w:rsidRPr="00D35EB9">
        <w:t>fn</w:t>
      </w:r>
      <w:r w:rsidR="00945AE6" w:rsidRPr="00D35EB9">
        <w:t xml:space="preserve"> </w:t>
      </w:r>
      <w:r w:rsidRPr="00D35EB9">
        <w:t>build(</w:t>
      </w:r>
    </w:p>
    <w:p w14:paraId="73BFCB47" w14:textId="77777777" w:rsidR="00DB25B5" w:rsidRDefault="00DB25B5" w:rsidP="00D62D8F">
      <w:pPr>
        <w:pStyle w:val="Code"/>
      </w:pPr>
      <w:r>
        <w:t xml:space="preserve">    </w:t>
      </w:r>
      <w:r w:rsidR="00D070DF" w:rsidRPr="00D35EB9">
        <w:t>size:</w:t>
      </w:r>
      <w:r w:rsidR="00945AE6" w:rsidRPr="00D35EB9">
        <w:t xml:space="preserve"> </w:t>
      </w:r>
      <w:r w:rsidR="00D070DF" w:rsidRPr="00D35EB9">
        <w:t>usize</w:t>
      </w:r>
    </w:p>
    <w:p w14:paraId="6BC1648A" w14:textId="6A6D0759" w:rsidR="00D070DF" w:rsidRPr="00D35EB9" w:rsidRDefault="00D070DF" w:rsidP="00D62D8F">
      <w:pPr>
        <w:pStyle w:val="Code"/>
      </w:pPr>
      <w:r w:rsidRPr="00D35EB9">
        <w:t>)</w:t>
      </w:r>
      <w:r w:rsidR="00945AE6" w:rsidRPr="00D35EB9">
        <w:t xml:space="preserve"> </w:t>
      </w:r>
      <w:r w:rsidRPr="00D35EB9">
        <w:t>-&gt;</w:t>
      </w:r>
      <w:r w:rsidR="00945AE6" w:rsidRPr="00D35EB9">
        <w:t xml:space="preserve"> </w:t>
      </w:r>
      <w:r w:rsidRPr="00D35EB9">
        <w:t>Result&lt;ThreadPool,</w:t>
      </w:r>
      <w:r w:rsidR="00945AE6" w:rsidRPr="00D35EB9">
        <w:t xml:space="preserve"> </w:t>
      </w:r>
      <w:r w:rsidRPr="00D35EB9">
        <w:t>PoolCreationError&gt;</w:t>
      </w:r>
      <w:r w:rsidR="00945AE6" w:rsidRPr="00D35EB9">
        <w:t xml:space="preserve"> </w:t>
      </w:r>
      <w:r w:rsidRPr="00D35EB9">
        <w:t>{</w:t>
      </w:r>
    </w:p>
    <w:p w14:paraId="753AE8A2" w14:textId="72B5527E" w:rsidR="00D070DF" w:rsidRPr="00D070DF" w:rsidRDefault="00D070DF" w:rsidP="006D307B">
      <w:pPr>
        <w:pStyle w:val="HeadC"/>
        <w:rPr>
          <w:lang w:eastAsia="en-GB"/>
        </w:rPr>
      </w:pPr>
      <w:bookmarkStart w:id="77" w:name="creating-space-to-store-the-threads"/>
      <w:bookmarkStart w:id="78" w:name="_Toc107314547"/>
      <w:bookmarkEnd w:id="77"/>
      <w:r w:rsidRPr="00D070DF">
        <w:rPr>
          <w:lang w:eastAsia="en-GB"/>
        </w:rPr>
        <w:t>Creating</w:t>
      </w:r>
      <w:r w:rsidR="00945AE6">
        <w:rPr>
          <w:lang w:eastAsia="en-GB"/>
        </w:rPr>
        <w:t xml:space="preserve"> </w:t>
      </w:r>
      <w:r w:rsidRPr="00D070DF">
        <w:rPr>
          <w:lang w:eastAsia="en-GB"/>
        </w:rPr>
        <w:t>Space</w:t>
      </w:r>
      <w:r w:rsidR="00945AE6">
        <w:rPr>
          <w:lang w:eastAsia="en-GB"/>
        </w:rPr>
        <w:t xml:space="preserve"> </w:t>
      </w:r>
      <w:r w:rsidRPr="00D070DF">
        <w:rPr>
          <w:lang w:eastAsia="en-GB"/>
        </w:rPr>
        <w:t>to</w:t>
      </w:r>
      <w:r w:rsidR="00945AE6">
        <w:rPr>
          <w:lang w:eastAsia="en-GB"/>
        </w:rPr>
        <w:t xml:space="preserve"> </w:t>
      </w:r>
      <w:r w:rsidRPr="00D070DF">
        <w:rPr>
          <w:lang w:eastAsia="en-GB"/>
        </w:rPr>
        <w:t>Store</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bookmarkEnd w:id="78"/>
    </w:p>
    <w:p w14:paraId="6FFB7B45" w14:textId="61953198"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know</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valid</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to</w:t>
      </w:r>
      <w:r w:rsidR="00945AE6">
        <w:rPr>
          <w:lang w:eastAsia="en-GB"/>
        </w:rPr>
        <w:t xml:space="preserve"> </w:t>
      </w:r>
      <w:r w:rsidRPr="00D070DF">
        <w:rPr>
          <w:lang w:eastAsia="en-GB"/>
        </w:rPr>
        <w:t>store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create</w:t>
      </w:r>
      <w:r w:rsidR="00945AE6">
        <w:rPr>
          <w:lang w:eastAsia="en-GB"/>
        </w:rPr>
        <w:t xml:space="preserve"> </w:t>
      </w:r>
      <w:r w:rsidRPr="00D070DF">
        <w:rPr>
          <w:lang w:eastAsia="en-GB"/>
        </w:rPr>
        <w:t>those</w:t>
      </w:r>
      <w:r w:rsidR="00945AE6">
        <w:rPr>
          <w:lang w:eastAsia="en-GB"/>
        </w:rPr>
        <w:t xml:space="preserve"> </w:t>
      </w:r>
      <w:r w:rsidRPr="00D070DF">
        <w:rPr>
          <w:lang w:eastAsia="en-GB"/>
        </w:rPr>
        <w:t>threads</w:t>
      </w:r>
      <w:r w:rsidR="00945AE6">
        <w:rPr>
          <w:lang w:eastAsia="en-GB"/>
        </w:rPr>
        <w:t xml:space="preserve"> </w:t>
      </w:r>
      <w:r w:rsidRPr="00D070DF">
        <w:rPr>
          <w:lang w:eastAsia="en-GB"/>
        </w:rPr>
        <w:t>and</w:t>
      </w:r>
      <w:r w:rsidR="00945AE6">
        <w:rPr>
          <w:lang w:eastAsia="en-GB"/>
        </w:rPr>
        <w:t xml:space="preserve"> </w:t>
      </w:r>
      <w:r w:rsidRPr="00D070DF">
        <w:rPr>
          <w:lang w:eastAsia="en-GB"/>
        </w:rPr>
        <w:t>store</w:t>
      </w:r>
      <w:r w:rsidR="00945AE6">
        <w:rPr>
          <w:lang w:eastAsia="en-GB"/>
        </w:rPr>
        <w:t xml:space="preserve"> </w:t>
      </w:r>
      <w:r w:rsidRPr="00D070DF">
        <w:rPr>
          <w:lang w:eastAsia="en-GB"/>
        </w:rPr>
        <w:t>them</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struct</w:t>
      </w:r>
      <w:r w:rsidR="00945AE6">
        <w:rPr>
          <w:lang w:eastAsia="en-GB"/>
        </w:rPr>
        <w:t xml:space="preserve"> </w:t>
      </w:r>
      <w:r w:rsidRPr="00D070DF">
        <w:rPr>
          <w:lang w:eastAsia="en-GB"/>
        </w:rPr>
        <w:t>before</w:t>
      </w:r>
      <w:r w:rsidR="00945AE6">
        <w:rPr>
          <w:lang w:eastAsia="en-GB"/>
        </w:rPr>
        <w:t xml:space="preserve"> </w:t>
      </w:r>
      <w:r w:rsidRPr="00D070DF">
        <w:rPr>
          <w:lang w:eastAsia="en-GB"/>
        </w:rPr>
        <w:t>returning</w:t>
      </w:r>
      <w:r w:rsidR="00945AE6">
        <w:rPr>
          <w:lang w:eastAsia="en-GB"/>
        </w:rPr>
        <w:t xml:space="preserve"> </w:t>
      </w:r>
      <w:r w:rsidRPr="00D070DF">
        <w:rPr>
          <w:lang w:eastAsia="en-GB"/>
        </w:rPr>
        <w:t>the</w:t>
      </w:r>
      <w:r w:rsidR="00945AE6">
        <w:rPr>
          <w:lang w:eastAsia="en-GB"/>
        </w:rPr>
        <w:t xml:space="preserve"> </w:t>
      </w:r>
      <w:r w:rsidRPr="00D070DF">
        <w:rPr>
          <w:lang w:eastAsia="en-GB"/>
        </w:rPr>
        <w:t>struct.</w:t>
      </w:r>
      <w:r w:rsidR="00945AE6">
        <w:rPr>
          <w:lang w:eastAsia="en-GB"/>
        </w:rPr>
        <w:t xml:space="preserve"> </w:t>
      </w:r>
      <w:r w:rsidRPr="00D070DF">
        <w:rPr>
          <w:lang w:eastAsia="en-GB"/>
        </w:rPr>
        <w:t>But</w:t>
      </w:r>
      <w:r w:rsidR="00945AE6">
        <w:rPr>
          <w:lang w:eastAsia="en-GB"/>
        </w:rPr>
        <w:t xml:space="preserve"> </w:t>
      </w:r>
      <w:r w:rsidRPr="00D070DF">
        <w:rPr>
          <w:lang w:eastAsia="en-GB"/>
        </w:rPr>
        <w:t>how</w:t>
      </w:r>
      <w:r w:rsidR="00945AE6">
        <w:rPr>
          <w:lang w:eastAsia="en-GB"/>
        </w:rPr>
        <w:t xml:space="preserve"> </w:t>
      </w:r>
      <w:r w:rsidRPr="00D070DF">
        <w:rPr>
          <w:lang w:eastAsia="en-GB"/>
        </w:rPr>
        <w:t>do</w:t>
      </w:r>
      <w:r w:rsidR="00945AE6">
        <w:rPr>
          <w:lang w:eastAsia="en-GB"/>
        </w:rPr>
        <w:t xml:space="preserve"> </w:t>
      </w:r>
      <w:r w:rsidRPr="00D070DF">
        <w:rPr>
          <w:lang w:eastAsia="en-GB"/>
        </w:rPr>
        <w:t>we</w:t>
      </w:r>
      <w:r w:rsidR="00945AE6">
        <w:rPr>
          <w:lang w:eastAsia="en-GB"/>
        </w:rPr>
        <w:t xml:space="preserve"> </w:t>
      </w:r>
      <w:r w:rsidRPr="00D070DF">
        <w:rPr>
          <w:lang w:eastAsia="en-GB"/>
        </w:rPr>
        <w:t>“store”</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Let’s</w:t>
      </w:r>
      <w:r w:rsidR="00945AE6">
        <w:rPr>
          <w:lang w:eastAsia="en-GB"/>
        </w:rPr>
        <w:t xml:space="preserve"> </w:t>
      </w:r>
      <w:r w:rsidRPr="00D070DF">
        <w:rPr>
          <w:lang w:eastAsia="en-GB"/>
        </w:rPr>
        <w:t>take</w:t>
      </w:r>
      <w:r w:rsidR="00945AE6">
        <w:rPr>
          <w:lang w:eastAsia="en-GB"/>
        </w:rPr>
        <w:t xml:space="preserve"> </w:t>
      </w:r>
      <w:r w:rsidRPr="00D070DF">
        <w:rPr>
          <w:lang w:eastAsia="en-GB"/>
        </w:rPr>
        <w:t>another</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62D8F">
        <w:rPr>
          <w:rStyle w:val="Literal"/>
        </w:rPr>
        <w:t>thread::spawn</w:t>
      </w:r>
      <w:r w:rsidR="00945AE6">
        <w:rPr>
          <w:lang w:eastAsia="en-GB"/>
        </w:rPr>
        <w:t xml:space="preserve"> </w:t>
      </w:r>
      <w:r w:rsidRPr="00D070DF">
        <w:rPr>
          <w:lang w:eastAsia="en-GB"/>
        </w:rPr>
        <w:t>signature:</w:t>
      </w:r>
    </w:p>
    <w:p w14:paraId="1DB4FFFA" w14:textId="18BDFE10" w:rsidR="00D070DF" w:rsidRPr="00D35EB9" w:rsidRDefault="00D070DF" w:rsidP="00D62D8F">
      <w:pPr>
        <w:pStyle w:val="Code"/>
      </w:pPr>
      <w:r w:rsidRPr="00D35EB9">
        <w:t>pub</w:t>
      </w:r>
      <w:r w:rsidR="00945AE6" w:rsidRPr="00D35EB9">
        <w:t xml:space="preserve"> </w:t>
      </w:r>
      <w:r w:rsidRPr="00D35EB9">
        <w:t>fn</w:t>
      </w:r>
      <w:r w:rsidR="00945AE6" w:rsidRPr="00D35EB9">
        <w:t xml:space="preserve"> </w:t>
      </w:r>
      <w:r w:rsidRPr="00D35EB9">
        <w:t>spawn&lt;F,</w:t>
      </w:r>
      <w:r w:rsidR="00945AE6" w:rsidRPr="00D35EB9">
        <w:t xml:space="preserve"> </w:t>
      </w:r>
      <w:r w:rsidRPr="00D35EB9">
        <w:t>T&gt;(f:</w:t>
      </w:r>
      <w:r w:rsidR="00945AE6" w:rsidRPr="00D35EB9">
        <w:t xml:space="preserve"> </w:t>
      </w:r>
      <w:r w:rsidRPr="00D35EB9">
        <w:t>F)</w:t>
      </w:r>
      <w:r w:rsidR="00945AE6" w:rsidRPr="00D35EB9">
        <w:t xml:space="preserve"> </w:t>
      </w:r>
      <w:r w:rsidRPr="00D35EB9">
        <w:t>-&gt;</w:t>
      </w:r>
      <w:r w:rsidR="00945AE6" w:rsidRPr="00D35EB9">
        <w:t xml:space="preserve"> </w:t>
      </w:r>
      <w:r w:rsidRPr="00D35EB9">
        <w:t>JoinHandle&lt;T&gt;</w:t>
      </w:r>
    </w:p>
    <w:p w14:paraId="43CCE1AD" w14:textId="571406FD" w:rsidR="00D070DF" w:rsidRPr="00D35EB9" w:rsidRDefault="00945AE6" w:rsidP="00D62D8F">
      <w:pPr>
        <w:pStyle w:val="Code"/>
      </w:pPr>
      <w:r w:rsidRPr="00D35EB9">
        <w:t xml:space="preserve">    </w:t>
      </w:r>
      <w:r w:rsidR="00D070DF" w:rsidRPr="00D35EB9">
        <w:t>where</w:t>
      </w:r>
    </w:p>
    <w:p w14:paraId="25FA8B1B" w14:textId="397EF695" w:rsidR="00D070DF" w:rsidRPr="00D35EB9" w:rsidRDefault="00945AE6" w:rsidP="00D62D8F">
      <w:pPr>
        <w:pStyle w:val="Code"/>
      </w:pPr>
      <w:r w:rsidRPr="00D35EB9">
        <w:t xml:space="preserve">        </w:t>
      </w:r>
      <w:r w:rsidR="00D070DF" w:rsidRPr="00D35EB9">
        <w:t>F:</w:t>
      </w:r>
      <w:r w:rsidRPr="00D35EB9">
        <w:t xml:space="preserve"> </w:t>
      </w:r>
      <w:r w:rsidR="00D070DF" w:rsidRPr="00D35EB9">
        <w:t>FnOnce()</w:t>
      </w:r>
      <w:r w:rsidRPr="00D35EB9">
        <w:t xml:space="preserve"> </w:t>
      </w:r>
      <w:r w:rsidR="00D070DF" w:rsidRPr="00D35EB9">
        <w:t>-&gt;</w:t>
      </w:r>
      <w:r w:rsidRPr="00D35EB9">
        <w:t xml:space="preserve"> </w:t>
      </w:r>
      <w:r w:rsidR="00D070DF" w:rsidRPr="00D35EB9">
        <w:t>T,</w:t>
      </w:r>
    </w:p>
    <w:p w14:paraId="17B75BCF" w14:textId="56076B54" w:rsidR="00D070DF" w:rsidRPr="00D35EB9" w:rsidRDefault="00945AE6" w:rsidP="00D62D8F">
      <w:pPr>
        <w:pStyle w:val="Code"/>
      </w:pPr>
      <w:r w:rsidRPr="00D35EB9">
        <w:t xml:space="preserve">        </w:t>
      </w:r>
      <w:r w:rsidR="00D070DF" w:rsidRPr="00D35EB9">
        <w:t>F:</w:t>
      </w:r>
      <w:r w:rsidRPr="00D35EB9">
        <w:t xml:space="preserve"> </w:t>
      </w:r>
      <w:r w:rsidR="00D070DF" w:rsidRPr="00D35EB9">
        <w:t>Send</w:t>
      </w:r>
      <w:r w:rsidRPr="00D35EB9">
        <w:t xml:space="preserve"> </w:t>
      </w:r>
      <w:r w:rsidR="00D070DF" w:rsidRPr="00D35EB9">
        <w:t>+</w:t>
      </w:r>
      <w:r w:rsidRPr="00D35EB9">
        <w:t xml:space="preserve"> </w:t>
      </w:r>
      <w:r w:rsidR="00D070DF" w:rsidRPr="00D35EB9">
        <w:t>'static,</w:t>
      </w:r>
    </w:p>
    <w:p w14:paraId="7049D53C" w14:textId="22773FE2" w:rsidR="00D070DF" w:rsidRPr="00D35EB9" w:rsidRDefault="00945AE6" w:rsidP="00D62D8F">
      <w:pPr>
        <w:pStyle w:val="Code"/>
      </w:pPr>
      <w:r w:rsidRPr="00D35EB9">
        <w:t xml:space="preserve">        </w:t>
      </w:r>
      <w:r w:rsidR="00D070DF" w:rsidRPr="00D35EB9">
        <w:t>T:</w:t>
      </w:r>
      <w:r w:rsidRPr="00D35EB9">
        <w:t xml:space="preserve"> </w:t>
      </w:r>
      <w:r w:rsidR="00D070DF" w:rsidRPr="00D35EB9">
        <w:t>Send</w:t>
      </w:r>
      <w:r w:rsidRPr="00D35EB9">
        <w:t xml:space="preserve"> </w:t>
      </w:r>
      <w:r w:rsidR="00D070DF" w:rsidRPr="00D35EB9">
        <w:t>+</w:t>
      </w:r>
      <w:r w:rsidRPr="00D35EB9">
        <w:t xml:space="preserve"> </w:t>
      </w:r>
      <w:r w:rsidR="00D070DF" w:rsidRPr="00D35EB9">
        <w:t>'static,</w:t>
      </w:r>
    </w:p>
    <w:p w14:paraId="5B86521C" w14:textId="493A90DA"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spawn</w:t>
      </w:r>
      <w:r w:rsidR="00945AE6">
        <w:rPr>
          <w:lang w:eastAsia="en-GB"/>
        </w:rPr>
        <w:t xml:space="preserve"> </w:t>
      </w:r>
      <w:r w:rsidRPr="00D070DF">
        <w:rPr>
          <w:lang w:eastAsia="en-GB"/>
        </w:rPr>
        <w:t>function</w:t>
      </w:r>
      <w:r w:rsidR="00945AE6">
        <w:rPr>
          <w:lang w:eastAsia="en-GB"/>
        </w:rPr>
        <w:t xml:space="preserve"> </w:t>
      </w:r>
      <w:r w:rsidRPr="00D070DF">
        <w:rPr>
          <w:lang w:eastAsia="en-GB"/>
        </w:rPr>
        <w:t>returns</w:t>
      </w:r>
      <w:r w:rsidR="00945AE6">
        <w:rPr>
          <w:lang w:eastAsia="en-GB"/>
        </w:rPr>
        <w:t xml:space="preserve"> </w:t>
      </w:r>
      <w:r w:rsidRPr="00D070DF">
        <w:rPr>
          <w:lang w:eastAsia="en-GB"/>
        </w:rPr>
        <w:t>a</w:t>
      </w:r>
      <w:r w:rsidR="00945AE6">
        <w:rPr>
          <w:lang w:eastAsia="en-GB"/>
        </w:rPr>
        <w:t xml:space="preserve"> </w:t>
      </w:r>
      <w:r w:rsidRPr="00D62D8F">
        <w:rPr>
          <w:rStyle w:val="Literal"/>
        </w:rPr>
        <w:t>JoinHandle&lt;T&gt;</w:t>
      </w:r>
      <w:r w:rsidRPr="00D070DF">
        <w:rPr>
          <w:lang w:eastAsia="en-GB"/>
        </w:rPr>
        <w:t>,</w:t>
      </w:r>
      <w:r w:rsidR="00945AE6">
        <w:rPr>
          <w:lang w:eastAsia="en-GB"/>
        </w:rPr>
        <w:t xml:space="preserve"> </w:t>
      </w:r>
      <w:r w:rsidRPr="00D070DF">
        <w:rPr>
          <w:lang w:eastAsia="en-GB"/>
        </w:rPr>
        <w:t>where</w:t>
      </w:r>
      <w:r w:rsidR="00945AE6">
        <w:rPr>
          <w:lang w:eastAsia="en-GB"/>
        </w:rPr>
        <w:t xml:space="preserve"> </w:t>
      </w:r>
      <w:r w:rsidRPr="00D62D8F">
        <w:rPr>
          <w:rStyle w:val="Literal"/>
        </w:rPr>
        <w:t>T</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type</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returns.</w:t>
      </w:r>
      <w:r w:rsidR="00945AE6">
        <w:rPr>
          <w:lang w:eastAsia="en-GB"/>
        </w:rPr>
        <w:t xml:space="preserve"> </w:t>
      </w:r>
      <w:r w:rsidRPr="00D070DF">
        <w:rPr>
          <w:lang w:eastAsia="en-GB"/>
        </w:rPr>
        <w:t>Let’s</w:t>
      </w:r>
      <w:r w:rsidR="00945AE6">
        <w:rPr>
          <w:lang w:eastAsia="en-GB"/>
        </w:rPr>
        <w:t xml:space="preserve"> </w:t>
      </w:r>
      <w:r w:rsidRPr="00D070DF">
        <w:rPr>
          <w:lang w:eastAsia="en-GB"/>
        </w:rPr>
        <w:t>try</w:t>
      </w:r>
      <w:r w:rsidR="00945AE6">
        <w:rPr>
          <w:lang w:eastAsia="en-GB"/>
        </w:rPr>
        <w:t xml:space="preserve"> </w:t>
      </w:r>
      <w:r w:rsidRPr="00D070DF">
        <w:rPr>
          <w:lang w:eastAsia="en-GB"/>
        </w:rPr>
        <w:t>using</w:t>
      </w:r>
      <w:r w:rsidR="00945AE6">
        <w:rPr>
          <w:lang w:eastAsia="en-GB"/>
        </w:rPr>
        <w:t xml:space="preserve"> </w:t>
      </w:r>
      <w:r w:rsidRPr="00D62D8F">
        <w:rPr>
          <w:rStyle w:val="Literal"/>
        </w:rPr>
        <w:t>JoinHandle</w:t>
      </w:r>
      <w:r w:rsidR="00945AE6">
        <w:rPr>
          <w:lang w:eastAsia="en-GB"/>
        </w:rPr>
        <w:t xml:space="preserve"> </w:t>
      </w:r>
      <w:r w:rsidRPr="00D070DF">
        <w:rPr>
          <w:lang w:eastAsia="en-GB"/>
        </w:rPr>
        <w:t>too</w:t>
      </w:r>
      <w:r w:rsidR="00945AE6">
        <w:rPr>
          <w:lang w:eastAsia="en-GB"/>
        </w:rPr>
        <w:t xml:space="preserve"> </w:t>
      </w:r>
      <w:r w:rsidRPr="00D070DF">
        <w:rPr>
          <w:lang w:eastAsia="en-GB"/>
        </w:rPr>
        <w:t>and</w:t>
      </w:r>
      <w:r w:rsidR="00945AE6">
        <w:rPr>
          <w:lang w:eastAsia="en-GB"/>
        </w:rPr>
        <w:t xml:space="preserve"> </w:t>
      </w:r>
      <w:r w:rsidRPr="00D070DF">
        <w:rPr>
          <w:lang w:eastAsia="en-GB"/>
        </w:rPr>
        <w:t>see</w:t>
      </w:r>
      <w:r w:rsidR="00945AE6">
        <w:rPr>
          <w:lang w:eastAsia="en-GB"/>
        </w:rPr>
        <w:t xml:space="preserve"> </w:t>
      </w:r>
      <w:r w:rsidRPr="00D070DF">
        <w:rPr>
          <w:lang w:eastAsia="en-GB"/>
        </w:rPr>
        <w:t>what</w:t>
      </w:r>
      <w:r w:rsidR="00945AE6">
        <w:rPr>
          <w:lang w:eastAsia="en-GB"/>
        </w:rPr>
        <w:t xml:space="preserve"> </w:t>
      </w:r>
      <w:r w:rsidRPr="00D070DF">
        <w:rPr>
          <w:lang w:eastAsia="en-GB"/>
        </w:rPr>
        <w:t>happens.</w:t>
      </w:r>
      <w:r w:rsidR="00945AE6">
        <w:rPr>
          <w:lang w:eastAsia="en-GB"/>
        </w:rPr>
        <w:t xml:space="preserve"> </w:t>
      </w:r>
      <w:r w:rsidRPr="00D070DF">
        <w:rPr>
          <w:lang w:eastAsia="en-GB"/>
        </w:rPr>
        <w:t>In</w:t>
      </w:r>
      <w:r w:rsidR="00945AE6">
        <w:rPr>
          <w:lang w:eastAsia="en-GB"/>
        </w:rPr>
        <w:t xml:space="preserve"> </w:t>
      </w:r>
      <w:r w:rsidRPr="00D070DF">
        <w:rPr>
          <w:lang w:eastAsia="en-GB"/>
        </w:rPr>
        <w:t>our</w:t>
      </w:r>
      <w:r w:rsidR="00945AE6">
        <w:rPr>
          <w:lang w:eastAsia="en-GB"/>
        </w:rPr>
        <w:t xml:space="preserve"> </w:t>
      </w:r>
      <w:r w:rsidRPr="00D070DF">
        <w:rPr>
          <w:lang w:eastAsia="en-GB"/>
        </w:rPr>
        <w:t>case,</w:t>
      </w:r>
      <w:r w:rsidR="00945AE6">
        <w:rPr>
          <w:lang w:eastAsia="en-GB"/>
        </w:rPr>
        <w:t xml:space="preserve"> </w:t>
      </w:r>
      <w:r w:rsidRPr="00D070DF">
        <w:rPr>
          <w:lang w:eastAsia="en-GB"/>
        </w:rPr>
        <w:t>the</w:t>
      </w:r>
      <w:r w:rsidR="00945AE6">
        <w:rPr>
          <w:lang w:eastAsia="en-GB"/>
        </w:rPr>
        <w:t xml:space="preserve"> </w:t>
      </w:r>
      <w:r w:rsidRPr="00D070DF">
        <w:rPr>
          <w:lang w:eastAsia="en-GB"/>
        </w:rPr>
        <w:t>closures</w:t>
      </w:r>
      <w:r w:rsidR="00945AE6">
        <w:rPr>
          <w:lang w:eastAsia="en-GB"/>
        </w:rPr>
        <w:t xml:space="preserve"> </w:t>
      </w:r>
      <w:r w:rsidRPr="00D070DF">
        <w:rPr>
          <w:lang w:eastAsia="en-GB"/>
        </w:rPr>
        <w:t>we’re</w:t>
      </w:r>
      <w:r w:rsidR="00945AE6">
        <w:rPr>
          <w:lang w:eastAsia="en-GB"/>
        </w:rPr>
        <w:t xml:space="preserve"> </w:t>
      </w:r>
      <w:r w:rsidRPr="00D070DF">
        <w:rPr>
          <w:lang w:eastAsia="en-GB"/>
        </w:rPr>
        <w:t>passing</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will</w:t>
      </w:r>
      <w:r w:rsidR="00945AE6">
        <w:rPr>
          <w:lang w:eastAsia="en-GB"/>
        </w:rPr>
        <w:t xml:space="preserve"> </w:t>
      </w:r>
      <w:r w:rsidRPr="00D070DF">
        <w:rPr>
          <w:lang w:eastAsia="en-GB"/>
        </w:rPr>
        <w:t>handle</w:t>
      </w:r>
      <w:r w:rsidR="00945AE6">
        <w:rPr>
          <w:lang w:eastAsia="en-GB"/>
        </w:rPr>
        <w:t xml:space="preserve"> </w:t>
      </w:r>
      <w:r w:rsidRPr="00D070DF">
        <w:rPr>
          <w:lang w:eastAsia="en-GB"/>
        </w:rPr>
        <w:t>the</w:t>
      </w:r>
      <w:r w:rsidR="00945AE6">
        <w:rPr>
          <w:lang w:eastAsia="en-GB"/>
        </w:rPr>
        <w:t xml:space="preserve"> </w:t>
      </w:r>
      <w:r w:rsidRPr="00D070DF">
        <w:rPr>
          <w:lang w:eastAsia="en-GB"/>
        </w:rPr>
        <w:t>connection</w:t>
      </w:r>
      <w:r w:rsidR="00945AE6">
        <w:rPr>
          <w:lang w:eastAsia="en-GB"/>
        </w:rPr>
        <w:t xml:space="preserve"> </w:t>
      </w:r>
      <w:r w:rsidRPr="00D070DF">
        <w:rPr>
          <w:lang w:eastAsia="en-GB"/>
        </w:rPr>
        <w:t>and</w:t>
      </w:r>
      <w:r w:rsidR="00945AE6">
        <w:rPr>
          <w:lang w:eastAsia="en-GB"/>
        </w:rPr>
        <w:t xml:space="preserve"> </w:t>
      </w:r>
      <w:r w:rsidRPr="00D070DF">
        <w:rPr>
          <w:lang w:eastAsia="en-GB"/>
        </w:rPr>
        <w:t>not</w:t>
      </w:r>
      <w:r w:rsidR="00945AE6">
        <w:rPr>
          <w:lang w:eastAsia="en-GB"/>
        </w:rPr>
        <w:t xml:space="preserve"> </w:t>
      </w:r>
      <w:r w:rsidRPr="00D070DF">
        <w:rPr>
          <w:lang w:eastAsia="en-GB"/>
        </w:rPr>
        <w:t>return</w:t>
      </w:r>
      <w:r w:rsidR="00945AE6">
        <w:rPr>
          <w:lang w:eastAsia="en-GB"/>
        </w:rPr>
        <w:t xml:space="preserve"> </w:t>
      </w:r>
      <w:r w:rsidRPr="00D070DF">
        <w:rPr>
          <w:lang w:eastAsia="en-GB"/>
        </w:rPr>
        <w:t>anything,</w:t>
      </w:r>
      <w:r w:rsidR="00945AE6">
        <w:rPr>
          <w:lang w:eastAsia="en-GB"/>
        </w:rPr>
        <w:t xml:space="preserve"> </w:t>
      </w:r>
      <w:r w:rsidRPr="00D070DF">
        <w:rPr>
          <w:lang w:eastAsia="en-GB"/>
        </w:rPr>
        <w:t>so</w:t>
      </w:r>
      <w:r w:rsidR="00945AE6">
        <w:rPr>
          <w:lang w:eastAsia="en-GB"/>
        </w:rPr>
        <w:t xml:space="preserve"> </w:t>
      </w:r>
      <w:r w:rsidRPr="00D62D8F">
        <w:rPr>
          <w:rStyle w:val="Literal"/>
        </w:rPr>
        <w:t>T</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the</w:t>
      </w:r>
      <w:r w:rsidR="00945AE6">
        <w:rPr>
          <w:lang w:eastAsia="en-GB"/>
        </w:rPr>
        <w:t xml:space="preserve"> </w:t>
      </w:r>
      <w:r w:rsidRPr="00D070DF">
        <w:rPr>
          <w:lang w:eastAsia="en-GB"/>
        </w:rPr>
        <w:t>unit</w:t>
      </w:r>
      <w:r w:rsidR="00945AE6">
        <w:rPr>
          <w:lang w:eastAsia="en-GB"/>
        </w:rPr>
        <w:t xml:space="preserve"> </w:t>
      </w:r>
      <w:r w:rsidRPr="00D070DF">
        <w:rPr>
          <w:lang w:eastAsia="en-GB"/>
        </w:rPr>
        <w:t>type</w:t>
      </w:r>
      <w:r w:rsidR="00945AE6">
        <w:rPr>
          <w:lang w:eastAsia="en-GB"/>
        </w:rPr>
        <w:t xml:space="preserve"> </w:t>
      </w:r>
      <w:r w:rsidRPr="00D62D8F">
        <w:rPr>
          <w:rStyle w:val="Literal"/>
        </w:rPr>
        <w:t>()</w:t>
      </w:r>
      <w:r w:rsidRPr="00D070DF">
        <w:rPr>
          <w:lang w:eastAsia="en-GB"/>
        </w:rPr>
        <w:t>.</w:t>
      </w:r>
    </w:p>
    <w:p w14:paraId="4B08EAFE" w14:textId="13A0518F"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20-14</w:t>
      </w:r>
      <w:r w:rsidR="00945AE6">
        <w:rPr>
          <w:lang w:eastAsia="en-GB"/>
        </w:rPr>
        <w:t xml:space="preserve"> </w:t>
      </w:r>
      <w:r w:rsidRPr="00D070DF">
        <w:rPr>
          <w:lang w:eastAsia="en-GB"/>
        </w:rPr>
        <w:t>will</w:t>
      </w:r>
      <w:r w:rsidR="00945AE6">
        <w:rPr>
          <w:lang w:eastAsia="en-GB"/>
        </w:rPr>
        <w:t xml:space="preserve"> </w:t>
      </w:r>
      <w:r w:rsidRPr="00D070DF">
        <w:rPr>
          <w:lang w:eastAsia="en-GB"/>
        </w:rPr>
        <w:t>compile</w:t>
      </w:r>
      <w:r w:rsidR="00945AE6">
        <w:rPr>
          <w:lang w:eastAsia="en-GB"/>
        </w:rPr>
        <w:t xml:space="preserve"> </w:t>
      </w:r>
      <w:r w:rsidRPr="00D070DF">
        <w:rPr>
          <w:lang w:eastAsia="en-GB"/>
        </w:rPr>
        <w:t>but</w:t>
      </w:r>
      <w:r w:rsidR="00945AE6">
        <w:rPr>
          <w:lang w:eastAsia="en-GB"/>
        </w:rPr>
        <w:t xml:space="preserve"> </w:t>
      </w:r>
      <w:r w:rsidRPr="00D070DF">
        <w:rPr>
          <w:lang w:eastAsia="en-GB"/>
        </w:rPr>
        <w:t>doesn’t</w:t>
      </w:r>
      <w:r w:rsidR="00945AE6">
        <w:rPr>
          <w:lang w:eastAsia="en-GB"/>
        </w:rPr>
        <w:t xml:space="preserve"> </w:t>
      </w:r>
      <w:r w:rsidRPr="00D070DF">
        <w:rPr>
          <w:lang w:eastAsia="en-GB"/>
        </w:rPr>
        <w:t>create</w:t>
      </w:r>
      <w:r w:rsidR="00945AE6">
        <w:rPr>
          <w:lang w:eastAsia="en-GB"/>
        </w:rPr>
        <w:t xml:space="preserve"> </w:t>
      </w:r>
      <w:r w:rsidRPr="00D070DF">
        <w:rPr>
          <w:lang w:eastAsia="en-GB"/>
        </w:rPr>
        <w:t>any</w:t>
      </w:r>
      <w:r w:rsidR="00945AE6">
        <w:rPr>
          <w:lang w:eastAsia="en-GB"/>
        </w:rPr>
        <w:t xml:space="preserve"> </w:t>
      </w:r>
      <w:r w:rsidRPr="00D070DF">
        <w:rPr>
          <w:lang w:eastAsia="en-GB"/>
        </w:rPr>
        <w:t>threads</w:t>
      </w:r>
      <w:r w:rsidR="00945AE6">
        <w:rPr>
          <w:lang w:eastAsia="en-GB"/>
        </w:rPr>
        <w:t xml:space="preserve"> </w:t>
      </w:r>
      <w:r w:rsidRPr="00D070DF">
        <w:rPr>
          <w:lang w:eastAsia="en-GB"/>
        </w:rPr>
        <w:t>yet.</w:t>
      </w:r>
      <w:r w:rsidR="00945AE6">
        <w:rPr>
          <w:lang w:eastAsia="en-GB"/>
        </w:rPr>
        <w:t xml:space="preserve"> </w:t>
      </w:r>
      <w:r w:rsidRPr="00D070DF">
        <w:rPr>
          <w:lang w:eastAsia="en-GB"/>
        </w:rPr>
        <w:t>We’ve</w:t>
      </w:r>
      <w:r w:rsidR="00945AE6">
        <w:rPr>
          <w:lang w:eastAsia="en-GB"/>
        </w:rPr>
        <w:t xml:space="preserve"> </w:t>
      </w:r>
      <w:r w:rsidRPr="00D070DF">
        <w:rPr>
          <w:lang w:eastAsia="en-GB"/>
        </w:rPr>
        <w:t>changed</w:t>
      </w:r>
      <w:r w:rsidR="00945AE6">
        <w:rPr>
          <w:lang w:eastAsia="en-GB"/>
        </w:rPr>
        <w:t xml:space="preserve"> </w:t>
      </w:r>
      <w:r w:rsidRPr="00D070DF">
        <w:rPr>
          <w:lang w:eastAsia="en-GB"/>
        </w:rPr>
        <w:t>the</w:t>
      </w:r>
      <w:r w:rsidR="00945AE6">
        <w:rPr>
          <w:lang w:eastAsia="en-GB"/>
        </w:rPr>
        <w:t xml:space="preserve"> </w:t>
      </w:r>
      <w:r w:rsidRPr="00D070DF">
        <w:rPr>
          <w:lang w:eastAsia="en-GB"/>
        </w:rPr>
        <w:t>definition</w:t>
      </w:r>
      <w:r w:rsidR="00945AE6">
        <w:rPr>
          <w:lang w:eastAsia="en-GB"/>
        </w:rPr>
        <w:t xml:space="preserve"> </w:t>
      </w:r>
      <w:r w:rsidRPr="00D070DF">
        <w:rPr>
          <w:lang w:eastAsia="en-GB"/>
        </w:rPr>
        <w:t>of</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hold</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of</w:t>
      </w:r>
      <w:r w:rsidR="00945AE6">
        <w:rPr>
          <w:lang w:eastAsia="en-GB"/>
        </w:rPr>
        <w:t xml:space="preserve"> </w:t>
      </w:r>
      <w:r w:rsidRPr="00D62D8F">
        <w:rPr>
          <w:rStyle w:val="Literal"/>
        </w:rPr>
        <w:t>thread::JoinHandle&lt;()&gt;</w:t>
      </w:r>
      <w:r w:rsidR="00945AE6">
        <w:rPr>
          <w:lang w:eastAsia="en-GB"/>
        </w:rPr>
        <w:t xml:space="preserve"> </w:t>
      </w:r>
      <w:r w:rsidRPr="00D070DF">
        <w:rPr>
          <w:lang w:eastAsia="en-GB"/>
        </w:rPr>
        <w:t>instances,</w:t>
      </w:r>
      <w:r w:rsidR="00945AE6">
        <w:rPr>
          <w:lang w:eastAsia="en-GB"/>
        </w:rPr>
        <w:t xml:space="preserve"> </w:t>
      </w:r>
      <w:r w:rsidRPr="00D070DF">
        <w:rPr>
          <w:lang w:eastAsia="en-GB"/>
        </w:rPr>
        <w:t>initialized</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with</w:t>
      </w:r>
      <w:r w:rsidR="00945AE6">
        <w:rPr>
          <w:lang w:eastAsia="en-GB"/>
        </w:rPr>
        <w:t xml:space="preserve"> </w:t>
      </w:r>
      <w:r w:rsidRPr="00D070DF">
        <w:rPr>
          <w:lang w:eastAsia="en-GB"/>
        </w:rPr>
        <w:t>a</w:t>
      </w:r>
      <w:r w:rsidR="00945AE6">
        <w:rPr>
          <w:lang w:eastAsia="en-GB"/>
        </w:rPr>
        <w:t xml:space="preserve"> </w:t>
      </w:r>
      <w:r w:rsidRPr="00D070DF">
        <w:rPr>
          <w:lang w:eastAsia="en-GB"/>
        </w:rPr>
        <w:t>capacity</w:t>
      </w:r>
      <w:r w:rsidR="00945AE6">
        <w:rPr>
          <w:lang w:eastAsia="en-GB"/>
        </w:rPr>
        <w:t xml:space="preserve"> </w:t>
      </w:r>
      <w:r w:rsidRPr="00D070DF">
        <w:rPr>
          <w:lang w:eastAsia="en-GB"/>
        </w:rPr>
        <w:t>of</w:t>
      </w:r>
      <w:r w:rsidR="00945AE6">
        <w:rPr>
          <w:lang w:eastAsia="en-GB"/>
        </w:rPr>
        <w:t xml:space="preserve"> </w:t>
      </w:r>
      <w:r w:rsidRPr="00D62D8F">
        <w:rPr>
          <w:rStyle w:val="Literal"/>
        </w:rPr>
        <w:t>size</w:t>
      </w:r>
      <w:r w:rsidRPr="00D070DF">
        <w:rPr>
          <w:lang w:eastAsia="en-GB"/>
        </w:rPr>
        <w:t>,</w:t>
      </w:r>
      <w:r w:rsidR="00945AE6">
        <w:rPr>
          <w:lang w:eastAsia="en-GB"/>
        </w:rPr>
        <w:t xml:space="preserve"> </w:t>
      </w:r>
      <w:r w:rsidRPr="00D070DF">
        <w:rPr>
          <w:lang w:eastAsia="en-GB"/>
        </w:rPr>
        <w:t>set</w:t>
      </w:r>
      <w:r w:rsidR="00945AE6">
        <w:rPr>
          <w:lang w:eastAsia="en-GB"/>
        </w:rPr>
        <w:t xml:space="preserve"> </w:t>
      </w:r>
      <w:r w:rsidRPr="00D070DF">
        <w:rPr>
          <w:lang w:eastAsia="en-GB"/>
        </w:rPr>
        <w:t>up</w:t>
      </w:r>
      <w:r w:rsidR="00945AE6">
        <w:rPr>
          <w:lang w:eastAsia="en-GB"/>
        </w:rPr>
        <w:t xml:space="preserve"> </w:t>
      </w:r>
      <w:r w:rsidRPr="00D070DF">
        <w:rPr>
          <w:lang w:eastAsia="en-GB"/>
        </w:rPr>
        <w:t>a</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run</w:t>
      </w:r>
      <w:r w:rsidR="00945AE6">
        <w:rPr>
          <w:lang w:eastAsia="en-GB"/>
        </w:rPr>
        <w:t xml:space="preserve"> </w:t>
      </w:r>
      <w:r w:rsidRPr="00D070DF">
        <w:rPr>
          <w:lang w:eastAsia="en-GB"/>
        </w:rPr>
        <w:t>some</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and</w:t>
      </w:r>
      <w:r w:rsidR="00945AE6">
        <w:rPr>
          <w:lang w:eastAsia="en-GB"/>
        </w:rPr>
        <w:t xml:space="preserve"> </w:t>
      </w:r>
      <w:r w:rsidRPr="00D070DF">
        <w:rPr>
          <w:lang w:eastAsia="en-GB"/>
        </w:rPr>
        <w:t>returned</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00945AE6">
        <w:rPr>
          <w:lang w:eastAsia="en-GB"/>
        </w:rPr>
        <w:t xml:space="preserve"> </w:t>
      </w:r>
      <w:r w:rsidRPr="00D070DF">
        <w:rPr>
          <w:lang w:eastAsia="en-GB"/>
        </w:rPr>
        <w:t>instance</w:t>
      </w:r>
      <w:r w:rsidR="00945AE6">
        <w:rPr>
          <w:lang w:eastAsia="en-GB"/>
        </w:rPr>
        <w:t xml:space="preserve"> </w:t>
      </w:r>
      <w:r w:rsidRPr="00D070DF">
        <w:rPr>
          <w:lang w:eastAsia="en-GB"/>
        </w:rPr>
        <w:t>containing</w:t>
      </w:r>
      <w:r w:rsidR="00945AE6">
        <w:rPr>
          <w:lang w:eastAsia="en-GB"/>
        </w:rPr>
        <w:t xml:space="preserve"> </w:t>
      </w:r>
      <w:r w:rsidRPr="00D070DF">
        <w:rPr>
          <w:lang w:eastAsia="en-GB"/>
        </w:rPr>
        <w:t>them.</w:t>
      </w:r>
    </w:p>
    <w:p w14:paraId="302BDE8D" w14:textId="10609529" w:rsidR="00D070DF" w:rsidRPr="00D070DF" w:rsidRDefault="00D070DF" w:rsidP="00B0420F">
      <w:pPr>
        <w:pStyle w:val="CodeLabel"/>
        <w:rPr>
          <w:lang w:eastAsia="en-GB"/>
        </w:rPr>
      </w:pPr>
      <w:r w:rsidRPr="00D070DF">
        <w:rPr>
          <w:lang w:eastAsia="en-GB"/>
        </w:rPr>
        <w:t>src/lib.rs</w:t>
      </w:r>
    </w:p>
    <w:p w14:paraId="1E059D9E" w14:textId="6F689094" w:rsidR="00D070DF" w:rsidRPr="00D35EB9" w:rsidRDefault="00FF277B" w:rsidP="00E8513D">
      <w:pPr>
        <w:pStyle w:val="CodeAnnotated"/>
      </w:pPr>
      <w:r w:rsidRPr="00FF277B">
        <w:rPr>
          <w:rStyle w:val="CodeAnnotation"/>
        </w:rPr>
        <w:t>1</w:t>
      </w:r>
      <w:r w:rsidR="00945AE6" w:rsidRPr="00D35EB9">
        <w:t xml:space="preserve"> </w:t>
      </w:r>
      <w:r w:rsidR="00D070DF" w:rsidRPr="00D35EB9">
        <w:t>use</w:t>
      </w:r>
      <w:r w:rsidR="00945AE6" w:rsidRPr="00D35EB9">
        <w:t xml:space="preserve"> </w:t>
      </w:r>
      <w:r w:rsidR="00D070DF" w:rsidRPr="00D35EB9">
        <w:t>std::thread;</w:t>
      </w:r>
    </w:p>
    <w:p w14:paraId="587C7A6F" w14:textId="77777777" w:rsidR="00D070DF" w:rsidRPr="00D35EB9" w:rsidRDefault="00D070DF" w:rsidP="00D62D8F">
      <w:pPr>
        <w:pStyle w:val="Code"/>
      </w:pPr>
    </w:p>
    <w:p w14:paraId="3A71CB77" w14:textId="75E79651" w:rsidR="00D070DF" w:rsidRPr="00D35EB9" w:rsidRDefault="00D070DF" w:rsidP="00D62D8F">
      <w:pPr>
        <w:pStyle w:val="Code"/>
      </w:pPr>
      <w:r w:rsidRPr="00D35EB9">
        <w:t>pub</w:t>
      </w:r>
      <w:r w:rsidR="00945AE6" w:rsidRPr="00D35EB9">
        <w:t xml:space="preserve"> </w:t>
      </w:r>
      <w:r w:rsidRPr="00D35EB9">
        <w:t>struct</w:t>
      </w:r>
      <w:r w:rsidR="00945AE6" w:rsidRPr="00D35EB9">
        <w:t xml:space="preserve"> </w:t>
      </w:r>
      <w:r w:rsidRPr="00D35EB9">
        <w:t>ThreadPool</w:t>
      </w:r>
      <w:r w:rsidR="00945AE6" w:rsidRPr="00D35EB9">
        <w:t xml:space="preserve"> </w:t>
      </w:r>
      <w:r w:rsidRPr="00D35EB9">
        <w:t>{</w:t>
      </w:r>
    </w:p>
    <w:p w14:paraId="3A977796" w14:textId="5DA27B26"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threads:</w:t>
      </w:r>
      <w:r w:rsidRPr="00D35EB9">
        <w:t xml:space="preserve"> </w:t>
      </w:r>
      <w:r w:rsidR="00D070DF" w:rsidRPr="00D35EB9">
        <w:t>Vec&lt;thread::JoinHandle&lt;()&gt;&gt;,</w:t>
      </w:r>
    </w:p>
    <w:p w14:paraId="5FD389C9" w14:textId="77777777" w:rsidR="00D070DF" w:rsidRPr="00D35EB9" w:rsidRDefault="00D070DF" w:rsidP="00D62D8F">
      <w:pPr>
        <w:pStyle w:val="Code"/>
      </w:pPr>
      <w:r w:rsidRPr="00D35EB9">
        <w:t>}</w:t>
      </w:r>
    </w:p>
    <w:p w14:paraId="5159CB1F" w14:textId="77777777" w:rsidR="00D070DF" w:rsidRPr="00D35EB9" w:rsidRDefault="00D070DF" w:rsidP="00D62D8F">
      <w:pPr>
        <w:pStyle w:val="Code"/>
      </w:pPr>
    </w:p>
    <w:p w14:paraId="7CD23BB3" w14:textId="077D3851"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28494142" w14:textId="393F48F3"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1D5944F0" w14:textId="4555D8E2"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04B67B5D" w14:textId="3470ED4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assert!(size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0);</w:t>
      </w:r>
    </w:p>
    <w:p w14:paraId="67A75FE5" w14:textId="77777777" w:rsidR="00D070DF" w:rsidRPr="00D35EB9" w:rsidRDefault="00D070DF" w:rsidP="00D62D8F">
      <w:pPr>
        <w:pStyle w:val="Code"/>
      </w:pPr>
    </w:p>
    <w:p w14:paraId="1B16CE7A" w14:textId="70025C51"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let</w:t>
      </w:r>
      <w:r w:rsidRPr="00D35EB9">
        <w:t xml:space="preserve"> </w:t>
      </w:r>
      <w:r w:rsidR="00D070DF" w:rsidRPr="00D35EB9">
        <w:t>mut</w:t>
      </w:r>
      <w:r w:rsidRPr="00D35EB9">
        <w:t xml:space="preserve"> </w:t>
      </w:r>
      <w:r w:rsidR="00D070DF" w:rsidRPr="00D35EB9">
        <w:t>threads</w:t>
      </w:r>
      <w:r w:rsidRPr="00D35EB9">
        <w:t xml:space="preserve"> </w:t>
      </w:r>
      <w:r w:rsidR="00D070DF" w:rsidRPr="00D35EB9">
        <w:t>=</w:t>
      </w:r>
      <w:r w:rsidRPr="00D35EB9">
        <w:t xml:space="preserve"> </w:t>
      </w:r>
      <w:r w:rsidR="00D070DF" w:rsidRPr="00D35EB9">
        <w:t>Vec::with_capacity(size);</w:t>
      </w:r>
    </w:p>
    <w:p w14:paraId="54FBE294" w14:textId="77777777" w:rsidR="00D070DF" w:rsidRPr="00D35EB9" w:rsidRDefault="00D070DF" w:rsidP="00D62D8F">
      <w:pPr>
        <w:pStyle w:val="Code"/>
      </w:pPr>
    </w:p>
    <w:p w14:paraId="5E3033D0" w14:textId="0BEEF436" w:rsidR="00D070DF" w:rsidRPr="00D35EB9" w:rsidRDefault="00945AE6" w:rsidP="00D62D8F">
      <w:pPr>
        <w:pStyle w:val="Code"/>
      </w:pPr>
      <w:r w:rsidRPr="00D35EB9">
        <w:t xml:space="preserve">        </w:t>
      </w:r>
      <w:r w:rsidR="00D070DF" w:rsidRPr="00D35EB9">
        <w:t>for</w:t>
      </w:r>
      <w:r w:rsidRPr="00D35EB9">
        <w:t xml:space="preserve"> </w:t>
      </w:r>
      <w:r w:rsidR="00D070DF" w:rsidRPr="00D35EB9">
        <w:t>_</w:t>
      </w:r>
      <w:r w:rsidRPr="00D35EB9">
        <w:t xml:space="preserve"> </w:t>
      </w:r>
      <w:r w:rsidR="00D070DF" w:rsidRPr="00D35EB9">
        <w:t>in</w:t>
      </w:r>
      <w:r w:rsidRPr="00D35EB9">
        <w:t xml:space="preserve"> </w:t>
      </w:r>
      <w:r w:rsidR="00D070DF" w:rsidRPr="00D35EB9">
        <w:t>0..size</w:t>
      </w:r>
      <w:r w:rsidRPr="00D35EB9">
        <w:t xml:space="preserve"> </w:t>
      </w:r>
      <w:r w:rsidR="00D070DF" w:rsidRPr="00D35EB9">
        <w:t>{</w:t>
      </w:r>
    </w:p>
    <w:p w14:paraId="7A40898D" w14:textId="08794490" w:rsidR="00D070DF" w:rsidRPr="00D35EB9" w:rsidRDefault="00945AE6" w:rsidP="00D62D8F">
      <w:pPr>
        <w:pStyle w:val="Code"/>
      </w:pPr>
      <w:r w:rsidRPr="00D35EB9">
        <w:t xml:space="preserve">            </w:t>
      </w:r>
      <w:r w:rsidR="00D070DF" w:rsidRPr="00D35EB9">
        <w:t>//</w:t>
      </w:r>
      <w:r w:rsidRPr="00D35EB9">
        <w:t xml:space="preserve"> </w:t>
      </w:r>
      <w:r w:rsidR="00D070DF" w:rsidRPr="00D35EB9">
        <w:t>create</w:t>
      </w:r>
      <w:r w:rsidRPr="00D35EB9">
        <w:t xml:space="preserve"> </w:t>
      </w:r>
      <w:r w:rsidR="00D070DF" w:rsidRPr="00D35EB9">
        <w:t>some</w:t>
      </w:r>
      <w:r w:rsidRPr="00D35EB9">
        <w:t xml:space="preserve"> </w:t>
      </w:r>
      <w:r w:rsidR="00D070DF" w:rsidRPr="00D35EB9">
        <w:t>threads</w:t>
      </w:r>
      <w:r w:rsidRPr="00D35EB9">
        <w:t xml:space="preserve"> </w:t>
      </w:r>
      <w:r w:rsidR="00D070DF" w:rsidRPr="00D35EB9">
        <w:t>and</w:t>
      </w:r>
      <w:r w:rsidRPr="00D35EB9">
        <w:t xml:space="preserve"> </w:t>
      </w:r>
      <w:r w:rsidR="00D070DF" w:rsidRPr="00D35EB9">
        <w:t>store</w:t>
      </w:r>
      <w:r w:rsidRPr="00D35EB9">
        <w:t xml:space="preserve"> </w:t>
      </w:r>
      <w:r w:rsidR="00D070DF" w:rsidRPr="00D35EB9">
        <w:t>them</w:t>
      </w:r>
      <w:r w:rsidRPr="00D35EB9">
        <w:t xml:space="preserve"> </w:t>
      </w:r>
      <w:r w:rsidR="00D070DF" w:rsidRPr="00D35EB9">
        <w:t>in</w:t>
      </w:r>
      <w:r w:rsidRPr="00D35EB9">
        <w:t xml:space="preserve"> </w:t>
      </w:r>
      <w:r w:rsidR="00D070DF" w:rsidRPr="00D35EB9">
        <w:t>the</w:t>
      </w:r>
      <w:r w:rsidRPr="00D35EB9">
        <w:t xml:space="preserve"> </w:t>
      </w:r>
      <w:r w:rsidR="00D070DF" w:rsidRPr="00D35EB9">
        <w:t>vector</w:t>
      </w:r>
    </w:p>
    <w:p w14:paraId="18E9E202" w14:textId="4BE2DE64" w:rsidR="00D070DF" w:rsidRPr="00D35EB9" w:rsidRDefault="00945AE6" w:rsidP="00D62D8F">
      <w:pPr>
        <w:pStyle w:val="Code"/>
      </w:pPr>
      <w:r w:rsidRPr="00D35EB9">
        <w:lastRenderedPageBreak/>
        <w:t xml:space="preserve">        </w:t>
      </w:r>
      <w:r w:rsidR="00D070DF" w:rsidRPr="00D35EB9">
        <w:t>}</w:t>
      </w:r>
    </w:p>
    <w:p w14:paraId="5F901CE6" w14:textId="77777777" w:rsidR="00D070DF" w:rsidRPr="00D35EB9" w:rsidRDefault="00D070DF" w:rsidP="00D62D8F">
      <w:pPr>
        <w:pStyle w:val="Code"/>
      </w:pPr>
    </w:p>
    <w:p w14:paraId="36B189E8" w14:textId="02315682" w:rsidR="00D070DF" w:rsidRPr="00D35EB9" w:rsidRDefault="00945AE6" w:rsidP="00D62D8F">
      <w:pPr>
        <w:pStyle w:val="Code"/>
      </w:pPr>
      <w:r w:rsidRPr="00D35EB9">
        <w:t xml:space="preserve">        </w:t>
      </w:r>
      <w:r w:rsidR="00D070DF" w:rsidRPr="00D35EB9">
        <w:t>ThreadPool</w:t>
      </w:r>
      <w:r w:rsidRPr="00D35EB9">
        <w:t xml:space="preserve"> </w:t>
      </w:r>
      <w:r w:rsidR="00D070DF" w:rsidRPr="00D35EB9">
        <w:t>{</w:t>
      </w:r>
      <w:r w:rsidRPr="00D35EB9">
        <w:t xml:space="preserve"> </w:t>
      </w:r>
      <w:r w:rsidR="00D070DF" w:rsidRPr="00D35EB9">
        <w:t>threads</w:t>
      </w:r>
      <w:r w:rsidRPr="00D35EB9">
        <w:t xml:space="preserve"> </w:t>
      </w:r>
      <w:r w:rsidR="00D070DF" w:rsidRPr="00D35EB9">
        <w:t>}</w:t>
      </w:r>
    </w:p>
    <w:p w14:paraId="540467C4" w14:textId="24DBDA93" w:rsidR="00D070DF" w:rsidRPr="00D35EB9" w:rsidRDefault="00945AE6" w:rsidP="00D62D8F">
      <w:pPr>
        <w:pStyle w:val="Code"/>
      </w:pPr>
      <w:r w:rsidRPr="00D35EB9">
        <w:t xml:space="preserve">    </w:t>
      </w:r>
      <w:r w:rsidR="00D070DF" w:rsidRPr="00D35EB9">
        <w:t>}</w:t>
      </w:r>
    </w:p>
    <w:p w14:paraId="480DA5EA" w14:textId="2B9C5277"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4EA2E86F" w14:textId="77777777" w:rsidR="00D070DF" w:rsidRPr="00A73287" w:rsidRDefault="00D070DF" w:rsidP="00D62D8F">
      <w:pPr>
        <w:pStyle w:val="Code"/>
        <w:rPr>
          <w:rStyle w:val="LiteralGray"/>
        </w:rPr>
      </w:pPr>
      <w:r w:rsidRPr="00A73287">
        <w:rPr>
          <w:rStyle w:val="LiteralGray"/>
        </w:rPr>
        <w:t>}</w:t>
      </w:r>
    </w:p>
    <w:p w14:paraId="5ABBCFC7" w14:textId="7FA3367F" w:rsidR="00D070DF" w:rsidRPr="00D070DF" w:rsidRDefault="00D070DF" w:rsidP="008C2171">
      <w:pPr>
        <w:pStyle w:val="CodeListingCaption"/>
        <w:rPr>
          <w:lang w:eastAsia="en-GB"/>
        </w:rPr>
      </w:pPr>
      <w:r w:rsidRPr="00D070DF">
        <w:rPr>
          <w:lang w:eastAsia="en-GB"/>
        </w:rPr>
        <w:t>Creating</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for</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hold</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p>
    <w:p w14:paraId="721EDCE2" w14:textId="64470B47" w:rsidR="00D070DF" w:rsidRPr="00D070DF" w:rsidRDefault="00D070DF" w:rsidP="00945AE6">
      <w:pPr>
        <w:pStyle w:val="Body"/>
        <w:rPr>
          <w:lang w:eastAsia="en-GB"/>
        </w:rPr>
      </w:pPr>
      <w:r w:rsidRPr="00D070DF">
        <w:rPr>
          <w:lang w:eastAsia="en-GB"/>
        </w:rPr>
        <w:t>We’ve</w:t>
      </w:r>
      <w:r w:rsidR="00945AE6">
        <w:rPr>
          <w:lang w:eastAsia="en-GB"/>
        </w:rPr>
        <w:t xml:space="preserve"> </w:t>
      </w:r>
      <w:r w:rsidRPr="00D070DF">
        <w:rPr>
          <w:lang w:eastAsia="en-GB"/>
        </w:rPr>
        <w:t>brought</w:t>
      </w:r>
      <w:r w:rsidR="00945AE6">
        <w:rPr>
          <w:lang w:eastAsia="en-GB"/>
        </w:rPr>
        <w:t xml:space="preserve"> </w:t>
      </w:r>
      <w:r w:rsidRPr="00D62D8F">
        <w:rPr>
          <w:rStyle w:val="Literal"/>
        </w:rPr>
        <w:t>std::thread</w:t>
      </w:r>
      <w:r w:rsidR="00945AE6">
        <w:rPr>
          <w:lang w:eastAsia="en-GB"/>
        </w:rPr>
        <w:t xml:space="preserve"> </w:t>
      </w:r>
      <w:r w:rsidRPr="00D070DF">
        <w:rPr>
          <w:lang w:eastAsia="en-GB"/>
        </w:rPr>
        <w:t>into</w:t>
      </w:r>
      <w:r w:rsidR="00945AE6">
        <w:rPr>
          <w:lang w:eastAsia="en-GB"/>
        </w:rPr>
        <w:t xml:space="preserve"> </w:t>
      </w:r>
      <w:r w:rsidRPr="00D070DF">
        <w:rPr>
          <w:lang w:eastAsia="en-GB"/>
        </w:rPr>
        <w:t>scope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library</w:t>
      </w:r>
      <w:r w:rsidR="00945AE6">
        <w:rPr>
          <w:lang w:eastAsia="en-GB"/>
        </w:rPr>
        <w:t xml:space="preserve"> </w:t>
      </w:r>
      <w:r w:rsidRPr="00D070DF">
        <w:rPr>
          <w:lang w:eastAsia="en-GB"/>
        </w:rPr>
        <w:t>crate</w:t>
      </w:r>
      <w:r w:rsidR="00945AE6">
        <w:rPr>
          <w:lang w:eastAsia="en-GB"/>
        </w:rPr>
        <w:t xml:space="preserve"> </w:t>
      </w:r>
      <w:r w:rsidR="00FF277B" w:rsidRPr="00FF277B">
        <w:rPr>
          <w:rStyle w:val="CodeAnnotation"/>
        </w:rPr>
        <w:t>1</w:t>
      </w:r>
      <w:r w:rsidR="00945AE6">
        <w:rPr>
          <w:lang w:eastAsia="en-GB"/>
        </w:rPr>
        <w:t xml:space="preserve"> </w:t>
      </w:r>
      <w:r w:rsidRPr="00D070DF">
        <w:rPr>
          <w:lang w:eastAsia="en-GB"/>
        </w:rPr>
        <w:t>because</w:t>
      </w:r>
      <w:r w:rsidR="00945AE6">
        <w:rPr>
          <w:lang w:eastAsia="en-GB"/>
        </w:rPr>
        <w:t xml:space="preserve"> </w:t>
      </w:r>
      <w:r w:rsidRPr="00D070DF">
        <w:rPr>
          <w:lang w:eastAsia="en-GB"/>
        </w:rPr>
        <w:t>we’re</w:t>
      </w:r>
      <w:r w:rsidR="00945AE6">
        <w:rPr>
          <w:lang w:eastAsia="en-GB"/>
        </w:rPr>
        <w:t xml:space="preserve"> </w:t>
      </w:r>
      <w:r w:rsidRPr="00D070DF">
        <w:rPr>
          <w:lang w:eastAsia="en-GB"/>
        </w:rPr>
        <w:t>using</w:t>
      </w:r>
      <w:r w:rsidR="00945AE6">
        <w:rPr>
          <w:lang w:eastAsia="en-GB"/>
        </w:rPr>
        <w:t xml:space="preserve"> </w:t>
      </w:r>
      <w:r w:rsidRPr="00D62D8F">
        <w:rPr>
          <w:rStyle w:val="Literal"/>
        </w:rPr>
        <w:t>thread::JoinHandle</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type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items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in</w:t>
      </w:r>
      <w:r w:rsidR="00945AE6">
        <w:rPr>
          <w:lang w:eastAsia="en-GB"/>
        </w:rPr>
        <w:t xml:space="preserve"> </w:t>
      </w:r>
      <w:r w:rsidRPr="00D62D8F">
        <w:rPr>
          <w:rStyle w:val="Literal"/>
        </w:rPr>
        <w:t>ThreadPool</w:t>
      </w:r>
      <w:r w:rsidR="00945AE6">
        <w:rPr>
          <w:lang w:eastAsia="en-GB"/>
        </w:rPr>
        <w:t xml:space="preserve"> </w:t>
      </w:r>
      <w:r w:rsidR="00FF277B" w:rsidRPr="00FF277B">
        <w:rPr>
          <w:rStyle w:val="CodeAnnotation"/>
        </w:rPr>
        <w:t>2</w:t>
      </w:r>
      <w:r w:rsidRPr="00D070DF">
        <w:rPr>
          <w:lang w:eastAsia="en-GB"/>
        </w:rPr>
        <w:t>.</w:t>
      </w:r>
    </w:p>
    <w:p w14:paraId="250CB0E8" w14:textId="5C4445D2" w:rsidR="00D070DF" w:rsidRPr="00D070DF" w:rsidRDefault="00D070DF" w:rsidP="00945AE6">
      <w:pPr>
        <w:pStyle w:val="Body"/>
        <w:rPr>
          <w:lang w:eastAsia="en-GB"/>
        </w:rPr>
      </w:pPr>
      <w:r w:rsidRPr="00D070DF">
        <w:rPr>
          <w:lang w:eastAsia="en-GB"/>
        </w:rPr>
        <w:t>Once</w:t>
      </w:r>
      <w:r w:rsidR="00945AE6">
        <w:rPr>
          <w:lang w:eastAsia="en-GB"/>
        </w:rPr>
        <w:t xml:space="preserve"> </w:t>
      </w:r>
      <w:r w:rsidRPr="00D070DF">
        <w:rPr>
          <w:lang w:eastAsia="en-GB"/>
        </w:rPr>
        <w:t>a</w:t>
      </w:r>
      <w:r w:rsidR="00945AE6">
        <w:rPr>
          <w:lang w:eastAsia="en-GB"/>
        </w:rPr>
        <w:t xml:space="preserve"> </w:t>
      </w:r>
      <w:r w:rsidRPr="00D070DF">
        <w:rPr>
          <w:lang w:eastAsia="en-GB"/>
        </w:rPr>
        <w:t>valid</w:t>
      </w:r>
      <w:r w:rsidR="00945AE6">
        <w:rPr>
          <w:lang w:eastAsia="en-GB"/>
        </w:rPr>
        <w:t xml:space="preserve"> </w:t>
      </w:r>
      <w:r w:rsidRPr="00D070DF">
        <w:rPr>
          <w:lang w:eastAsia="en-GB"/>
        </w:rPr>
        <w:t>size</w:t>
      </w:r>
      <w:r w:rsidR="00945AE6">
        <w:rPr>
          <w:lang w:eastAsia="en-GB"/>
        </w:rPr>
        <w:t xml:space="preserve"> </w:t>
      </w:r>
      <w:r w:rsidRPr="00D070DF">
        <w:rPr>
          <w:lang w:eastAsia="en-GB"/>
        </w:rPr>
        <w:t>is</w:t>
      </w:r>
      <w:r w:rsidR="00945AE6">
        <w:rPr>
          <w:lang w:eastAsia="en-GB"/>
        </w:rPr>
        <w:t xml:space="preserve"> </w:t>
      </w:r>
      <w:r w:rsidRPr="00D070DF">
        <w:rPr>
          <w:lang w:eastAsia="en-GB"/>
        </w:rPr>
        <w:t>received,</w:t>
      </w:r>
      <w:r w:rsidR="00945AE6">
        <w:rPr>
          <w:lang w:eastAsia="en-GB"/>
        </w:rPr>
        <w:t xml:space="preserve"> </w:t>
      </w:r>
      <w:r w:rsidRPr="00D070DF">
        <w:rPr>
          <w:lang w:eastAsia="en-GB"/>
        </w:rPr>
        <w:t>our</w:t>
      </w:r>
      <w:r w:rsidR="00945AE6">
        <w:rPr>
          <w:lang w:eastAsia="en-GB"/>
        </w:rPr>
        <w:t xml:space="preserve"> </w:t>
      </w:r>
      <w:r w:rsidRPr="00D62D8F">
        <w:rPr>
          <w:rStyle w:val="Literal"/>
        </w:rPr>
        <w:t>ThreadPool</w:t>
      </w:r>
      <w:r w:rsidR="00945AE6">
        <w:rPr>
          <w:lang w:eastAsia="en-GB"/>
        </w:rPr>
        <w:t xml:space="preserve"> </w:t>
      </w:r>
      <w:r w:rsidRPr="00D070DF">
        <w:rPr>
          <w:lang w:eastAsia="en-GB"/>
        </w:rPr>
        <w:t>creates</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vector</w:t>
      </w:r>
      <w:r w:rsidR="00945AE6">
        <w:rPr>
          <w:lang w:eastAsia="en-GB"/>
        </w:rPr>
        <w:t xml:space="preserve"> </w:t>
      </w:r>
      <w:r w:rsidRPr="00D070DF">
        <w:rPr>
          <w:lang w:eastAsia="en-GB"/>
        </w:rPr>
        <w:t>that</w:t>
      </w:r>
      <w:r w:rsidR="00945AE6">
        <w:rPr>
          <w:lang w:eastAsia="en-GB"/>
        </w:rPr>
        <w:t xml:space="preserve"> </w:t>
      </w:r>
      <w:r w:rsidRPr="00D070DF">
        <w:rPr>
          <w:lang w:eastAsia="en-GB"/>
        </w:rPr>
        <w:t>can</w:t>
      </w:r>
      <w:r w:rsidR="00945AE6">
        <w:rPr>
          <w:lang w:eastAsia="en-GB"/>
        </w:rPr>
        <w:t xml:space="preserve"> </w:t>
      </w:r>
      <w:r w:rsidRPr="00D070DF">
        <w:rPr>
          <w:lang w:eastAsia="en-GB"/>
        </w:rPr>
        <w:t>hold</w:t>
      </w:r>
      <w:r w:rsidR="00945AE6">
        <w:rPr>
          <w:lang w:eastAsia="en-GB"/>
        </w:rPr>
        <w:t xml:space="preserve"> </w:t>
      </w:r>
      <w:r w:rsidRPr="00D62D8F">
        <w:rPr>
          <w:rStyle w:val="Literal"/>
        </w:rPr>
        <w:t>size</w:t>
      </w:r>
      <w:r w:rsidR="00945AE6">
        <w:rPr>
          <w:lang w:eastAsia="en-GB"/>
        </w:rPr>
        <w:t xml:space="preserve"> </w:t>
      </w:r>
      <w:r w:rsidRPr="00D070DF">
        <w:rPr>
          <w:lang w:eastAsia="en-GB"/>
        </w:rPr>
        <w:t>items</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with_capacity</w:t>
      </w:r>
      <w:r w:rsidR="00945AE6">
        <w:rPr>
          <w:lang w:eastAsia="en-GB"/>
        </w:rPr>
        <w:t xml:space="preserve"> </w:t>
      </w:r>
      <w:r w:rsidRPr="00D070DF">
        <w:rPr>
          <w:lang w:eastAsia="en-GB"/>
        </w:rPr>
        <w:t>function</w:t>
      </w:r>
      <w:r w:rsidR="00945AE6">
        <w:rPr>
          <w:lang w:eastAsia="en-GB"/>
        </w:rPr>
        <w:t xml:space="preserve"> </w:t>
      </w:r>
      <w:r w:rsidRPr="00D070DF">
        <w:rPr>
          <w:lang w:eastAsia="en-GB"/>
        </w:rPr>
        <w:t>performs</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task</w:t>
      </w:r>
      <w:r w:rsidR="00945AE6">
        <w:rPr>
          <w:lang w:eastAsia="en-GB"/>
        </w:rPr>
        <w:t xml:space="preserve"> </w:t>
      </w:r>
      <w:r w:rsidRPr="00D070DF">
        <w:rPr>
          <w:lang w:eastAsia="en-GB"/>
        </w:rPr>
        <w:t>as</w:t>
      </w:r>
      <w:r w:rsidR="00945AE6">
        <w:rPr>
          <w:lang w:eastAsia="en-GB"/>
        </w:rPr>
        <w:t xml:space="preserve"> </w:t>
      </w:r>
      <w:r w:rsidRPr="00D62D8F">
        <w:rPr>
          <w:rStyle w:val="Literal"/>
        </w:rPr>
        <w:t>Vec::new</w:t>
      </w:r>
      <w:r w:rsidR="00945AE6">
        <w:rPr>
          <w:lang w:eastAsia="en-GB"/>
        </w:rPr>
        <w:t xml:space="preserve"> </w:t>
      </w:r>
      <w:r w:rsidRPr="00D070DF">
        <w:rPr>
          <w:lang w:eastAsia="en-GB"/>
        </w:rPr>
        <w:t>but</w:t>
      </w:r>
      <w:r w:rsidR="00945AE6">
        <w:rPr>
          <w:lang w:eastAsia="en-GB"/>
        </w:rPr>
        <w:t xml:space="preserve"> </w:t>
      </w:r>
      <w:r w:rsidRPr="00D070DF">
        <w:rPr>
          <w:lang w:eastAsia="en-GB"/>
        </w:rPr>
        <w:t>with</w:t>
      </w:r>
      <w:r w:rsidR="00945AE6">
        <w:rPr>
          <w:lang w:eastAsia="en-GB"/>
        </w:rPr>
        <w:t xml:space="preserve"> </w:t>
      </w:r>
      <w:r w:rsidRPr="00D070DF">
        <w:rPr>
          <w:lang w:eastAsia="en-GB"/>
        </w:rPr>
        <w:t>an</w:t>
      </w:r>
      <w:r w:rsidR="00945AE6">
        <w:rPr>
          <w:lang w:eastAsia="en-GB"/>
        </w:rPr>
        <w:t xml:space="preserve"> </w:t>
      </w:r>
      <w:r w:rsidRPr="00D070DF">
        <w:rPr>
          <w:lang w:eastAsia="en-GB"/>
        </w:rPr>
        <w:t>important</w:t>
      </w:r>
      <w:r w:rsidR="00945AE6">
        <w:rPr>
          <w:lang w:eastAsia="en-GB"/>
        </w:rPr>
        <w:t xml:space="preserve"> </w:t>
      </w:r>
      <w:r w:rsidRPr="00D070DF">
        <w:rPr>
          <w:lang w:eastAsia="en-GB"/>
        </w:rPr>
        <w:t>difference:</w:t>
      </w:r>
      <w:r w:rsidR="00945AE6">
        <w:rPr>
          <w:lang w:eastAsia="en-GB"/>
        </w:rPr>
        <w:t xml:space="preserve"> </w:t>
      </w:r>
      <w:r w:rsidRPr="00D070DF">
        <w:rPr>
          <w:lang w:eastAsia="en-GB"/>
        </w:rPr>
        <w:t>it</w:t>
      </w:r>
      <w:r w:rsidR="00945AE6">
        <w:rPr>
          <w:lang w:eastAsia="en-GB"/>
        </w:rPr>
        <w:t xml:space="preserve"> </w:t>
      </w:r>
      <w:r w:rsidRPr="00D070DF">
        <w:rPr>
          <w:lang w:eastAsia="en-GB"/>
        </w:rPr>
        <w:t>pre</w:t>
      </w:r>
      <w:r w:rsidR="003F547B">
        <w:rPr>
          <w:lang w:eastAsia="en-GB"/>
        </w:rPr>
        <w:t>-</w:t>
      </w:r>
      <w:r w:rsidRPr="00D070DF">
        <w:rPr>
          <w:lang w:eastAsia="en-GB"/>
        </w:rPr>
        <w:t>allocates</w:t>
      </w:r>
      <w:r w:rsidR="00945AE6">
        <w:rPr>
          <w:lang w:eastAsia="en-GB"/>
        </w:rPr>
        <w:t xml:space="preserve"> </w:t>
      </w:r>
      <w:r w:rsidRPr="00D070DF">
        <w:rPr>
          <w:lang w:eastAsia="en-GB"/>
        </w:rPr>
        <w:t>space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Because</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store</w:t>
      </w:r>
      <w:r w:rsidR="00945AE6">
        <w:rPr>
          <w:lang w:eastAsia="en-GB"/>
        </w:rPr>
        <w:t xml:space="preserve"> </w:t>
      </w:r>
      <w:r w:rsidRPr="00D62D8F">
        <w:rPr>
          <w:rStyle w:val="Literal"/>
        </w:rPr>
        <w:t>size</w:t>
      </w:r>
      <w:r w:rsidR="00945AE6">
        <w:rPr>
          <w:lang w:eastAsia="en-GB"/>
        </w:rPr>
        <w:t xml:space="preserve"> </w:t>
      </w:r>
      <w:r w:rsidRPr="00D070DF">
        <w:rPr>
          <w:lang w:eastAsia="en-GB"/>
        </w:rPr>
        <w:t>elements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doing</w:t>
      </w:r>
      <w:r w:rsidR="00945AE6">
        <w:rPr>
          <w:lang w:eastAsia="en-GB"/>
        </w:rPr>
        <w:t xml:space="preserve"> </w:t>
      </w:r>
      <w:r w:rsidRPr="00D070DF">
        <w:rPr>
          <w:lang w:eastAsia="en-GB"/>
        </w:rPr>
        <w:t>this</w:t>
      </w:r>
      <w:r w:rsidR="00945AE6">
        <w:rPr>
          <w:lang w:eastAsia="en-GB"/>
        </w:rPr>
        <w:t xml:space="preserve"> </w:t>
      </w:r>
      <w:r w:rsidRPr="00D070DF">
        <w:rPr>
          <w:lang w:eastAsia="en-GB"/>
        </w:rPr>
        <w:t>allocation</w:t>
      </w:r>
      <w:r w:rsidR="00945AE6">
        <w:rPr>
          <w:lang w:eastAsia="en-GB"/>
        </w:rPr>
        <w:t xml:space="preserve"> </w:t>
      </w:r>
      <w:r w:rsidRPr="00D070DF">
        <w:rPr>
          <w:lang w:eastAsia="en-GB"/>
        </w:rPr>
        <w:t>up</w:t>
      </w:r>
      <w:r w:rsidR="00945AE6">
        <w:rPr>
          <w:lang w:eastAsia="en-GB"/>
        </w:rPr>
        <w:t xml:space="preserve"> </w:t>
      </w:r>
      <w:r w:rsidRPr="00D070DF">
        <w:rPr>
          <w:lang w:eastAsia="en-GB"/>
        </w:rPr>
        <w:t>front</w:t>
      </w:r>
      <w:r w:rsidR="00945AE6">
        <w:rPr>
          <w:lang w:eastAsia="en-GB"/>
        </w:rPr>
        <w:t xml:space="preserve"> </w:t>
      </w:r>
      <w:r w:rsidRPr="00D070DF">
        <w:rPr>
          <w:lang w:eastAsia="en-GB"/>
        </w:rPr>
        <w:t>is</w:t>
      </w:r>
      <w:r w:rsidR="00945AE6">
        <w:rPr>
          <w:lang w:eastAsia="en-GB"/>
        </w:rPr>
        <w:t xml:space="preserve"> </w:t>
      </w:r>
      <w:r w:rsidRPr="00D070DF">
        <w:rPr>
          <w:lang w:eastAsia="en-GB"/>
        </w:rPr>
        <w:t>slightly</w:t>
      </w:r>
      <w:r w:rsidR="00945AE6">
        <w:rPr>
          <w:lang w:eastAsia="en-GB"/>
        </w:rPr>
        <w:t xml:space="preserve"> </w:t>
      </w:r>
      <w:r w:rsidRPr="00D070DF">
        <w:rPr>
          <w:lang w:eastAsia="en-GB"/>
        </w:rPr>
        <w:t>more</w:t>
      </w:r>
      <w:r w:rsidR="00945AE6">
        <w:rPr>
          <w:lang w:eastAsia="en-GB"/>
        </w:rPr>
        <w:t xml:space="preserve"> </w:t>
      </w:r>
      <w:r w:rsidRPr="00D070DF">
        <w:rPr>
          <w:lang w:eastAsia="en-GB"/>
        </w:rPr>
        <w:t>efficient</w:t>
      </w:r>
      <w:r w:rsidR="00945AE6">
        <w:rPr>
          <w:lang w:eastAsia="en-GB"/>
        </w:rPr>
        <w:t xml:space="preserve"> </w:t>
      </w:r>
      <w:r w:rsidRPr="00D070DF">
        <w:rPr>
          <w:lang w:eastAsia="en-GB"/>
        </w:rPr>
        <w:t>than</w:t>
      </w:r>
      <w:r w:rsidR="00945AE6">
        <w:rPr>
          <w:lang w:eastAsia="en-GB"/>
        </w:rPr>
        <w:t xml:space="preserve"> </w:t>
      </w:r>
      <w:r w:rsidRPr="00D070DF">
        <w:rPr>
          <w:lang w:eastAsia="en-GB"/>
        </w:rPr>
        <w:t>using</w:t>
      </w:r>
      <w:r w:rsidR="00945AE6">
        <w:rPr>
          <w:lang w:eastAsia="en-GB"/>
        </w:rPr>
        <w:t xml:space="preserve"> </w:t>
      </w:r>
      <w:r w:rsidRPr="00D62D8F">
        <w:rPr>
          <w:rStyle w:val="Literal"/>
        </w:rPr>
        <w:t>Vec::new</w:t>
      </w:r>
      <w:r w:rsidRPr="00D070DF">
        <w:rPr>
          <w:lang w:eastAsia="en-GB"/>
        </w:rPr>
        <w:t>,</w:t>
      </w:r>
      <w:r w:rsidR="00945AE6">
        <w:rPr>
          <w:lang w:eastAsia="en-GB"/>
        </w:rPr>
        <w:t xml:space="preserve"> </w:t>
      </w:r>
      <w:r w:rsidRPr="00D070DF">
        <w:rPr>
          <w:lang w:eastAsia="en-GB"/>
        </w:rPr>
        <w:t>which</w:t>
      </w:r>
      <w:r w:rsidR="00945AE6">
        <w:rPr>
          <w:lang w:eastAsia="en-GB"/>
        </w:rPr>
        <w:t xml:space="preserve"> </w:t>
      </w:r>
      <w:r w:rsidRPr="00D070DF">
        <w:rPr>
          <w:lang w:eastAsia="en-GB"/>
        </w:rPr>
        <w:t>resizes</w:t>
      </w:r>
      <w:r w:rsidR="00945AE6">
        <w:rPr>
          <w:lang w:eastAsia="en-GB"/>
        </w:rPr>
        <w:t xml:space="preserve"> </w:t>
      </w:r>
      <w:r w:rsidRPr="00D070DF">
        <w:rPr>
          <w:lang w:eastAsia="en-GB"/>
        </w:rPr>
        <w:t>itself</w:t>
      </w:r>
      <w:r w:rsidR="00945AE6">
        <w:rPr>
          <w:lang w:eastAsia="en-GB"/>
        </w:rPr>
        <w:t xml:space="preserve"> </w:t>
      </w:r>
      <w:r w:rsidRPr="00D070DF">
        <w:rPr>
          <w:lang w:eastAsia="en-GB"/>
        </w:rPr>
        <w:t>as</w:t>
      </w:r>
      <w:r w:rsidR="00945AE6">
        <w:rPr>
          <w:lang w:eastAsia="en-GB"/>
        </w:rPr>
        <w:t xml:space="preserve"> </w:t>
      </w:r>
      <w:r w:rsidRPr="00D070DF">
        <w:rPr>
          <w:lang w:eastAsia="en-GB"/>
        </w:rPr>
        <w:t>elements</w:t>
      </w:r>
      <w:r w:rsidR="00945AE6">
        <w:rPr>
          <w:lang w:eastAsia="en-GB"/>
        </w:rPr>
        <w:t xml:space="preserve"> </w:t>
      </w:r>
      <w:r w:rsidRPr="00D070DF">
        <w:rPr>
          <w:lang w:eastAsia="en-GB"/>
        </w:rPr>
        <w:t>are</w:t>
      </w:r>
      <w:r w:rsidR="00945AE6">
        <w:rPr>
          <w:lang w:eastAsia="en-GB"/>
        </w:rPr>
        <w:t xml:space="preserve"> </w:t>
      </w:r>
      <w:r w:rsidRPr="00D070DF">
        <w:rPr>
          <w:lang w:eastAsia="en-GB"/>
        </w:rPr>
        <w:t>inserted.</w:t>
      </w:r>
    </w:p>
    <w:p w14:paraId="72EB6FD9" w14:textId="5444C3D8" w:rsidR="00D070DF" w:rsidRPr="00D070DF" w:rsidRDefault="00D070DF" w:rsidP="00945AE6">
      <w:pPr>
        <w:pStyle w:val="Body"/>
        <w:rPr>
          <w:lang w:eastAsia="en-GB"/>
        </w:rPr>
      </w:pPr>
      <w:r w:rsidRPr="00D070DF">
        <w:rPr>
          <w:lang w:eastAsia="en-GB"/>
        </w:rPr>
        <w:t>When</w:t>
      </w:r>
      <w:r w:rsidR="00945AE6">
        <w:rPr>
          <w:lang w:eastAsia="en-GB"/>
        </w:rPr>
        <w:t xml:space="preserve"> </w:t>
      </w:r>
      <w:r w:rsidRPr="00D070DF">
        <w:rPr>
          <w:lang w:eastAsia="en-GB"/>
        </w:rPr>
        <w:t>you</w:t>
      </w:r>
      <w:r w:rsidR="00945AE6">
        <w:rPr>
          <w:lang w:eastAsia="en-GB"/>
        </w:rPr>
        <w:t xml:space="preserve"> </w:t>
      </w:r>
      <w:r w:rsidRPr="00D070DF">
        <w:rPr>
          <w:lang w:eastAsia="en-GB"/>
        </w:rPr>
        <w:t>run</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check</w:t>
      </w:r>
      <w:r w:rsidR="00945AE6">
        <w:rPr>
          <w:lang w:eastAsia="en-GB"/>
        </w:rPr>
        <w:t xml:space="preserve"> </w:t>
      </w:r>
      <w:r w:rsidRPr="00D070DF">
        <w:rPr>
          <w:lang w:eastAsia="en-GB"/>
        </w:rPr>
        <w:t>again,</w:t>
      </w:r>
      <w:r w:rsidR="00945AE6">
        <w:rPr>
          <w:lang w:eastAsia="en-GB"/>
        </w:rPr>
        <w:t xml:space="preserve"> </w:t>
      </w:r>
      <w:r w:rsidRPr="00D070DF">
        <w:rPr>
          <w:lang w:eastAsia="en-GB"/>
        </w:rPr>
        <w:t>it</w:t>
      </w:r>
      <w:r w:rsidR="00945AE6">
        <w:rPr>
          <w:lang w:eastAsia="en-GB"/>
        </w:rPr>
        <w:t xml:space="preserve"> </w:t>
      </w:r>
      <w:r w:rsidRPr="00D070DF">
        <w:rPr>
          <w:lang w:eastAsia="en-GB"/>
        </w:rPr>
        <w:t>should</w:t>
      </w:r>
      <w:r w:rsidR="00945AE6">
        <w:rPr>
          <w:lang w:eastAsia="en-GB"/>
        </w:rPr>
        <w:t xml:space="preserve"> </w:t>
      </w:r>
      <w:r w:rsidRPr="00D070DF">
        <w:rPr>
          <w:lang w:eastAsia="en-GB"/>
        </w:rPr>
        <w:t>succeed.</w:t>
      </w:r>
    </w:p>
    <w:p w14:paraId="4D2EC12E" w14:textId="2FFD7784" w:rsidR="00D070DF" w:rsidRPr="00D070DF" w:rsidRDefault="00D070DF" w:rsidP="00945AE6">
      <w:pPr>
        <w:pStyle w:val="HeadC"/>
        <w:rPr>
          <w:lang w:eastAsia="en-GB"/>
        </w:rPr>
      </w:pPr>
      <w:bookmarkStart w:id="79" w:name="a-`worker`-struct-responsible-for-sendin"/>
      <w:bookmarkStart w:id="80" w:name="_Toc107314548"/>
      <w:bookmarkEnd w:id="79"/>
      <w:r w:rsidRPr="00945AE6">
        <w:t>Sending</w:t>
      </w:r>
      <w:r w:rsidR="00945AE6">
        <w:t xml:space="preserve"> </w:t>
      </w:r>
      <w:r w:rsidRPr="00945AE6">
        <w:t>Code</w:t>
      </w:r>
      <w:r w:rsidR="00945AE6">
        <w:t xml:space="preserve"> </w:t>
      </w:r>
      <w:r w:rsidRPr="00945AE6">
        <w:t>from</w:t>
      </w:r>
      <w:r w:rsidR="00945AE6">
        <w:t xml:space="preserve"> </w:t>
      </w:r>
      <w:r w:rsidRPr="00945AE6">
        <w:t>the</w:t>
      </w:r>
      <w:r w:rsidR="00945AE6">
        <w:t xml:space="preserve"> </w:t>
      </w:r>
      <w:r w:rsidRPr="00945AE6">
        <w:t>ThreadPool</w:t>
      </w:r>
      <w:r w:rsidR="00945AE6">
        <w:rPr>
          <w:lang w:eastAsia="en-GB"/>
        </w:rPr>
        <w:t xml:space="preserve"> </w:t>
      </w:r>
      <w:r w:rsidRPr="00D070DF">
        <w:rPr>
          <w:lang w:eastAsia="en-GB"/>
        </w:rPr>
        <w:t>to</w:t>
      </w:r>
      <w:r w:rsidR="00945AE6">
        <w:rPr>
          <w:lang w:eastAsia="en-GB"/>
        </w:rPr>
        <w:t xml:space="preserve"> </w:t>
      </w:r>
      <w:r w:rsidRPr="00D070DF">
        <w:rPr>
          <w:lang w:eastAsia="en-GB"/>
        </w:rPr>
        <w:t>a</w:t>
      </w:r>
      <w:r w:rsidR="00945AE6">
        <w:rPr>
          <w:lang w:eastAsia="en-GB"/>
        </w:rPr>
        <w:t xml:space="preserve"> </w:t>
      </w:r>
      <w:r w:rsidRPr="00D070DF">
        <w:rPr>
          <w:lang w:eastAsia="en-GB"/>
        </w:rPr>
        <w:t>Thread</w:t>
      </w:r>
      <w:bookmarkEnd w:id="80"/>
    </w:p>
    <w:p w14:paraId="15B5EA8A" w14:textId="13454B85"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left</w:t>
      </w:r>
      <w:r w:rsidR="00945AE6">
        <w:rPr>
          <w:lang w:eastAsia="en-GB"/>
        </w:rPr>
        <w:t xml:space="preserve"> </w:t>
      </w:r>
      <w:r w:rsidRPr="00D070DF">
        <w:rPr>
          <w:lang w:eastAsia="en-GB"/>
        </w:rPr>
        <w:t>a</w:t>
      </w:r>
      <w:r w:rsidR="00945AE6">
        <w:rPr>
          <w:lang w:eastAsia="en-GB"/>
        </w:rPr>
        <w:t xml:space="preserve"> </w:t>
      </w:r>
      <w:r w:rsidRPr="00D070DF">
        <w:rPr>
          <w:lang w:eastAsia="en-GB"/>
        </w:rPr>
        <w:t>comment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20-14</w:t>
      </w:r>
      <w:r w:rsidR="00945AE6">
        <w:rPr>
          <w:lang w:eastAsia="en-GB"/>
        </w:rPr>
        <w:t xml:space="preserve"> </w:t>
      </w:r>
      <w:r w:rsidRPr="00D070DF">
        <w:rPr>
          <w:lang w:eastAsia="en-GB"/>
        </w:rPr>
        <w:t>regarding</w:t>
      </w:r>
      <w:r w:rsidR="00945AE6">
        <w:rPr>
          <w:lang w:eastAsia="en-GB"/>
        </w:rPr>
        <w:t xml:space="preserve"> </w:t>
      </w:r>
      <w:r w:rsidRPr="00D070DF">
        <w:rPr>
          <w:lang w:eastAsia="en-GB"/>
        </w:rPr>
        <w:t>the</w:t>
      </w:r>
      <w:r w:rsidR="00945AE6">
        <w:rPr>
          <w:lang w:eastAsia="en-GB"/>
        </w:rPr>
        <w:t xml:space="preserve"> </w:t>
      </w:r>
      <w:r w:rsidRPr="00D070DF">
        <w:rPr>
          <w:lang w:eastAsia="en-GB"/>
        </w:rPr>
        <w:t>creation</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Here,</w:t>
      </w:r>
      <w:r w:rsidR="00945AE6">
        <w:rPr>
          <w:lang w:eastAsia="en-GB"/>
        </w:rPr>
        <w:t xml:space="preserve"> </w:t>
      </w:r>
      <w:r w:rsidRPr="00D070DF">
        <w:rPr>
          <w:lang w:eastAsia="en-GB"/>
        </w:rPr>
        <w:t>we’ll</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how</w:t>
      </w:r>
      <w:r w:rsidR="00945AE6">
        <w:rPr>
          <w:lang w:eastAsia="en-GB"/>
        </w:rPr>
        <w:t xml:space="preserve"> </w:t>
      </w:r>
      <w:r w:rsidRPr="00D070DF">
        <w:rPr>
          <w:lang w:eastAsia="en-GB"/>
        </w:rPr>
        <w:t>we</w:t>
      </w:r>
      <w:r w:rsidR="00945AE6">
        <w:rPr>
          <w:lang w:eastAsia="en-GB"/>
        </w:rPr>
        <w:t xml:space="preserve"> </w:t>
      </w:r>
      <w:r w:rsidRPr="00D070DF">
        <w:rPr>
          <w:lang w:eastAsia="en-GB"/>
        </w:rPr>
        <w:t>actually</w:t>
      </w:r>
      <w:r w:rsidR="00945AE6">
        <w:rPr>
          <w:lang w:eastAsia="en-GB"/>
        </w:rPr>
        <w:t xml:space="preserve"> </w:t>
      </w:r>
      <w:r w:rsidRPr="00D070DF">
        <w:rPr>
          <w:lang w:eastAsia="en-GB"/>
        </w:rPr>
        <w:t>create</w:t>
      </w:r>
      <w:r w:rsidR="00945AE6">
        <w:rPr>
          <w:lang w:eastAsia="en-GB"/>
        </w:rPr>
        <w:t xml:space="preserve"> </w:t>
      </w:r>
      <w:r w:rsidRPr="00D070DF">
        <w:rPr>
          <w:lang w:eastAsia="en-GB"/>
        </w:rPr>
        <w:t>threads.</w:t>
      </w:r>
      <w:r w:rsidR="00945AE6">
        <w:rPr>
          <w:lang w:eastAsia="en-GB"/>
        </w:rPr>
        <w:t xml:space="preserve"> </w:t>
      </w:r>
      <w:r w:rsidRPr="00D070DF">
        <w:rPr>
          <w:lang w:eastAsia="en-GB"/>
        </w:rPr>
        <w:t>The</w:t>
      </w:r>
      <w:r w:rsidR="00945AE6">
        <w:rPr>
          <w:lang w:eastAsia="en-GB"/>
        </w:rPr>
        <w:t xml:space="preserve"> </w:t>
      </w:r>
      <w:r w:rsidRPr="00D070DF">
        <w:rPr>
          <w:lang w:eastAsia="en-GB"/>
        </w:rPr>
        <w:t>standard</w:t>
      </w:r>
      <w:r w:rsidR="00945AE6">
        <w:rPr>
          <w:lang w:eastAsia="en-GB"/>
        </w:rPr>
        <w:t xml:space="preserve"> </w:t>
      </w:r>
      <w:r w:rsidRPr="00D070DF">
        <w:rPr>
          <w:lang w:eastAsia="en-GB"/>
        </w:rPr>
        <w:t>library</w:t>
      </w:r>
      <w:r w:rsidR="00945AE6">
        <w:rPr>
          <w:lang w:eastAsia="en-GB"/>
        </w:rPr>
        <w:t xml:space="preserve"> </w:t>
      </w:r>
      <w:r w:rsidRPr="00D070DF">
        <w:rPr>
          <w:lang w:eastAsia="en-GB"/>
        </w:rPr>
        <w:t>provides</w:t>
      </w:r>
      <w:r w:rsidR="00945AE6">
        <w:rPr>
          <w:lang w:eastAsia="en-GB"/>
        </w:rPr>
        <w:t xml:space="preserve"> </w:t>
      </w:r>
      <w:r w:rsidRPr="00D62D8F">
        <w:rPr>
          <w:rStyle w:val="Literal"/>
        </w:rPr>
        <w:t>thread::spawn</w:t>
      </w:r>
      <w:r w:rsidR="00945AE6">
        <w:rPr>
          <w:lang w:eastAsia="en-GB"/>
        </w:rPr>
        <w:t xml:space="preserve"> </w:t>
      </w:r>
      <w:r w:rsidRPr="00D070DF">
        <w:rPr>
          <w:lang w:eastAsia="en-GB"/>
        </w:rPr>
        <w:t>as</w:t>
      </w:r>
      <w:r w:rsidR="00945AE6">
        <w:rPr>
          <w:lang w:eastAsia="en-GB"/>
        </w:rPr>
        <w:t xml:space="preserve"> </w:t>
      </w:r>
      <w:r w:rsidRPr="00D070DF">
        <w:rPr>
          <w:lang w:eastAsia="en-GB"/>
        </w:rPr>
        <w:t>a</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threads,</w:t>
      </w:r>
      <w:r w:rsidR="00945AE6">
        <w:rPr>
          <w:lang w:eastAsia="en-GB"/>
        </w:rPr>
        <w:t xml:space="preserve"> </w:t>
      </w:r>
      <w:r w:rsidRPr="00D070DF">
        <w:rPr>
          <w:lang w:eastAsia="en-GB"/>
        </w:rPr>
        <w:t>and</w:t>
      </w:r>
      <w:r w:rsidR="00945AE6">
        <w:rPr>
          <w:lang w:eastAsia="en-GB"/>
        </w:rPr>
        <w:t xml:space="preserve"> </w:t>
      </w:r>
      <w:r w:rsidRPr="00D62D8F">
        <w:rPr>
          <w:rStyle w:val="Literal"/>
        </w:rPr>
        <w:t>thread::spawn</w:t>
      </w:r>
      <w:r w:rsidR="00945AE6">
        <w:rPr>
          <w:lang w:eastAsia="en-GB"/>
        </w:rPr>
        <w:t xml:space="preserve"> </w:t>
      </w:r>
      <w:r w:rsidRPr="00D070DF">
        <w:rPr>
          <w:lang w:eastAsia="en-GB"/>
        </w:rPr>
        <w:t>expects</w:t>
      </w:r>
      <w:r w:rsidR="00945AE6">
        <w:rPr>
          <w:lang w:eastAsia="en-GB"/>
        </w:rPr>
        <w:t xml:space="preserve"> </w:t>
      </w:r>
      <w:r w:rsidRPr="00D070DF">
        <w:rPr>
          <w:lang w:eastAsia="en-GB"/>
        </w:rPr>
        <w:t>to</w:t>
      </w:r>
      <w:r w:rsidR="00945AE6">
        <w:rPr>
          <w:lang w:eastAsia="en-GB"/>
        </w:rPr>
        <w:t xml:space="preserve"> </w:t>
      </w:r>
      <w:r w:rsidRPr="00D070DF">
        <w:rPr>
          <w:lang w:eastAsia="en-GB"/>
        </w:rPr>
        <w:t>get</w:t>
      </w:r>
      <w:r w:rsidR="00945AE6">
        <w:rPr>
          <w:lang w:eastAsia="en-GB"/>
        </w:rPr>
        <w:t xml:space="preserve"> </w:t>
      </w:r>
      <w:r w:rsidRPr="00D070DF">
        <w:rPr>
          <w:lang w:eastAsia="en-GB"/>
        </w:rPr>
        <w:t>some</w:t>
      </w:r>
      <w:r w:rsidR="00945AE6">
        <w:rPr>
          <w:lang w:eastAsia="en-GB"/>
        </w:rPr>
        <w:t xml:space="preserve"> </w:t>
      </w:r>
      <w:r w:rsidRPr="00D070DF">
        <w:rPr>
          <w:lang w:eastAsia="en-GB"/>
        </w:rPr>
        <w:t>code</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should</w:t>
      </w:r>
      <w:r w:rsidR="00945AE6">
        <w:rPr>
          <w:lang w:eastAsia="en-GB"/>
        </w:rPr>
        <w:t xml:space="preserve"> </w:t>
      </w:r>
      <w:r w:rsidRPr="00D070DF">
        <w:rPr>
          <w:lang w:eastAsia="en-GB"/>
        </w:rPr>
        <w:t>run</w:t>
      </w:r>
      <w:r w:rsidR="00945AE6">
        <w:rPr>
          <w:lang w:eastAsia="en-GB"/>
        </w:rPr>
        <w:t xml:space="preserve"> </w:t>
      </w:r>
      <w:r w:rsidRPr="00D070DF">
        <w:rPr>
          <w:lang w:eastAsia="en-GB"/>
        </w:rPr>
        <w:t>as</w:t>
      </w:r>
      <w:r w:rsidR="00945AE6">
        <w:rPr>
          <w:lang w:eastAsia="en-GB"/>
        </w:rPr>
        <w:t xml:space="preserve"> </w:t>
      </w:r>
      <w:r w:rsidRPr="00D070DF">
        <w:rPr>
          <w:lang w:eastAsia="en-GB"/>
        </w:rPr>
        <w:t>soon</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is</w:t>
      </w:r>
      <w:r w:rsidR="00945AE6">
        <w:rPr>
          <w:lang w:eastAsia="en-GB"/>
        </w:rPr>
        <w:t xml:space="preserve"> </w:t>
      </w:r>
      <w:r w:rsidRPr="00D070DF">
        <w:rPr>
          <w:lang w:eastAsia="en-GB"/>
        </w:rPr>
        <w:t>created.</w:t>
      </w:r>
      <w:r w:rsidR="00945AE6">
        <w:rPr>
          <w:lang w:eastAsia="en-GB"/>
        </w:rPr>
        <w:t xml:space="preserve"> </w:t>
      </w:r>
      <w:r w:rsidRPr="00D070DF">
        <w:rPr>
          <w:lang w:eastAsia="en-GB"/>
        </w:rPr>
        <w:t>However,</w:t>
      </w:r>
      <w:r w:rsidR="00945AE6">
        <w:rPr>
          <w:lang w:eastAsia="en-GB"/>
        </w:rPr>
        <w:t xml:space="preserve"> </w:t>
      </w:r>
      <w:r w:rsidRPr="00D070DF">
        <w:rPr>
          <w:lang w:eastAsia="en-GB"/>
        </w:rPr>
        <w:t>in</w:t>
      </w:r>
      <w:r w:rsidR="00945AE6">
        <w:rPr>
          <w:lang w:eastAsia="en-GB"/>
        </w:rPr>
        <w:t xml:space="preserve"> </w:t>
      </w:r>
      <w:r w:rsidRPr="00D070DF">
        <w:rPr>
          <w:lang w:eastAsia="en-GB"/>
        </w:rPr>
        <w:t>our</w:t>
      </w:r>
      <w:r w:rsidR="00945AE6">
        <w:rPr>
          <w:lang w:eastAsia="en-GB"/>
        </w:rPr>
        <w:t xml:space="preserve"> </w:t>
      </w:r>
      <w:r w:rsidRPr="00D070DF">
        <w:rPr>
          <w:lang w:eastAsia="en-GB"/>
        </w:rPr>
        <w:t>case,</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create</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and</w:t>
      </w:r>
      <w:r w:rsidR="00945AE6">
        <w:rPr>
          <w:lang w:eastAsia="en-GB"/>
        </w:rPr>
        <w:t xml:space="preserve"> </w:t>
      </w:r>
      <w:r w:rsidRPr="00D070DF">
        <w:rPr>
          <w:lang w:eastAsia="en-GB"/>
        </w:rPr>
        <w:t>have</w:t>
      </w:r>
      <w:r w:rsidR="00945AE6">
        <w:rPr>
          <w:lang w:eastAsia="en-GB"/>
        </w:rPr>
        <w:t xml:space="preserve"> </w:t>
      </w:r>
      <w:r w:rsidRPr="00D070DF">
        <w:rPr>
          <w:lang w:eastAsia="en-GB"/>
        </w:rPr>
        <w:t>them</w:t>
      </w:r>
      <w:r w:rsidR="00945AE6">
        <w:rPr>
          <w:lang w:eastAsia="en-GB"/>
        </w:rPr>
        <w:t xml:space="preserve"> </w:t>
      </w:r>
      <w:r w:rsidRPr="00D35EB9">
        <w:rPr>
          <w:rStyle w:val="Italic"/>
        </w:rPr>
        <w:t>wait</w:t>
      </w:r>
      <w:r w:rsidR="00945AE6">
        <w:rPr>
          <w:lang w:eastAsia="en-GB"/>
        </w:rPr>
        <w:t xml:space="preserve"> </w:t>
      </w:r>
      <w:r w:rsidRPr="00D070DF">
        <w:rPr>
          <w:lang w:eastAsia="en-GB"/>
        </w:rPr>
        <w:t>for</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we’ll</w:t>
      </w:r>
      <w:r w:rsidR="00945AE6">
        <w:rPr>
          <w:lang w:eastAsia="en-GB"/>
        </w:rPr>
        <w:t xml:space="preserve"> </w:t>
      </w:r>
      <w:r w:rsidRPr="00D070DF">
        <w:rPr>
          <w:lang w:eastAsia="en-GB"/>
        </w:rPr>
        <w:t>send</w:t>
      </w:r>
      <w:r w:rsidR="00945AE6">
        <w:rPr>
          <w:lang w:eastAsia="en-GB"/>
        </w:rPr>
        <w:t xml:space="preserve"> </w:t>
      </w:r>
      <w:r w:rsidRPr="00D070DF">
        <w:rPr>
          <w:lang w:eastAsia="en-GB"/>
        </w:rPr>
        <w:t>later.</w:t>
      </w:r>
      <w:r w:rsidR="00945AE6">
        <w:rPr>
          <w:lang w:eastAsia="en-GB"/>
        </w:rPr>
        <w:t xml:space="preserve"> </w:t>
      </w:r>
      <w:r w:rsidRPr="00D070DF">
        <w:rPr>
          <w:lang w:eastAsia="en-GB"/>
        </w:rPr>
        <w:t>The</w:t>
      </w:r>
      <w:r w:rsidR="00945AE6">
        <w:rPr>
          <w:lang w:eastAsia="en-GB"/>
        </w:rPr>
        <w:t xml:space="preserve"> </w:t>
      </w:r>
      <w:r w:rsidRPr="00D070DF">
        <w:rPr>
          <w:lang w:eastAsia="en-GB"/>
        </w:rPr>
        <w:t>standard</w:t>
      </w:r>
      <w:r w:rsidR="00945AE6">
        <w:rPr>
          <w:lang w:eastAsia="en-GB"/>
        </w:rPr>
        <w:t xml:space="preserve"> </w:t>
      </w:r>
      <w:r w:rsidRPr="00D070DF">
        <w:rPr>
          <w:lang w:eastAsia="en-GB"/>
        </w:rPr>
        <w:t>library’s</w:t>
      </w:r>
      <w:r w:rsidR="00945AE6">
        <w:rPr>
          <w:lang w:eastAsia="en-GB"/>
        </w:rPr>
        <w:t xml:space="preserve"> </w:t>
      </w:r>
      <w:r w:rsidRPr="00D070DF">
        <w:rPr>
          <w:lang w:eastAsia="en-GB"/>
        </w:rPr>
        <w:t>implementation</w:t>
      </w:r>
      <w:r w:rsidR="00945AE6">
        <w:rPr>
          <w:lang w:eastAsia="en-GB"/>
        </w:rPr>
        <w:t xml:space="preserve"> </w:t>
      </w:r>
      <w:r w:rsidRPr="00D070DF">
        <w:rPr>
          <w:lang w:eastAsia="en-GB"/>
        </w:rPr>
        <w:t>of</w:t>
      </w:r>
      <w:r w:rsidR="00945AE6">
        <w:rPr>
          <w:lang w:eastAsia="en-GB"/>
        </w:rPr>
        <w:t xml:space="preserve"> </w:t>
      </w:r>
      <w:r w:rsidRPr="00D070DF">
        <w:rPr>
          <w:lang w:eastAsia="en-GB"/>
        </w:rPr>
        <w:t>threads</w:t>
      </w:r>
      <w:r w:rsidR="00945AE6">
        <w:rPr>
          <w:lang w:eastAsia="en-GB"/>
        </w:rPr>
        <w:t xml:space="preserve"> </w:t>
      </w:r>
      <w:r w:rsidRPr="00D070DF">
        <w:rPr>
          <w:lang w:eastAsia="en-GB"/>
        </w:rPr>
        <w:t>doesn’t</w:t>
      </w:r>
      <w:r w:rsidR="00945AE6">
        <w:rPr>
          <w:lang w:eastAsia="en-GB"/>
        </w:rPr>
        <w:t xml:space="preserve"> </w:t>
      </w:r>
      <w:r w:rsidRPr="00D070DF">
        <w:rPr>
          <w:lang w:eastAsia="en-GB"/>
        </w:rPr>
        <w:t>include</w:t>
      </w:r>
      <w:r w:rsidR="00945AE6">
        <w:rPr>
          <w:lang w:eastAsia="en-GB"/>
        </w:rPr>
        <w:t xml:space="preserve"> </w:t>
      </w:r>
      <w:r w:rsidRPr="00D070DF">
        <w:rPr>
          <w:lang w:eastAsia="en-GB"/>
        </w:rPr>
        <w:t>any</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do</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to</w:t>
      </w:r>
      <w:r w:rsidR="00945AE6">
        <w:rPr>
          <w:lang w:eastAsia="en-GB"/>
        </w:rPr>
        <w:t xml:space="preserve"> </w:t>
      </w:r>
      <w:r w:rsidRPr="00D070DF">
        <w:rPr>
          <w:lang w:eastAsia="en-GB"/>
        </w:rPr>
        <w:t>implement</w:t>
      </w:r>
      <w:r w:rsidR="00945AE6">
        <w:rPr>
          <w:lang w:eastAsia="en-GB"/>
        </w:rPr>
        <w:t xml:space="preserve"> </w:t>
      </w:r>
      <w:r w:rsidRPr="00D070DF">
        <w:rPr>
          <w:lang w:eastAsia="en-GB"/>
        </w:rPr>
        <w:t>it</w:t>
      </w:r>
      <w:r w:rsidR="00945AE6">
        <w:rPr>
          <w:lang w:eastAsia="en-GB"/>
        </w:rPr>
        <w:t xml:space="preserve"> </w:t>
      </w:r>
      <w:r w:rsidRPr="00D070DF">
        <w:rPr>
          <w:lang w:eastAsia="en-GB"/>
        </w:rPr>
        <w:t>manually.</w:t>
      </w:r>
    </w:p>
    <w:p w14:paraId="7EF36807" w14:textId="28DC2FBF" w:rsidR="00D070DF" w:rsidRPr="00D070DF" w:rsidRDefault="00D070DF" w:rsidP="00945AE6">
      <w:pPr>
        <w:pStyle w:val="Body"/>
        <w:rPr>
          <w:lang w:eastAsia="en-GB"/>
        </w:rPr>
      </w:pP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this</w:t>
      </w:r>
      <w:r w:rsidR="00945AE6">
        <w:rPr>
          <w:lang w:eastAsia="en-GB"/>
        </w:rPr>
        <w:t xml:space="preserve"> </w:t>
      </w:r>
      <w:r w:rsidRPr="00D070DF">
        <w:rPr>
          <w:lang w:eastAsia="en-GB"/>
        </w:rPr>
        <w:t>behavior</w:t>
      </w:r>
      <w:r w:rsidR="00945AE6">
        <w:rPr>
          <w:lang w:eastAsia="en-GB"/>
        </w:rPr>
        <w:t xml:space="preserve"> </w:t>
      </w:r>
      <w:r w:rsidRPr="00D070DF">
        <w:rPr>
          <w:lang w:eastAsia="en-GB"/>
        </w:rPr>
        <w:t>by</w:t>
      </w:r>
      <w:r w:rsidR="00945AE6">
        <w:rPr>
          <w:lang w:eastAsia="en-GB"/>
        </w:rPr>
        <w:t xml:space="preserve"> </w:t>
      </w:r>
      <w:r w:rsidRPr="00D070DF">
        <w:rPr>
          <w:lang w:eastAsia="en-GB"/>
        </w:rPr>
        <w:t>introducing</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data</w:t>
      </w:r>
      <w:r w:rsidR="00945AE6">
        <w:rPr>
          <w:lang w:eastAsia="en-GB"/>
        </w:rPr>
        <w:t xml:space="preserve"> </w:t>
      </w:r>
      <w:r w:rsidRPr="00D070DF">
        <w:rPr>
          <w:lang w:eastAsia="en-GB"/>
        </w:rPr>
        <w:t>structure</w:t>
      </w:r>
      <w:r w:rsidR="00945AE6">
        <w:rPr>
          <w:lang w:eastAsia="en-GB"/>
        </w:rPr>
        <w:t xml:space="preserve"> </w:t>
      </w:r>
      <w:r w:rsidRPr="00D070DF">
        <w:rPr>
          <w:lang w:eastAsia="en-GB"/>
        </w:rPr>
        <w:t>between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manage</w:t>
      </w:r>
      <w:r w:rsidR="00945AE6">
        <w:rPr>
          <w:lang w:eastAsia="en-GB"/>
        </w:rPr>
        <w:t xml:space="preserve"> </w:t>
      </w:r>
      <w:r w:rsidRPr="00D070DF">
        <w:rPr>
          <w:lang w:eastAsia="en-GB"/>
        </w:rPr>
        <w:t>this</w:t>
      </w:r>
      <w:r w:rsidR="00945AE6">
        <w:rPr>
          <w:lang w:eastAsia="en-GB"/>
        </w:rPr>
        <w:t xml:space="preserve"> </w:t>
      </w:r>
      <w:r w:rsidRPr="00D070DF">
        <w:rPr>
          <w:lang w:eastAsia="en-GB"/>
        </w:rPr>
        <w:t>new</w:t>
      </w:r>
      <w:r w:rsidR="00945AE6">
        <w:rPr>
          <w:lang w:eastAsia="en-GB"/>
        </w:rPr>
        <w:t xml:space="preserve"> </w:t>
      </w:r>
      <w:r w:rsidRPr="00D070DF">
        <w:rPr>
          <w:lang w:eastAsia="en-GB"/>
        </w:rPr>
        <w:t>behavior.</w:t>
      </w:r>
      <w:r w:rsidR="00945AE6">
        <w:rPr>
          <w:lang w:eastAsia="en-GB"/>
        </w:rPr>
        <w:t xml:space="preserve"> </w:t>
      </w:r>
      <w:r w:rsidRPr="00D070DF">
        <w:rPr>
          <w:lang w:eastAsia="en-GB"/>
        </w:rPr>
        <w:t>We’ll</w:t>
      </w:r>
      <w:r w:rsidR="00945AE6">
        <w:rPr>
          <w:lang w:eastAsia="en-GB"/>
        </w:rPr>
        <w:t xml:space="preserve"> </w:t>
      </w:r>
      <w:r w:rsidRPr="00D070DF">
        <w:rPr>
          <w:lang w:eastAsia="en-GB"/>
        </w:rPr>
        <w:t>call</w:t>
      </w:r>
      <w:r w:rsidR="00945AE6">
        <w:rPr>
          <w:lang w:eastAsia="en-GB"/>
        </w:rPr>
        <w:t xml:space="preserve"> </w:t>
      </w:r>
      <w:r w:rsidRPr="00D070DF">
        <w:rPr>
          <w:lang w:eastAsia="en-GB"/>
        </w:rPr>
        <w:t>this</w:t>
      </w:r>
      <w:r w:rsidR="00945AE6">
        <w:rPr>
          <w:lang w:eastAsia="en-GB"/>
        </w:rPr>
        <w:t xml:space="preserve"> </w:t>
      </w:r>
      <w:r w:rsidRPr="00D070DF">
        <w:rPr>
          <w:lang w:eastAsia="en-GB"/>
        </w:rPr>
        <w:t>data</w:t>
      </w:r>
      <w:r w:rsidR="00945AE6">
        <w:rPr>
          <w:lang w:eastAsia="en-GB"/>
        </w:rPr>
        <w:t xml:space="preserve"> </w:t>
      </w:r>
      <w:r w:rsidRPr="00D070DF">
        <w:rPr>
          <w:lang w:eastAsia="en-GB"/>
        </w:rPr>
        <w:t>structure</w:t>
      </w:r>
      <w:r w:rsidR="00945AE6">
        <w:rPr>
          <w:lang w:eastAsia="en-GB"/>
        </w:rPr>
        <w:t xml:space="preserve"> </w:t>
      </w:r>
      <w:r w:rsidRPr="00D35EB9">
        <w:rPr>
          <w:rStyle w:val="Italic"/>
        </w:rPr>
        <w:t>Worker</w:t>
      </w:r>
      <w:r w:rsidRPr="00D070DF">
        <w:rPr>
          <w:lang w:eastAsia="en-GB"/>
        </w:rPr>
        <w:t>,</w:t>
      </w:r>
      <w:r w:rsidR="00945AE6">
        <w:rPr>
          <w:lang w:eastAsia="en-GB"/>
        </w:rPr>
        <w:t xml:space="preserve"> </w:t>
      </w:r>
      <w:r w:rsidRPr="00D070DF">
        <w:rPr>
          <w:lang w:eastAsia="en-GB"/>
        </w:rPr>
        <w:t>which</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common</w:t>
      </w:r>
      <w:r w:rsidR="00945AE6">
        <w:rPr>
          <w:lang w:eastAsia="en-GB"/>
        </w:rPr>
        <w:t xml:space="preserve"> </w:t>
      </w:r>
      <w:r w:rsidRPr="00D070DF">
        <w:rPr>
          <w:lang w:eastAsia="en-GB"/>
        </w:rPr>
        <w:t>term</w:t>
      </w:r>
      <w:r w:rsidR="00945AE6">
        <w:rPr>
          <w:lang w:eastAsia="en-GB"/>
        </w:rPr>
        <w:t xml:space="preserve"> </w:t>
      </w:r>
      <w:r w:rsidRPr="00D070DF">
        <w:rPr>
          <w:lang w:eastAsia="en-GB"/>
        </w:rPr>
        <w:t>in</w:t>
      </w:r>
      <w:r w:rsidR="00945AE6">
        <w:rPr>
          <w:lang w:eastAsia="en-GB"/>
        </w:rPr>
        <w:t xml:space="preserve"> </w:t>
      </w:r>
      <w:r w:rsidRPr="00D070DF">
        <w:rPr>
          <w:lang w:eastAsia="en-GB"/>
        </w:rPr>
        <w:t>pooling</w:t>
      </w:r>
      <w:r w:rsidR="00945AE6">
        <w:rPr>
          <w:lang w:eastAsia="en-GB"/>
        </w:rPr>
        <w:t xml:space="preserve"> </w:t>
      </w:r>
      <w:r w:rsidRPr="00D070DF">
        <w:rPr>
          <w:lang w:eastAsia="en-GB"/>
        </w:rPr>
        <w:t>implementations.</w:t>
      </w:r>
      <w:r w:rsidR="00945AE6">
        <w:rPr>
          <w:lang w:eastAsia="en-GB"/>
        </w:rPr>
        <w:t xml:space="preserve"> </w:t>
      </w:r>
      <w:r w:rsidRPr="00D070DF">
        <w:rPr>
          <w:lang w:eastAsia="en-GB"/>
        </w:rPr>
        <w:t>The</w:t>
      </w:r>
      <w:r w:rsidR="00945AE6">
        <w:rPr>
          <w:lang w:eastAsia="en-GB"/>
        </w:rPr>
        <w:t xml:space="preserve"> </w:t>
      </w:r>
      <w:r w:rsidRPr="00D83C82">
        <w:rPr>
          <w:rStyle w:val="Literal"/>
          <w:highlight w:val="yellow"/>
          <w:rPrChange w:id="81" w:author="Carol Nichols" w:date="2022-08-29T21:03:00Z">
            <w:rPr>
              <w:highlight w:val="yellow"/>
              <w:lang w:eastAsia="en-GB"/>
            </w:rPr>
          </w:rPrChange>
        </w:rPr>
        <w:t>Worker</w:t>
      </w:r>
      <w:r w:rsidR="00945AE6">
        <w:rPr>
          <w:lang w:eastAsia="en-GB"/>
        </w:rPr>
        <w:t xml:space="preserve"> </w:t>
      </w:r>
      <w:r w:rsidRPr="00D070DF">
        <w:rPr>
          <w:lang w:eastAsia="en-GB"/>
        </w:rPr>
        <w:t>picks</w:t>
      </w:r>
      <w:r w:rsidR="00945AE6">
        <w:rPr>
          <w:lang w:eastAsia="en-GB"/>
        </w:rPr>
        <w:t xml:space="preserve"> </w:t>
      </w:r>
      <w:r w:rsidRPr="00D070DF">
        <w:rPr>
          <w:lang w:eastAsia="en-GB"/>
        </w:rPr>
        <w:t>up</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needs</w:t>
      </w:r>
      <w:r w:rsidR="00945AE6">
        <w:rPr>
          <w:lang w:eastAsia="en-GB"/>
        </w:rPr>
        <w:t xml:space="preserve"> </w:t>
      </w:r>
      <w:r w:rsidRPr="00D070DF">
        <w:rPr>
          <w:lang w:eastAsia="en-GB"/>
        </w:rPr>
        <w:t>to</w:t>
      </w:r>
      <w:r w:rsidR="00945AE6">
        <w:rPr>
          <w:lang w:eastAsia="en-GB"/>
        </w:rPr>
        <w:t xml:space="preserve"> </w:t>
      </w:r>
      <w:r w:rsidRPr="00D070DF">
        <w:rPr>
          <w:lang w:eastAsia="en-GB"/>
        </w:rPr>
        <w:t>be</w:t>
      </w:r>
      <w:r w:rsidR="00945AE6">
        <w:rPr>
          <w:lang w:eastAsia="en-GB"/>
        </w:rPr>
        <w:t xml:space="preserve"> </w:t>
      </w:r>
      <w:r w:rsidRPr="00D070DF">
        <w:rPr>
          <w:lang w:eastAsia="en-GB"/>
        </w:rPr>
        <w:t>run</w:t>
      </w:r>
      <w:r w:rsidR="00945AE6">
        <w:rPr>
          <w:lang w:eastAsia="en-GB"/>
        </w:rPr>
        <w:t xml:space="preserve"> </w:t>
      </w:r>
      <w:r w:rsidRPr="00D070DF">
        <w:rPr>
          <w:lang w:eastAsia="en-GB"/>
        </w:rPr>
        <w:t>and</w:t>
      </w:r>
      <w:r w:rsidR="00945AE6">
        <w:rPr>
          <w:lang w:eastAsia="en-GB"/>
        </w:rPr>
        <w:t xml:space="preserve"> </w:t>
      </w:r>
      <w:r w:rsidRPr="00D070DF">
        <w:rPr>
          <w:lang w:eastAsia="en-GB"/>
        </w:rPr>
        <w:t>runs</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del w:id="82" w:author="Carol Nichols" w:date="2022-08-29T21:03:00Z">
        <w:r w:rsidRPr="00D070DF" w:rsidDel="00D83C82">
          <w:rPr>
            <w:lang w:eastAsia="en-GB"/>
          </w:rPr>
          <w:delText>the</w:delText>
        </w:r>
        <w:r w:rsidR="00945AE6" w:rsidDel="00D83C82">
          <w:rPr>
            <w:lang w:eastAsia="en-GB"/>
          </w:rPr>
          <w:delText xml:space="preserve"> </w:delText>
        </w:r>
        <w:commentRangeStart w:id="83"/>
        <w:commentRangeStart w:id="84"/>
        <w:r w:rsidRPr="00741309" w:rsidDel="00D83C82">
          <w:rPr>
            <w:highlight w:val="yellow"/>
            <w:lang w:eastAsia="en-GB"/>
          </w:rPr>
          <w:delText>Worker</w:delText>
        </w:r>
        <w:r w:rsidRPr="00D070DF" w:rsidDel="00D83C82">
          <w:rPr>
            <w:lang w:eastAsia="en-GB"/>
          </w:rPr>
          <w:delText>’s</w:delText>
        </w:r>
        <w:commentRangeEnd w:id="83"/>
        <w:r w:rsidR="00741309" w:rsidDel="00D83C82">
          <w:rPr>
            <w:rStyle w:val="CommentReference"/>
            <w:rFonts w:ascii="Times New Roman" w:hAnsi="Times New Roman" w:cs="Times New Roman"/>
            <w:color w:val="auto"/>
            <w:lang w:val="en-CA"/>
          </w:rPr>
          <w:commentReference w:id="83"/>
        </w:r>
      </w:del>
      <w:commentRangeEnd w:id="84"/>
      <w:r w:rsidR="00052712">
        <w:rPr>
          <w:rStyle w:val="CommentReference"/>
          <w:rFonts w:ascii="Times New Roman" w:hAnsi="Times New Roman" w:cs="Times New Roman"/>
          <w:color w:val="auto"/>
          <w:lang w:val="en-CA"/>
        </w:rPr>
        <w:commentReference w:id="84"/>
      </w:r>
      <w:del w:id="85" w:author="Carol Nichols" w:date="2022-08-29T21:03:00Z">
        <w:r w:rsidR="00945AE6" w:rsidDel="00D83C82">
          <w:rPr>
            <w:lang w:eastAsia="en-GB"/>
          </w:rPr>
          <w:delText xml:space="preserve"> </w:delText>
        </w:r>
      </w:del>
      <w:ins w:id="86" w:author="Carol Nichols" w:date="2022-08-29T21:03:00Z">
        <w:r w:rsidR="00D83C82">
          <w:rPr>
            <w:lang w:eastAsia="en-GB"/>
          </w:rPr>
          <w:t xml:space="preserve">its </w:t>
        </w:r>
      </w:ins>
      <w:r w:rsidRPr="00D070DF">
        <w:rPr>
          <w:lang w:eastAsia="en-GB"/>
        </w:rPr>
        <w:t>thread.</w:t>
      </w:r>
    </w:p>
    <w:p w14:paraId="5AEAC1B6" w14:textId="5BBEB9E2" w:rsidR="00D070DF" w:rsidRPr="00D070DF" w:rsidRDefault="00D070DF" w:rsidP="00945AE6">
      <w:pPr>
        <w:pStyle w:val="Body"/>
        <w:rPr>
          <w:lang w:eastAsia="en-GB"/>
        </w:rPr>
      </w:pPr>
      <w:r w:rsidRPr="00D070DF">
        <w:rPr>
          <w:lang w:eastAsia="en-GB"/>
        </w:rPr>
        <w:t>Think</w:t>
      </w:r>
      <w:r w:rsidR="00945AE6">
        <w:rPr>
          <w:lang w:eastAsia="en-GB"/>
        </w:rPr>
        <w:t xml:space="preserve"> </w:t>
      </w:r>
      <w:r w:rsidRPr="00D070DF">
        <w:rPr>
          <w:lang w:eastAsia="en-GB"/>
        </w:rPr>
        <w:t>of</w:t>
      </w:r>
      <w:r w:rsidR="00945AE6">
        <w:rPr>
          <w:lang w:eastAsia="en-GB"/>
        </w:rPr>
        <w:t xml:space="preserve"> </w:t>
      </w:r>
      <w:r w:rsidRPr="00D070DF">
        <w:rPr>
          <w:lang w:eastAsia="en-GB"/>
        </w:rPr>
        <w:t>people</w:t>
      </w:r>
      <w:r w:rsidR="00945AE6">
        <w:rPr>
          <w:lang w:eastAsia="en-GB"/>
        </w:rPr>
        <w:t xml:space="preserve"> </w:t>
      </w:r>
      <w:r w:rsidRPr="00D070DF">
        <w:rPr>
          <w:lang w:eastAsia="en-GB"/>
        </w:rPr>
        <w:t>working</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kitchen</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restaurant:</w:t>
      </w:r>
      <w:r w:rsidR="00945AE6">
        <w:rPr>
          <w:lang w:eastAsia="en-GB"/>
        </w:rPr>
        <w:t xml:space="preserve"> </w:t>
      </w:r>
      <w:r w:rsidRPr="00D070DF">
        <w:rPr>
          <w:lang w:eastAsia="en-GB"/>
        </w:rPr>
        <w:t>the</w:t>
      </w:r>
      <w:r w:rsidR="00945AE6">
        <w:rPr>
          <w:lang w:eastAsia="en-GB"/>
        </w:rPr>
        <w:t xml:space="preserve"> </w:t>
      </w:r>
      <w:r w:rsidRPr="00D070DF">
        <w:rPr>
          <w:lang w:eastAsia="en-GB"/>
        </w:rPr>
        <w:t>workers</w:t>
      </w:r>
      <w:r w:rsidR="00945AE6">
        <w:rPr>
          <w:lang w:eastAsia="en-GB"/>
        </w:rPr>
        <w:t xml:space="preserve"> </w:t>
      </w:r>
      <w:r w:rsidRPr="00D070DF">
        <w:rPr>
          <w:lang w:eastAsia="en-GB"/>
        </w:rPr>
        <w:t>wait</w:t>
      </w:r>
      <w:r w:rsidR="00945AE6">
        <w:rPr>
          <w:lang w:eastAsia="en-GB"/>
        </w:rPr>
        <w:t xml:space="preserve"> </w:t>
      </w:r>
      <w:r w:rsidRPr="00D070DF">
        <w:rPr>
          <w:lang w:eastAsia="en-GB"/>
        </w:rPr>
        <w:t>until</w:t>
      </w:r>
      <w:r w:rsidR="00945AE6">
        <w:rPr>
          <w:lang w:eastAsia="en-GB"/>
        </w:rPr>
        <w:t xml:space="preserve"> </w:t>
      </w:r>
      <w:r w:rsidRPr="00D070DF">
        <w:rPr>
          <w:lang w:eastAsia="en-GB"/>
        </w:rPr>
        <w:t>orders</w:t>
      </w:r>
      <w:r w:rsidR="00945AE6">
        <w:rPr>
          <w:lang w:eastAsia="en-GB"/>
        </w:rPr>
        <w:t xml:space="preserve"> </w:t>
      </w:r>
      <w:r w:rsidRPr="00D070DF">
        <w:rPr>
          <w:lang w:eastAsia="en-GB"/>
        </w:rPr>
        <w:t>come</w:t>
      </w:r>
      <w:r w:rsidR="00945AE6">
        <w:rPr>
          <w:lang w:eastAsia="en-GB"/>
        </w:rPr>
        <w:t xml:space="preserve"> </w:t>
      </w:r>
      <w:r w:rsidRPr="00D070DF">
        <w:rPr>
          <w:lang w:eastAsia="en-GB"/>
        </w:rPr>
        <w:t>in</w:t>
      </w:r>
      <w:r w:rsidR="00945AE6">
        <w:rPr>
          <w:lang w:eastAsia="en-GB"/>
        </w:rPr>
        <w:t xml:space="preserve"> </w:t>
      </w:r>
      <w:r w:rsidRPr="00D070DF">
        <w:rPr>
          <w:lang w:eastAsia="en-GB"/>
        </w:rPr>
        <w:t>from</w:t>
      </w:r>
      <w:r w:rsidR="00945AE6">
        <w:rPr>
          <w:lang w:eastAsia="en-GB"/>
        </w:rPr>
        <w:t xml:space="preserve"> </w:t>
      </w:r>
      <w:r w:rsidRPr="00D070DF">
        <w:rPr>
          <w:lang w:eastAsia="en-GB"/>
        </w:rPr>
        <w:t>customers,</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they’re</w:t>
      </w:r>
      <w:r w:rsidR="00945AE6">
        <w:rPr>
          <w:lang w:eastAsia="en-GB"/>
        </w:rPr>
        <w:t xml:space="preserve"> </w:t>
      </w:r>
      <w:r w:rsidRPr="00D070DF">
        <w:rPr>
          <w:lang w:eastAsia="en-GB"/>
        </w:rPr>
        <w:t>responsible</w:t>
      </w:r>
      <w:r w:rsidR="00945AE6">
        <w:rPr>
          <w:lang w:eastAsia="en-GB"/>
        </w:rPr>
        <w:t xml:space="preserve"> </w:t>
      </w:r>
      <w:r w:rsidRPr="00D070DF">
        <w:rPr>
          <w:lang w:eastAsia="en-GB"/>
        </w:rPr>
        <w:t>for</w:t>
      </w:r>
      <w:r w:rsidR="00945AE6">
        <w:rPr>
          <w:lang w:eastAsia="en-GB"/>
        </w:rPr>
        <w:t xml:space="preserve"> </w:t>
      </w:r>
      <w:r w:rsidRPr="00D070DF">
        <w:rPr>
          <w:lang w:eastAsia="en-GB"/>
        </w:rPr>
        <w:t>taking</w:t>
      </w:r>
      <w:r w:rsidR="00945AE6">
        <w:rPr>
          <w:lang w:eastAsia="en-GB"/>
        </w:rPr>
        <w:t xml:space="preserve"> </w:t>
      </w:r>
      <w:r w:rsidRPr="00D070DF">
        <w:rPr>
          <w:lang w:eastAsia="en-GB"/>
        </w:rPr>
        <w:t>those</w:t>
      </w:r>
      <w:r w:rsidR="00945AE6">
        <w:rPr>
          <w:lang w:eastAsia="en-GB"/>
        </w:rPr>
        <w:t xml:space="preserve"> </w:t>
      </w:r>
      <w:r w:rsidRPr="00D070DF">
        <w:rPr>
          <w:lang w:eastAsia="en-GB"/>
        </w:rPr>
        <w:t>orders</w:t>
      </w:r>
      <w:r w:rsidR="00945AE6">
        <w:rPr>
          <w:lang w:eastAsia="en-GB"/>
        </w:rPr>
        <w:t xml:space="preserve"> </w:t>
      </w:r>
      <w:r w:rsidRPr="00D070DF">
        <w:rPr>
          <w:lang w:eastAsia="en-GB"/>
        </w:rPr>
        <w:t>and</w:t>
      </w:r>
      <w:r w:rsidR="00945AE6">
        <w:rPr>
          <w:lang w:eastAsia="en-GB"/>
        </w:rPr>
        <w:t xml:space="preserve"> </w:t>
      </w:r>
      <w:r w:rsidRPr="00D070DF">
        <w:rPr>
          <w:lang w:eastAsia="en-GB"/>
        </w:rPr>
        <w:t>filling</w:t>
      </w:r>
      <w:r w:rsidR="00945AE6">
        <w:rPr>
          <w:lang w:eastAsia="en-GB"/>
        </w:rPr>
        <w:t xml:space="preserve"> </w:t>
      </w:r>
      <w:r w:rsidRPr="00D070DF">
        <w:rPr>
          <w:lang w:eastAsia="en-GB"/>
        </w:rPr>
        <w:t>them.</w:t>
      </w:r>
    </w:p>
    <w:p w14:paraId="7B1655FB" w14:textId="552974CE" w:rsidR="00D070DF" w:rsidRPr="00D070DF" w:rsidRDefault="00D070DF" w:rsidP="00945AE6">
      <w:pPr>
        <w:pStyle w:val="Body"/>
        <w:rPr>
          <w:lang w:eastAsia="en-GB"/>
        </w:rPr>
      </w:pP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070DF">
        <w:rPr>
          <w:lang w:eastAsia="en-GB"/>
        </w:rPr>
        <w:t>storing</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of</w:t>
      </w:r>
      <w:r w:rsidR="00945AE6">
        <w:rPr>
          <w:lang w:eastAsia="en-GB"/>
        </w:rPr>
        <w:t xml:space="preserve"> </w:t>
      </w:r>
      <w:r w:rsidRPr="00D62D8F">
        <w:rPr>
          <w:rStyle w:val="Literal"/>
        </w:rPr>
        <w:t>JoinHandle&lt;()&gt;</w:t>
      </w:r>
      <w:r w:rsidR="00945AE6">
        <w:rPr>
          <w:lang w:eastAsia="en-GB"/>
        </w:rPr>
        <w:t xml:space="preserve"> </w:t>
      </w:r>
      <w:r w:rsidRPr="00D070DF">
        <w:rPr>
          <w:lang w:eastAsia="en-GB"/>
        </w:rPr>
        <w:t>instances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we’ll</w:t>
      </w:r>
      <w:r w:rsidR="00945AE6">
        <w:rPr>
          <w:lang w:eastAsia="en-GB"/>
        </w:rPr>
        <w:t xml:space="preserve"> </w:t>
      </w:r>
      <w:r w:rsidRPr="00D070DF">
        <w:rPr>
          <w:lang w:eastAsia="en-GB"/>
        </w:rPr>
        <w:t>store</w:t>
      </w:r>
      <w:r w:rsidR="00945AE6">
        <w:rPr>
          <w:lang w:eastAsia="en-GB"/>
        </w:rPr>
        <w:t xml:space="preserve"> </w:t>
      </w:r>
      <w:r w:rsidRPr="00D070DF">
        <w:rPr>
          <w:lang w:eastAsia="en-GB"/>
        </w:rPr>
        <w:t>instances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struct.</w:t>
      </w:r>
      <w:r w:rsidR="00945AE6">
        <w:rPr>
          <w:lang w:eastAsia="en-GB"/>
        </w:rPr>
        <w:t xml:space="preserve"> </w:t>
      </w:r>
      <w:r w:rsidRPr="00D070DF">
        <w:rPr>
          <w:lang w:eastAsia="en-GB"/>
        </w:rPr>
        <w:t>Each</w:t>
      </w:r>
      <w:r w:rsidR="00945AE6">
        <w:rPr>
          <w:lang w:eastAsia="en-GB"/>
        </w:rPr>
        <w:t xml:space="preserve"> </w:t>
      </w:r>
      <w:r w:rsidRPr="00D62D8F">
        <w:rPr>
          <w:rStyle w:val="Literal"/>
        </w:rPr>
        <w:t>Worker</w:t>
      </w:r>
      <w:r w:rsidR="00945AE6">
        <w:rPr>
          <w:lang w:eastAsia="en-GB"/>
        </w:rPr>
        <w:t xml:space="preserve"> </w:t>
      </w:r>
      <w:r w:rsidRPr="00D070DF">
        <w:rPr>
          <w:lang w:eastAsia="en-GB"/>
        </w:rPr>
        <w:t>will</w:t>
      </w:r>
      <w:r w:rsidR="00945AE6">
        <w:rPr>
          <w:lang w:eastAsia="en-GB"/>
        </w:rPr>
        <w:t xml:space="preserve"> </w:t>
      </w:r>
      <w:r w:rsidRPr="00D070DF">
        <w:rPr>
          <w:lang w:eastAsia="en-GB"/>
        </w:rPr>
        <w:t>store</w:t>
      </w:r>
      <w:r w:rsidR="00945AE6">
        <w:rPr>
          <w:lang w:eastAsia="en-GB"/>
        </w:rPr>
        <w:t xml:space="preserve"> </w:t>
      </w:r>
      <w:r w:rsidRPr="00D070DF">
        <w:rPr>
          <w:lang w:eastAsia="en-GB"/>
        </w:rPr>
        <w:t>a</w:t>
      </w:r>
      <w:r w:rsidR="00945AE6">
        <w:rPr>
          <w:lang w:eastAsia="en-GB"/>
        </w:rPr>
        <w:t xml:space="preserve"> </w:t>
      </w:r>
      <w:r w:rsidRPr="00D070DF">
        <w:rPr>
          <w:lang w:eastAsia="en-GB"/>
        </w:rPr>
        <w:t>single</w:t>
      </w:r>
      <w:r w:rsidR="00945AE6">
        <w:rPr>
          <w:lang w:eastAsia="en-GB"/>
        </w:rPr>
        <w:t xml:space="preserve"> </w:t>
      </w:r>
      <w:r w:rsidRPr="00D62D8F">
        <w:rPr>
          <w:rStyle w:val="Literal"/>
        </w:rPr>
        <w:t>JoinHandle&lt;()&gt;</w:t>
      </w:r>
      <w:r w:rsidR="00945AE6">
        <w:rPr>
          <w:lang w:eastAsia="en-GB"/>
        </w:rPr>
        <w:t xml:space="preserve"> </w:t>
      </w:r>
      <w:r w:rsidRPr="00D070DF">
        <w:rPr>
          <w:lang w:eastAsia="en-GB"/>
        </w:rPr>
        <w:t>instance.</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a</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62D8F">
        <w:rPr>
          <w:rStyle w:val="Literal"/>
        </w:rPr>
        <w:t>Worker</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take</w:t>
      </w:r>
      <w:r w:rsidR="00945AE6">
        <w:rPr>
          <w:lang w:eastAsia="en-GB"/>
        </w:rPr>
        <w:t xml:space="preserve"> </w:t>
      </w:r>
      <w:r w:rsidRPr="00D070DF">
        <w:rPr>
          <w:lang w:eastAsia="en-GB"/>
        </w:rPr>
        <w:t>a</w:t>
      </w:r>
      <w:r w:rsidR="00945AE6">
        <w:rPr>
          <w:lang w:eastAsia="en-GB"/>
        </w:rPr>
        <w:t xml:space="preserve"> </w:t>
      </w:r>
      <w:r w:rsidRPr="00D070DF">
        <w:rPr>
          <w:lang w:eastAsia="en-GB"/>
        </w:rPr>
        <w:t>closure</w:t>
      </w:r>
      <w:r w:rsidR="00945AE6">
        <w:rPr>
          <w:lang w:eastAsia="en-GB"/>
        </w:rPr>
        <w:t xml:space="preserve"> </w:t>
      </w:r>
      <w:r w:rsidRPr="00D070DF">
        <w:rPr>
          <w:lang w:eastAsia="en-GB"/>
        </w:rPr>
        <w:t>of</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run</w:t>
      </w:r>
      <w:r w:rsidR="00945AE6">
        <w:rPr>
          <w:lang w:eastAsia="en-GB"/>
        </w:rPr>
        <w:t xml:space="preserve"> </w:t>
      </w:r>
      <w:r w:rsidRPr="00D070DF">
        <w:rPr>
          <w:lang w:eastAsia="en-GB"/>
        </w:rPr>
        <w:t>and</w:t>
      </w:r>
      <w:r w:rsidR="00945AE6">
        <w:rPr>
          <w:lang w:eastAsia="en-GB"/>
        </w:rPr>
        <w:t xml:space="preserve"> </w:t>
      </w:r>
      <w:r w:rsidRPr="00D070DF">
        <w:rPr>
          <w:lang w:eastAsia="en-GB"/>
        </w:rPr>
        <w:t>send</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already</w:t>
      </w:r>
      <w:r w:rsidR="00945AE6">
        <w:rPr>
          <w:lang w:eastAsia="en-GB"/>
        </w:rPr>
        <w:t xml:space="preserve"> </w:t>
      </w:r>
      <w:r w:rsidRPr="00D070DF">
        <w:rPr>
          <w:lang w:eastAsia="en-GB"/>
        </w:rPr>
        <w:t>running</w:t>
      </w:r>
      <w:r w:rsidR="00945AE6">
        <w:rPr>
          <w:lang w:eastAsia="en-GB"/>
        </w:rPr>
        <w:t xml:space="preserve"> </w:t>
      </w:r>
      <w:r w:rsidRPr="00D070DF">
        <w:rPr>
          <w:lang w:eastAsia="en-GB"/>
        </w:rPr>
        <w:t>thread</w:t>
      </w:r>
      <w:r w:rsidR="00945AE6">
        <w:rPr>
          <w:lang w:eastAsia="en-GB"/>
        </w:rPr>
        <w:t xml:space="preserve"> </w:t>
      </w:r>
      <w:r w:rsidRPr="00D070DF">
        <w:rPr>
          <w:lang w:eastAsia="en-GB"/>
        </w:rPr>
        <w:t>for</w:t>
      </w:r>
      <w:r w:rsidR="00945AE6">
        <w:rPr>
          <w:lang w:eastAsia="en-GB"/>
        </w:rPr>
        <w:t xml:space="preserve"> </w:t>
      </w:r>
      <w:r w:rsidRPr="00D070DF">
        <w:rPr>
          <w:lang w:eastAsia="en-GB"/>
        </w:rPr>
        <w:t>execution.</w:t>
      </w:r>
      <w:r w:rsidR="00945AE6">
        <w:rPr>
          <w:lang w:eastAsia="en-GB"/>
        </w:rPr>
        <w:t xml:space="preserve"> </w:t>
      </w:r>
      <w:r w:rsidRPr="00D070DF">
        <w:rPr>
          <w:lang w:eastAsia="en-GB"/>
        </w:rPr>
        <w:t>We’ll</w:t>
      </w:r>
      <w:r w:rsidR="00945AE6">
        <w:rPr>
          <w:lang w:eastAsia="en-GB"/>
        </w:rPr>
        <w:t xml:space="preserve"> </w:t>
      </w:r>
      <w:r w:rsidRPr="00D070DF">
        <w:rPr>
          <w:lang w:eastAsia="en-GB"/>
        </w:rPr>
        <w:t>also</w:t>
      </w:r>
      <w:r w:rsidR="00945AE6">
        <w:rPr>
          <w:lang w:eastAsia="en-GB"/>
        </w:rPr>
        <w:t xml:space="preserve"> </w:t>
      </w:r>
      <w:r w:rsidRPr="00D070DF">
        <w:rPr>
          <w:lang w:eastAsia="en-GB"/>
        </w:rPr>
        <w:t>give</w:t>
      </w:r>
      <w:r w:rsidR="00945AE6">
        <w:rPr>
          <w:lang w:eastAsia="en-GB"/>
        </w:rPr>
        <w:t xml:space="preserve"> </w:t>
      </w:r>
      <w:r w:rsidRPr="00D070DF">
        <w:rPr>
          <w:lang w:eastAsia="en-GB"/>
        </w:rPr>
        <w:t>each</w:t>
      </w:r>
      <w:r w:rsidR="00945AE6">
        <w:rPr>
          <w:lang w:eastAsia="en-GB"/>
        </w:rPr>
        <w:t xml:space="preserve"> </w:t>
      </w:r>
      <w:ins w:id="87" w:author="Carol Nichols" w:date="2022-08-29T21:03:00Z">
        <w:r w:rsidR="009D319C" w:rsidRPr="009D319C">
          <w:rPr>
            <w:rStyle w:val="Literal"/>
            <w:rPrChange w:id="88" w:author="Carol Nichols" w:date="2022-08-29T21:03:00Z">
              <w:rPr>
                <w:lang w:eastAsia="en-GB"/>
              </w:rPr>
            </w:rPrChange>
          </w:rPr>
          <w:t>W</w:t>
        </w:r>
      </w:ins>
      <w:del w:id="89" w:author="Carol Nichols" w:date="2022-08-29T21:03:00Z">
        <w:r w:rsidRPr="009D319C" w:rsidDel="009D319C">
          <w:rPr>
            <w:rStyle w:val="Literal"/>
            <w:rPrChange w:id="90" w:author="Carol Nichols" w:date="2022-08-29T21:03:00Z">
              <w:rPr>
                <w:lang w:eastAsia="en-GB"/>
              </w:rPr>
            </w:rPrChange>
          </w:rPr>
          <w:delText>w</w:delText>
        </w:r>
      </w:del>
      <w:r w:rsidRPr="009D319C">
        <w:rPr>
          <w:rStyle w:val="Literal"/>
          <w:rPrChange w:id="91" w:author="Carol Nichols" w:date="2022-08-29T21:03:00Z">
            <w:rPr>
              <w:lang w:eastAsia="en-GB"/>
            </w:rPr>
          </w:rPrChange>
        </w:rPr>
        <w:t>orker</w:t>
      </w:r>
      <w:r w:rsidR="00945AE6">
        <w:rPr>
          <w:lang w:eastAsia="en-GB"/>
        </w:rPr>
        <w:t xml:space="preserve"> </w:t>
      </w:r>
      <w:r w:rsidRPr="00D070DF">
        <w:rPr>
          <w:lang w:eastAsia="en-GB"/>
        </w:rPr>
        <w:t>an</w:t>
      </w:r>
      <w:r w:rsidR="00945AE6">
        <w:rPr>
          <w:lang w:eastAsia="en-GB"/>
        </w:rPr>
        <w:t xml:space="preserve"> </w:t>
      </w:r>
      <w:r w:rsidRPr="00D62D8F">
        <w:rPr>
          <w:rStyle w:val="Literal"/>
        </w:rPr>
        <w:t>id</w:t>
      </w:r>
      <w:r w:rsidR="00945AE6">
        <w:rPr>
          <w:lang w:eastAsia="en-GB"/>
        </w:rPr>
        <w:t xml:space="preserve"> </w:t>
      </w: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distinguish</w:t>
      </w:r>
      <w:r w:rsidR="00945AE6">
        <w:rPr>
          <w:lang w:eastAsia="en-GB"/>
        </w:rPr>
        <w:t xml:space="preserve"> </w:t>
      </w:r>
      <w:r w:rsidRPr="00D070DF">
        <w:rPr>
          <w:lang w:eastAsia="en-GB"/>
        </w:rPr>
        <w:t>between</w:t>
      </w:r>
      <w:r w:rsidR="00945AE6">
        <w:rPr>
          <w:lang w:eastAsia="en-GB"/>
        </w:rPr>
        <w:t xml:space="preserve"> </w:t>
      </w:r>
      <w:r w:rsidRPr="00D070DF">
        <w:rPr>
          <w:lang w:eastAsia="en-GB"/>
        </w:rPr>
        <w:t>the</w:t>
      </w:r>
      <w:r w:rsidR="00945AE6">
        <w:rPr>
          <w:lang w:eastAsia="en-GB"/>
        </w:rPr>
        <w:t xml:space="preserve"> </w:t>
      </w:r>
      <w:r w:rsidRPr="00D070DF">
        <w:rPr>
          <w:lang w:eastAsia="en-GB"/>
        </w:rPr>
        <w:t>different</w:t>
      </w:r>
      <w:r w:rsidR="00945AE6">
        <w:rPr>
          <w:lang w:eastAsia="en-GB"/>
        </w:rPr>
        <w:t xml:space="preserve"> </w:t>
      </w:r>
      <w:del w:id="92" w:author="Carol Nichols" w:date="2022-08-29T21:03:00Z">
        <w:r w:rsidRPr="00D070DF" w:rsidDel="009D319C">
          <w:rPr>
            <w:lang w:eastAsia="en-GB"/>
          </w:rPr>
          <w:delText>workers</w:delText>
        </w:r>
        <w:r w:rsidR="00945AE6" w:rsidDel="009D319C">
          <w:rPr>
            <w:lang w:eastAsia="en-GB"/>
          </w:rPr>
          <w:delText xml:space="preserve"> </w:delText>
        </w:r>
      </w:del>
      <w:ins w:id="93" w:author="Carol Nichols" w:date="2022-08-29T21:03:00Z">
        <w:r w:rsidR="009D319C">
          <w:rPr>
            <w:lang w:eastAsia="en-GB"/>
          </w:rPr>
          <w:t xml:space="preserve">instances of </w:t>
        </w:r>
        <w:r w:rsidR="009D319C" w:rsidRPr="009D319C">
          <w:rPr>
            <w:rStyle w:val="Literal"/>
            <w:rPrChange w:id="94" w:author="Carol Nichols" w:date="2022-08-29T21:04:00Z">
              <w:rPr>
                <w:lang w:eastAsia="en-GB"/>
              </w:rPr>
            </w:rPrChange>
          </w:rPr>
          <w:t>Worker</w:t>
        </w:r>
        <w:r w:rsidR="009D319C">
          <w:rPr>
            <w:lang w:eastAsia="en-GB"/>
          </w:rPr>
          <w:t xml:space="preserve"> </w:t>
        </w:r>
      </w:ins>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when</w:t>
      </w:r>
      <w:r w:rsidR="00945AE6">
        <w:rPr>
          <w:lang w:eastAsia="en-GB"/>
        </w:rPr>
        <w:t xml:space="preserve"> </w:t>
      </w:r>
      <w:r w:rsidRPr="00D070DF">
        <w:rPr>
          <w:lang w:eastAsia="en-GB"/>
        </w:rPr>
        <w:t>logging</w:t>
      </w:r>
      <w:r w:rsidR="00945AE6">
        <w:rPr>
          <w:lang w:eastAsia="en-GB"/>
        </w:rPr>
        <w:t xml:space="preserve"> </w:t>
      </w:r>
      <w:r w:rsidRPr="00D070DF">
        <w:rPr>
          <w:lang w:eastAsia="en-GB"/>
        </w:rPr>
        <w:t>or</w:t>
      </w:r>
      <w:r w:rsidR="00945AE6">
        <w:rPr>
          <w:lang w:eastAsia="en-GB"/>
        </w:rPr>
        <w:t xml:space="preserve"> </w:t>
      </w:r>
      <w:r w:rsidRPr="00D070DF">
        <w:rPr>
          <w:lang w:eastAsia="en-GB"/>
        </w:rPr>
        <w:t>debugging.</w:t>
      </w:r>
    </w:p>
    <w:p w14:paraId="22ED697C" w14:textId="48D5E1BA" w:rsidR="00D070DF" w:rsidRPr="00D070DF" w:rsidRDefault="00D070DF" w:rsidP="00945AE6">
      <w:pPr>
        <w:pStyle w:val="Body"/>
        <w:rPr>
          <w:lang w:eastAsia="en-GB"/>
        </w:rPr>
      </w:pP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new</w:t>
      </w:r>
      <w:r w:rsidR="00945AE6">
        <w:rPr>
          <w:lang w:eastAsia="en-GB"/>
        </w:rPr>
        <w:t xml:space="preserve"> </w:t>
      </w:r>
      <w:r w:rsidRPr="00D070DF">
        <w:rPr>
          <w:lang w:eastAsia="en-GB"/>
        </w:rPr>
        <w:t>process</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happen</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62D8F">
        <w:rPr>
          <w:rStyle w:val="Literal"/>
        </w:rPr>
        <w:t>ThreadPool</w:t>
      </w:r>
      <w:r w:rsidRPr="00D070DF">
        <w:rPr>
          <w:lang w:eastAsia="en-GB"/>
        </w:rPr>
        <w:t>.</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that</w:t>
      </w:r>
      <w:r w:rsidR="00945AE6">
        <w:rPr>
          <w:lang w:eastAsia="en-GB"/>
        </w:rPr>
        <w:t xml:space="preserve"> </w:t>
      </w:r>
      <w:r w:rsidRPr="00D070DF">
        <w:rPr>
          <w:lang w:eastAsia="en-GB"/>
        </w:rPr>
        <w:t>sends</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after</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62D8F">
        <w:rPr>
          <w:rStyle w:val="Literal"/>
        </w:rPr>
        <w:t>Worker</w:t>
      </w:r>
      <w:r w:rsidR="00945AE6">
        <w:rPr>
          <w:lang w:eastAsia="en-GB"/>
        </w:rPr>
        <w:t xml:space="preserve"> </w:t>
      </w:r>
      <w:r w:rsidRPr="00D070DF">
        <w:rPr>
          <w:lang w:eastAsia="en-GB"/>
        </w:rPr>
        <w:t>set</w:t>
      </w:r>
      <w:r w:rsidR="00945AE6">
        <w:rPr>
          <w:lang w:eastAsia="en-GB"/>
        </w:rPr>
        <w:t xml:space="preserve"> </w:t>
      </w:r>
      <w:r w:rsidRPr="00D070DF">
        <w:rPr>
          <w:lang w:eastAsia="en-GB"/>
        </w:rPr>
        <w:t>up</w:t>
      </w:r>
      <w:r w:rsidR="00945AE6">
        <w:rPr>
          <w:lang w:eastAsia="en-GB"/>
        </w:rPr>
        <w:t xml:space="preserve"> </w:t>
      </w:r>
      <w:r w:rsidRPr="00D070DF">
        <w:rPr>
          <w:lang w:eastAsia="en-GB"/>
        </w:rPr>
        <w:t>in</w:t>
      </w:r>
      <w:r w:rsidR="00945AE6">
        <w:rPr>
          <w:lang w:eastAsia="en-GB"/>
        </w:rPr>
        <w:t xml:space="preserve"> </w:t>
      </w:r>
      <w:r w:rsidRPr="00D070DF">
        <w:rPr>
          <w:lang w:eastAsia="en-GB"/>
        </w:rPr>
        <w:t>this</w:t>
      </w:r>
      <w:r w:rsidR="00945AE6">
        <w:rPr>
          <w:lang w:eastAsia="en-GB"/>
        </w:rPr>
        <w:t xml:space="preserve"> </w:t>
      </w:r>
      <w:r w:rsidRPr="00D070DF">
        <w:rPr>
          <w:lang w:eastAsia="en-GB"/>
        </w:rPr>
        <w:t>way:</w:t>
      </w:r>
    </w:p>
    <w:p w14:paraId="08F471B9" w14:textId="239A9E30" w:rsidR="00D070DF" w:rsidRPr="00D070DF" w:rsidRDefault="00D070DF" w:rsidP="00E8513D">
      <w:pPr>
        <w:pStyle w:val="ListNumber"/>
        <w:numPr>
          <w:ilvl w:val="0"/>
          <w:numId w:val="32"/>
        </w:numPr>
        <w:rPr>
          <w:lang w:eastAsia="en-GB"/>
        </w:rPr>
      </w:pPr>
      <w:r w:rsidRPr="00D070DF">
        <w:rPr>
          <w:lang w:eastAsia="en-GB"/>
        </w:rPr>
        <w:lastRenderedPageBreak/>
        <w:t>Define</w:t>
      </w:r>
      <w:r w:rsidR="00945AE6">
        <w:rPr>
          <w:lang w:eastAsia="en-GB"/>
        </w:rPr>
        <w:t xml:space="preserve"> </w:t>
      </w:r>
      <w:r w:rsidRPr="00D070DF">
        <w:rPr>
          <w:lang w:eastAsia="en-GB"/>
        </w:rPr>
        <w:t>a</w:t>
      </w:r>
      <w:r w:rsidR="00945AE6">
        <w:rPr>
          <w:lang w:eastAsia="en-GB"/>
        </w:rPr>
        <w:t xml:space="preserve"> </w:t>
      </w:r>
      <w:r w:rsidRPr="00D35EB9">
        <w:rPr>
          <w:rStyle w:val="Literal"/>
        </w:rPr>
        <w:t>Worker</w:t>
      </w:r>
      <w:r w:rsidR="00945AE6">
        <w:rPr>
          <w:lang w:eastAsia="en-GB"/>
        </w:rPr>
        <w:t xml:space="preserve"> </w:t>
      </w:r>
      <w:r w:rsidRPr="00D070DF">
        <w:rPr>
          <w:lang w:eastAsia="en-GB"/>
        </w:rPr>
        <w:t>struct</w:t>
      </w:r>
      <w:r w:rsidR="00945AE6">
        <w:rPr>
          <w:lang w:eastAsia="en-GB"/>
        </w:rPr>
        <w:t xml:space="preserve"> </w:t>
      </w:r>
      <w:r w:rsidRPr="00D070DF">
        <w:rPr>
          <w:lang w:eastAsia="en-GB"/>
        </w:rPr>
        <w:t>that</w:t>
      </w:r>
      <w:r w:rsidR="00945AE6">
        <w:rPr>
          <w:lang w:eastAsia="en-GB"/>
        </w:rPr>
        <w:t xml:space="preserve"> </w:t>
      </w:r>
      <w:r w:rsidRPr="00D070DF">
        <w:rPr>
          <w:lang w:eastAsia="en-GB"/>
        </w:rPr>
        <w:t>holds</w:t>
      </w:r>
      <w:r w:rsidR="00945AE6">
        <w:rPr>
          <w:lang w:eastAsia="en-GB"/>
        </w:rPr>
        <w:t xml:space="preserve"> </w:t>
      </w:r>
      <w:r w:rsidRPr="00D070DF">
        <w:rPr>
          <w:lang w:eastAsia="en-GB"/>
        </w:rPr>
        <w:t>an</w:t>
      </w:r>
      <w:r w:rsidR="00945AE6">
        <w:rPr>
          <w:lang w:eastAsia="en-GB"/>
        </w:rPr>
        <w:t xml:space="preserve"> </w:t>
      </w:r>
      <w:r w:rsidRPr="00D35EB9">
        <w:rPr>
          <w:rStyle w:val="Literal"/>
        </w:rPr>
        <w:t>id</w:t>
      </w:r>
      <w:r w:rsidR="00945AE6">
        <w:rPr>
          <w:lang w:eastAsia="en-GB"/>
        </w:rPr>
        <w:t xml:space="preserve"> </w:t>
      </w:r>
      <w:r w:rsidRPr="00D070DF">
        <w:rPr>
          <w:lang w:eastAsia="en-GB"/>
        </w:rPr>
        <w:t>and</w:t>
      </w:r>
      <w:r w:rsidR="00945AE6">
        <w:rPr>
          <w:lang w:eastAsia="en-GB"/>
        </w:rPr>
        <w:t xml:space="preserve"> </w:t>
      </w:r>
      <w:r w:rsidRPr="00D070DF">
        <w:rPr>
          <w:lang w:eastAsia="en-GB"/>
        </w:rPr>
        <w:t>a</w:t>
      </w:r>
      <w:r w:rsidR="00945AE6">
        <w:rPr>
          <w:lang w:eastAsia="en-GB"/>
        </w:rPr>
        <w:t xml:space="preserve"> </w:t>
      </w:r>
      <w:r w:rsidRPr="00D35EB9">
        <w:rPr>
          <w:rStyle w:val="Literal"/>
        </w:rPr>
        <w:t>JoinHandle&lt;()&gt;</w:t>
      </w:r>
      <w:r w:rsidRPr="00D070DF">
        <w:rPr>
          <w:lang w:eastAsia="en-GB"/>
        </w:rPr>
        <w:t>.</w:t>
      </w:r>
    </w:p>
    <w:p w14:paraId="24BB781C" w14:textId="60E7FF3A" w:rsidR="00D070DF" w:rsidRPr="00D070DF" w:rsidRDefault="00D070DF" w:rsidP="00945AE6">
      <w:pPr>
        <w:pStyle w:val="ListNumber"/>
        <w:rPr>
          <w:lang w:eastAsia="en-GB"/>
        </w:rPr>
      </w:pPr>
      <w:r w:rsidRPr="00D070DF">
        <w:rPr>
          <w:lang w:eastAsia="en-GB"/>
        </w:rPr>
        <w:t>Change</w:t>
      </w:r>
      <w:r w:rsidR="00945AE6">
        <w:rPr>
          <w:lang w:eastAsia="en-GB"/>
        </w:rPr>
        <w:t xml:space="preserve"> </w:t>
      </w:r>
      <w:r w:rsidRPr="00D35EB9">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hold</w:t>
      </w:r>
      <w:r w:rsidR="00945AE6">
        <w:rPr>
          <w:lang w:eastAsia="en-GB"/>
        </w:rPr>
        <w:t xml:space="preserve"> </w:t>
      </w:r>
      <w:r w:rsidRPr="00D070DF">
        <w:rPr>
          <w:lang w:eastAsia="en-GB"/>
        </w:rPr>
        <w:t>a</w:t>
      </w:r>
      <w:r w:rsidR="00945AE6">
        <w:rPr>
          <w:lang w:eastAsia="en-GB"/>
        </w:rPr>
        <w:t xml:space="preserve"> </w:t>
      </w:r>
      <w:r w:rsidRPr="00D070DF">
        <w:rPr>
          <w:lang w:eastAsia="en-GB"/>
        </w:rPr>
        <w:t>vector</w:t>
      </w:r>
      <w:r w:rsidR="00945AE6">
        <w:rPr>
          <w:lang w:eastAsia="en-GB"/>
        </w:rPr>
        <w:t xml:space="preserve"> </w:t>
      </w:r>
      <w:r w:rsidRPr="00D070DF">
        <w:rPr>
          <w:lang w:eastAsia="en-GB"/>
        </w:rPr>
        <w:t>of</w:t>
      </w:r>
      <w:r w:rsidR="00945AE6">
        <w:rPr>
          <w:lang w:eastAsia="en-GB"/>
        </w:rPr>
        <w:t xml:space="preserve"> </w:t>
      </w:r>
      <w:r w:rsidRPr="00D35EB9">
        <w:rPr>
          <w:rStyle w:val="Literal"/>
        </w:rPr>
        <w:t>Worker</w:t>
      </w:r>
      <w:r w:rsidR="00945AE6">
        <w:rPr>
          <w:lang w:eastAsia="en-GB"/>
        </w:rPr>
        <w:t xml:space="preserve"> </w:t>
      </w:r>
      <w:r w:rsidRPr="00D070DF">
        <w:rPr>
          <w:lang w:eastAsia="en-GB"/>
        </w:rPr>
        <w:t>instances.</w:t>
      </w:r>
    </w:p>
    <w:p w14:paraId="46FBA2F6" w14:textId="6CD80C45" w:rsidR="00D070DF" w:rsidRPr="00D070DF" w:rsidRDefault="00D070DF" w:rsidP="00945AE6">
      <w:pPr>
        <w:pStyle w:val="ListNumber"/>
        <w:rPr>
          <w:lang w:eastAsia="en-GB"/>
        </w:rPr>
      </w:pPr>
      <w:r w:rsidRPr="00D070DF">
        <w:rPr>
          <w:lang w:eastAsia="en-GB"/>
        </w:rPr>
        <w:t>Define</w:t>
      </w:r>
      <w:r w:rsidR="00945AE6">
        <w:rPr>
          <w:lang w:eastAsia="en-GB"/>
        </w:rPr>
        <w:t xml:space="preserve"> </w:t>
      </w:r>
      <w:r w:rsidRPr="00D070DF">
        <w:rPr>
          <w:lang w:eastAsia="en-GB"/>
        </w:rPr>
        <w:t>a</w:t>
      </w:r>
      <w:r w:rsidR="00945AE6">
        <w:rPr>
          <w:lang w:eastAsia="en-GB"/>
        </w:rPr>
        <w:t xml:space="preserve"> </w:t>
      </w:r>
      <w:r w:rsidRPr="00D35EB9">
        <w:rPr>
          <w:rStyle w:val="Literal"/>
        </w:rPr>
        <w:t>Worker::new</w:t>
      </w:r>
      <w:r w:rsidR="00945AE6">
        <w:rPr>
          <w:lang w:eastAsia="en-GB"/>
        </w:rPr>
        <w:t xml:space="preserve"> </w:t>
      </w:r>
      <w:r w:rsidRPr="00D070DF">
        <w:rPr>
          <w:lang w:eastAsia="en-GB"/>
        </w:rPr>
        <w:t>function</w:t>
      </w:r>
      <w:r w:rsidR="00945AE6">
        <w:rPr>
          <w:lang w:eastAsia="en-GB"/>
        </w:rPr>
        <w:t xml:space="preserve"> </w:t>
      </w:r>
      <w:r w:rsidRPr="00D070DF">
        <w:rPr>
          <w:lang w:eastAsia="en-GB"/>
        </w:rPr>
        <w:t>that</w:t>
      </w:r>
      <w:r w:rsidR="00945AE6">
        <w:rPr>
          <w:lang w:eastAsia="en-GB"/>
        </w:rPr>
        <w:t xml:space="preserve"> </w:t>
      </w:r>
      <w:r w:rsidRPr="00D070DF">
        <w:rPr>
          <w:lang w:eastAsia="en-GB"/>
        </w:rPr>
        <w:t>takes</w:t>
      </w:r>
      <w:r w:rsidR="00945AE6">
        <w:rPr>
          <w:lang w:eastAsia="en-GB"/>
        </w:rPr>
        <w:t xml:space="preserve"> </w:t>
      </w:r>
      <w:r w:rsidRPr="00D070DF">
        <w:rPr>
          <w:lang w:eastAsia="en-GB"/>
        </w:rPr>
        <w:t>an</w:t>
      </w:r>
      <w:r w:rsidR="00945AE6">
        <w:rPr>
          <w:lang w:eastAsia="en-GB"/>
        </w:rPr>
        <w:t xml:space="preserve"> </w:t>
      </w:r>
      <w:r w:rsidRPr="00D35EB9">
        <w:rPr>
          <w:rStyle w:val="Literal"/>
        </w:rPr>
        <w:t>id</w:t>
      </w:r>
      <w:r w:rsidR="00945AE6">
        <w:rPr>
          <w:lang w:eastAsia="en-GB"/>
        </w:rPr>
        <w:t xml:space="preserve"> </w:t>
      </w:r>
      <w:r w:rsidRPr="00D070DF">
        <w:rPr>
          <w:lang w:eastAsia="en-GB"/>
        </w:rPr>
        <w:t>number</w:t>
      </w:r>
      <w:r w:rsidR="00945AE6">
        <w:rPr>
          <w:lang w:eastAsia="en-GB"/>
        </w:rPr>
        <w:t xml:space="preserve"> </w:t>
      </w:r>
      <w:r w:rsidRPr="00D070DF">
        <w:rPr>
          <w:lang w:eastAsia="en-GB"/>
        </w:rPr>
        <w:t>and</w:t>
      </w:r>
      <w:r w:rsidR="00945AE6">
        <w:rPr>
          <w:lang w:eastAsia="en-GB"/>
        </w:rPr>
        <w:t xml:space="preserve"> </w:t>
      </w:r>
      <w:r w:rsidRPr="00D070DF">
        <w:rPr>
          <w:lang w:eastAsia="en-GB"/>
        </w:rPr>
        <w:t>returns</w:t>
      </w:r>
      <w:r w:rsidR="00945AE6">
        <w:rPr>
          <w:lang w:eastAsia="en-GB"/>
        </w:rPr>
        <w:t xml:space="preserve"> </w:t>
      </w:r>
      <w:r w:rsidRPr="00D070DF">
        <w:rPr>
          <w:lang w:eastAsia="en-GB"/>
        </w:rPr>
        <w:t>a</w:t>
      </w:r>
      <w:r w:rsidR="00945AE6">
        <w:rPr>
          <w:lang w:eastAsia="en-GB"/>
        </w:rPr>
        <w:t xml:space="preserve"> </w:t>
      </w:r>
      <w:r w:rsidRPr="00D35EB9">
        <w:rPr>
          <w:rStyle w:val="Literal"/>
        </w:rPr>
        <w:t>Worker</w:t>
      </w:r>
      <w:r w:rsidR="00945AE6">
        <w:rPr>
          <w:lang w:eastAsia="en-GB"/>
        </w:rPr>
        <w:t xml:space="preserve"> </w:t>
      </w:r>
      <w:r w:rsidRPr="00D070DF">
        <w:rPr>
          <w:lang w:eastAsia="en-GB"/>
        </w:rPr>
        <w:t>instance</w:t>
      </w:r>
      <w:r w:rsidR="00945AE6">
        <w:rPr>
          <w:lang w:eastAsia="en-GB"/>
        </w:rPr>
        <w:t xml:space="preserve"> </w:t>
      </w:r>
      <w:r w:rsidRPr="00D070DF">
        <w:rPr>
          <w:lang w:eastAsia="en-GB"/>
        </w:rPr>
        <w:t>that</w:t>
      </w:r>
      <w:r w:rsidR="00945AE6">
        <w:rPr>
          <w:lang w:eastAsia="en-GB"/>
        </w:rPr>
        <w:t xml:space="preserve"> </w:t>
      </w:r>
      <w:r w:rsidRPr="00D070DF">
        <w:rPr>
          <w:lang w:eastAsia="en-GB"/>
        </w:rPr>
        <w:t>holds</w:t>
      </w:r>
      <w:r w:rsidR="00945AE6">
        <w:rPr>
          <w:lang w:eastAsia="en-GB"/>
        </w:rPr>
        <w:t xml:space="preserve"> </w:t>
      </w:r>
      <w:r w:rsidRPr="00D070DF">
        <w:rPr>
          <w:lang w:eastAsia="en-GB"/>
        </w:rPr>
        <w:t>the</w:t>
      </w:r>
      <w:r w:rsidR="00945AE6">
        <w:rPr>
          <w:lang w:eastAsia="en-GB"/>
        </w:rPr>
        <w:t xml:space="preserve"> </w:t>
      </w:r>
      <w:r w:rsidRPr="00D35EB9">
        <w:rPr>
          <w:rStyle w:val="Literal"/>
        </w:rPr>
        <w:t>id</w:t>
      </w:r>
      <w:r w:rsidR="00945AE6">
        <w:rPr>
          <w:lang w:eastAsia="en-GB"/>
        </w:rPr>
        <w:t xml:space="preserve"> </w:t>
      </w:r>
      <w:r w:rsidRPr="00D070DF">
        <w:rPr>
          <w:lang w:eastAsia="en-GB"/>
        </w:rPr>
        <w:t>and</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spawned</w:t>
      </w:r>
      <w:r w:rsidR="00945AE6">
        <w:rPr>
          <w:lang w:eastAsia="en-GB"/>
        </w:rPr>
        <w:t xml:space="preserve"> </w:t>
      </w:r>
      <w:r w:rsidRPr="00D070DF">
        <w:rPr>
          <w:lang w:eastAsia="en-GB"/>
        </w:rPr>
        <w:t>with</w:t>
      </w:r>
      <w:r w:rsidR="00945AE6">
        <w:rPr>
          <w:lang w:eastAsia="en-GB"/>
        </w:rPr>
        <w:t xml:space="preserve"> </w:t>
      </w:r>
      <w:r w:rsidRPr="00D070DF">
        <w:rPr>
          <w:lang w:eastAsia="en-GB"/>
        </w:rPr>
        <w:t>an</w:t>
      </w:r>
      <w:r w:rsidR="00945AE6">
        <w:rPr>
          <w:lang w:eastAsia="en-GB"/>
        </w:rPr>
        <w:t xml:space="preserve"> </w:t>
      </w:r>
      <w:r w:rsidRPr="00D070DF">
        <w:rPr>
          <w:lang w:eastAsia="en-GB"/>
        </w:rPr>
        <w:t>empty</w:t>
      </w:r>
      <w:r w:rsidR="00945AE6">
        <w:rPr>
          <w:lang w:eastAsia="en-GB"/>
        </w:rPr>
        <w:t xml:space="preserve"> </w:t>
      </w:r>
      <w:r w:rsidRPr="00D070DF">
        <w:rPr>
          <w:lang w:eastAsia="en-GB"/>
        </w:rPr>
        <w:t>closure.</w:t>
      </w:r>
    </w:p>
    <w:p w14:paraId="3EA79A93" w14:textId="3BA1ECDE" w:rsidR="00D070DF" w:rsidRPr="00D070DF" w:rsidRDefault="00D070DF" w:rsidP="00945AE6">
      <w:pPr>
        <w:pStyle w:val="ListNumber"/>
        <w:rPr>
          <w:lang w:eastAsia="en-GB"/>
        </w:rPr>
      </w:pPr>
      <w:r w:rsidRPr="00D070DF">
        <w:rPr>
          <w:lang w:eastAsia="en-GB"/>
        </w:rPr>
        <w:t>In</w:t>
      </w:r>
      <w:r w:rsidR="00945AE6">
        <w:rPr>
          <w:lang w:eastAsia="en-GB"/>
        </w:rPr>
        <w:t xml:space="preserve"> </w:t>
      </w:r>
      <w:r w:rsidRPr="00D35EB9">
        <w:rPr>
          <w:rStyle w:val="Literal"/>
        </w:rPr>
        <w:t>ThreadPool::new</w:t>
      </w:r>
      <w:r w:rsidRPr="00D070DF">
        <w:rPr>
          <w:lang w:eastAsia="en-GB"/>
        </w:rPr>
        <w:t>,</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35EB9">
        <w:rPr>
          <w:rStyle w:val="Literal"/>
        </w:rPr>
        <w:t>for</w:t>
      </w:r>
      <w:r w:rsidR="00945AE6">
        <w:rPr>
          <w:lang w:eastAsia="en-GB"/>
        </w:rPr>
        <w:t xml:space="preserve"> </w:t>
      </w:r>
      <w:r w:rsidRPr="00D070DF">
        <w:rPr>
          <w:lang w:eastAsia="en-GB"/>
        </w:rPr>
        <w:t>loop</w:t>
      </w:r>
      <w:r w:rsidR="00945AE6">
        <w:rPr>
          <w:lang w:eastAsia="en-GB"/>
        </w:rPr>
        <w:t xml:space="preserve"> </w:t>
      </w:r>
      <w:r w:rsidRPr="00D070DF">
        <w:rPr>
          <w:lang w:eastAsia="en-GB"/>
        </w:rPr>
        <w:t>counter</w:t>
      </w:r>
      <w:r w:rsidR="00945AE6">
        <w:rPr>
          <w:lang w:eastAsia="en-GB"/>
        </w:rPr>
        <w:t xml:space="preserve"> </w:t>
      </w:r>
      <w:r w:rsidRPr="00D070DF">
        <w:rPr>
          <w:lang w:eastAsia="en-GB"/>
        </w:rPr>
        <w:t>to</w:t>
      </w:r>
      <w:r w:rsidR="00945AE6">
        <w:rPr>
          <w:lang w:eastAsia="en-GB"/>
        </w:rPr>
        <w:t xml:space="preserve"> </w:t>
      </w:r>
      <w:r w:rsidRPr="00D070DF">
        <w:rPr>
          <w:lang w:eastAsia="en-GB"/>
        </w:rPr>
        <w:t>generate</w:t>
      </w:r>
      <w:r w:rsidR="00945AE6">
        <w:rPr>
          <w:lang w:eastAsia="en-GB"/>
        </w:rPr>
        <w:t xml:space="preserve"> </w:t>
      </w:r>
      <w:r w:rsidRPr="00D070DF">
        <w:rPr>
          <w:lang w:eastAsia="en-GB"/>
        </w:rPr>
        <w:t>an</w:t>
      </w:r>
      <w:r w:rsidR="00945AE6">
        <w:rPr>
          <w:lang w:eastAsia="en-GB"/>
        </w:rPr>
        <w:t xml:space="preserve"> </w:t>
      </w:r>
      <w:r w:rsidRPr="00D35EB9">
        <w:rPr>
          <w:rStyle w:val="Literal"/>
        </w:rPr>
        <w:t>id</w:t>
      </w:r>
      <w:r w:rsidRPr="00D070DF">
        <w:rPr>
          <w:lang w:eastAsia="en-GB"/>
        </w:rPr>
        <w:t>,</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35EB9">
        <w:rPr>
          <w:rStyle w:val="Literal"/>
        </w:rPr>
        <w:t>Worker</w:t>
      </w:r>
      <w:r w:rsidR="00945AE6">
        <w:rPr>
          <w:lang w:eastAsia="en-GB"/>
        </w:rPr>
        <w:t xml:space="preserve"> </w:t>
      </w:r>
      <w:r w:rsidRPr="00D070DF">
        <w:rPr>
          <w:lang w:eastAsia="en-GB"/>
        </w:rPr>
        <w:t>with</w:t>
      </w:r>
      <w:r w:rsidR="00945AE6">
        <w:rPr>
          <w:lang w:eastAsia="en-GB"/>
        </w:rPr>
        <w:t xml:space="preserve"> </w:t>
      </w:r>
      <w:r w:rsidRPr="00D070DF">
        <w:rPr>
          <w:lang w:eastAsia="en-GB"/>
        </w:rPr>
        <w:t>that</w:t>
      </w:r>
      <w:r w:rsidR="00945AE6">
        <w:rPr>
          <w:lang w:eastAsia="en-GB"/>
        </w:rPr>
        <w:t xml:space="preserve"> </w:t>
      </w:r>
      <w:r w:rsidRPr="00D35EB9">
        <w:rPr>
          <w:rStyle w:val="Literal"/>
        </w:rPr>
        <w:t>id</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store</w:t>
      </w:r>
      <w:r w:rsidR="00945AE6">
        <w:rPr>
          <w:lang w:eastAsia="en-GB"/>
        </w:rPr>
        <w:t xml:space="preserve"> </w:t>
      </w:r>
      <w:r w:rsidRPr="00D070DF">
        <w:rPr>
          <w:lang w:eastAsia="en-GB"/>
        </w:rPr>
        <w:t>the</w:t>
      </w:r>
      <w:r w:rsidR="00945AE6">
        <w:rPr>
          <w:lang w:eastAsia="en-GB"/>
        </w:rPr>
        <w:t xml:space="preserve"> </w:t>
      </w:r>
      <w:ins w:id="95" w:author="Carol Nichols" w:date="2022-08-29T21:04:00Z">
        <w:r w:rsidR="009D319C" w:rsidRPr="009D319C">
          <w:rPr>
            <w:rStyle w:val="Literal"/>
            <w:rPrChange w:id="96" w:author="Carol Nichols" w:date="2022-08-29T21:04:00Z">
              <w:rPr>
                <w:lang w:eastAsia="en-GB"/>
              </w:rPr>
            </w:rPrChange>
          </w:rPr>
          <w:t>Worker</w:t>
        </w:r>
        <w:r w:rsidR="009D319C">
          <w:rPr>
            <w:lang w:eastAsia="en-GB"/>
          </w:rPr>
          <w:t xml:space="preserve"> </w:t>
        </w:r>
      </w:ins>
      <w:del w:id="97" w:author="Carol Nichols" w:date="2022-08-29T21:04:00Z">
        <w:r w:rsidRPr="00D070DF" w:rsidDel="009D319C">
          <w:rPr>
            <w:lang w:eastAsia="en-GB"/>
          </w:rPr>
          <w:delText>worker</w:delText>
        </w:r>
        <w:r w:rsidR="00945AE6" w:rsidDel="009D319C">
          <w:rPr>
            <w:lang w:eastAsia="en-GB"/>
          </w:rPr>
          <w:delText xml:space="preserve"> </w:delText>
        </w:r>
      </w:del>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p>
    <w:p w14:paraId="3EE1BFC3" w14:textId="79234988" w:rsidR="00D070DF" w:rsidRPr="00D070DF" w:rsidRDefault="00D070DF" w:rsidP="00945AE6">
      <w:pPr>
        <w:pStyle w:val="Body"/>
        <w:rPr>
          <w:lang w:eastAsia="en-GB"/>
        </w:rPr>
      </w:pPr>
      <w:r w:rsidRPr="00D070DF">
        <w:rPr>
          <w:lang w:eastAsia="en-GB"/>
        </w:rPr>
        <w:t>If</w:t>
      </w:r>
      <w:r w:rsidR="00945AE6">
        <w:rPr>
          <w:lang w:eastAsia="en-GB"/>
        </w:rPr>
        <w:t xml:space="preserve"> </w:t>
      </w:r>
      <w:r w:rsidRPr="00D070DF">
        <w:rPr>
          <w:lang w:eastAsia="en-GB"/>
        </w:rPr>
        <w:t>you’re</w:t>
      </w:r>
      <w:r w:rsidR="00945AE6">
        <w:rPr>
          <w:lang w:eastAsia="en-GB"/>
        </w:rPr>
        <w:t xml:space="preserve"> </w:t>
      </w:r>
      <w:r w:rsidRPr="00D070DF">
        <w:rPr>
          <w:lang w:eastAsia="en-GB"/>
        </w:rPr>
        <w:t>up</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challenge,</w:t>
      </w:r>
      <w:r w:rsidR="00945AE6">
        <w:rPr>
          <w:lang w:eastAsia="en-GB"/>
        </w:rPr>
        <w:t xml:space="preserve"> </w:t>
      </w:r>
      <w:r w:rsidRPr="00D070DF">
        <w:rPr>
          <w:lang w:eastAsia="en-GB"/>
        </w:rPr>
        <w:t>try</w:t>
      </w:r>
      <w:r w:rsidR="00945AE6">
        <w:rPr>
          <w:lang w:eastAsia="en-GB"/>
        </w:rPr>
        <w:t xml:space="preserve"> </w:t>
      </w:r>
      <w:r w:rsidRPr="00D070DF">
        <w:rPr>
          <w:lang w:eastAsia="en-GB"/>
        </w:rPr>
        <w:t>implementing</w:t>
      </w:r>
      <w:r w:rsidR="00945AE6">
        <w:rPr>
          <w:lang w:eastAsia="en-GB"/>
        </w:rPr>
        <w:t xml:space="preserve"> </w:t>
      </w:r>
      <w:r w:rsidRPr="00D070DF">
        <w:rPr>
          <w:lang w:eastAsia="en-GB"/>
        </w:rPr>
        <w:t>these</w:t>
      </w:r>
      <w:r w:rsidR="00945AE6">
        <w:rPr>
          <w:lang w:eastAsia="en-GB"/>
        </w:rPr>
        <w:t xml:space="preserve"> </w:t>
      </w:r>
      <w:r w:rsidRPr="00D070DF">
        <w:rPr>
          <w:lang w:eastAsia="en-GB"/>
        </w:rPr>
        <w:t>changes</w:t>
      </w:r>
      <w:r w:rsidR="00945AE6">
        <w:rPr>
          <w:lang w:eastAsia="en-GB"/>
        </w:rPr>
        <w:t xml:space="preserve"> </w:t>
      </w:r>
      <w:r w:rsidRPr="00D070DF">
        <w:rPr>
          <w:lang w:eastAsia="en-GB"/>
        </w:rPr>
        <w:t>on</w:t>
      </w:r>
      <w:r w:rsidR="00945AE6">
        <w:rPr>
          <w:lang w:eastAsia="en-GB"/>
        </w:rPr>
        <w:t xml:space="preserve"> </w:t>
      </w:r>
      <w:r w:rsidRPr="00D070DF">
        <w:rPr>
          <w:lang w:eastAsia="en-GB"/>
        </w:rPr>
        <w:t>your</w:t>
      </w:r>
      <w:r w:rsidR="00945AE6">
        <w:rPr>
          <w:lang w:eastAsia="en-GB"/>
        </w:rPr>
        <w:t xml:space="preserve"> </w:t>
      </w:r>
      <w:r w:rsidRPr="00D070DF">
        <w:rPr>
          <w:lang w:eastAsia="en-GB"/>
        </w:rPr>
        <w:t>own</w:t>
      </w:r>
      <w:r w:rsidR="00945AE6">
        <w:rPr>
          <w:lang w:eastAsia="en-GB"/>
        </w:rPr>
        <w:t xml:space="preserve"> </w:t>
      </w:r>
      <w:r w:rsidRPr="00D070DF">
        <w:rPr>
          <w:lang w:eastAsia="en-GB"/>
        </w:rPr>
        <w:t>before</w:t>
      </w:r>
      <w:r w:rsidR="00945AE6">
        <w:rPr>
          <w:lang w:eastAsia="en-GB"/>
        </w:rPr>
        <w:t xml:space="preserve"> </w:t>
      </w:r>
      <w:r w:rsidRPr="00D070DF">
        <w:rPr>
          <w:lang w:eastAsia="en-GB"/>
        </w:rPr>
        <w:t>looking</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20-15.</w:t>
      </w:r>
    </w:p>
    <w:p w14:paraId="758664D1" w14:textId="52FDC047" w:rsidR="00D070DF" w:rsidRPr="00D070DF" w:rsidRDefault="00D070DF" w:rsidP="00945AE6">
      <w:pPr>
        <w:pStyle w:val="Body"/>
        <w:rPr>
          <w:lang w:eastAsia="en-GB"/>
        </w:rPr>
      </w:pPr>
      <w:r w:rsidRPr="00D070DF">
        <w:rPr>
          <w:lang w:eastAsia="en-GB"/>
        </w:rPr>
        <w:t>Ready?</w:t>
      </w:r>
      <w:r w:rsidR="00945AE6">
        <w:rPr>
          <w:lang w:eastAsia="en-GB"/>
        </w:rPr>
        <w:t xml:space="preserve"> </w:t>
      </w: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Listing</w:t>
      </w:r>
      <w:r w:rsidR="00945AE6">
        <w:rPr>
          <w:lang w:eastAsia="en-GB"/>
        </w:rPr>
        <w:t xml:space="preserve"> </w:t>
      </w:r>
      <w:r w:rsidRPr="00D070DF">
        <w:rPr>
          <w:lang w:eastAsia="en-GB"/>
        </w:rPr>
        <w:t>20-15</w:t>
      </w:r>
      <w:r w:rsidR="00945AE6">
        <w:rPr>
          <w:lang w:eastAsia="en-GB"/>
        </w:rPr>
        <w:t xml:space="preserve"> </w:t>
      </w:r>
      <w:r w:rsidRPr="00D070DF">
        <w:rPr>
          <w:lang w:eastAsia="en-GB"/>
        </w:rPr>
        <w:t>with</w:t>
      </w:r>
      <w:r w:rsidR="00945AE6">
        <w:rPr>
          <w:lang w:eastAsia="en-GB"/>
        </w:rPr>
        <w:t xml:space="preserve"> </w:t>
      </w:r>
      <w:r w:rsidRPr="00D070DF">
        <w:rPr>
          <w:lang w:eastAsia="en-GB"/>
        </w:rPr>
        <w:t>one</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070DF">
        <w:rPr>
          <w:lang w:eastAsia="en-GB"/>
        </w:rPr>
        <w:t>preceding</w:t>
      </w:r>
      <w:r w:rsidR="00945AE6">
        <w:rPr>
          <w:lang w:eastAsia="en-GB"/>
        </w:rPr>
        <w:t xml:space="preserve"> </w:t>
      </w:r>
      <w:r w:rsidRPr="00D070DF">
        <w:rPr>
          <w:lang w:eastAsia="en-GB"/>
        </w:rPr>
        <w:t>modifications.</w:t>
      </w:r>
    </w:p>
    <w:p w14:paraId="3FD6A2FB" w14:textId="14888447" w:rsidR="00D070DF" w:rsidRPr="00D070DF" w:rsidRDefault="00D070DF" w:rsidP="00B0420F">
      <w:pPr>
        <w:pStyle w:val="CodeLabel"/>
        <w:rPr>
          <w:lang w:eastAsia="en-GB"/>
        </w:rPr>
      </w:pPr>
      <w:r w:rsidRPr="00D070DF">
        <w:rPr>
          <w:lang w:eastAsia="en-GB"/>
        </w:rPr>
        <w:t>src/lib.rs</w:t>
      </w:r>
    </w:p>
    <w:p w14:paraId="2837572B" w14:textId="29A2B5D9" w:rsidR="00D070DF" w:rsidRPr="00A73287" w:rsidRDefault="00D070DF" w:rsidP="00D62D8F">
      <w:pPr>
        <w:pStyle w:val="Code"/>
        <w:rPr>
          <w:rStyle w:val="LiteralGray"/>
        </w:rPr>
      </w:pPr>
      <w:r w:rsidRPr="00A73287">
        <w:rPr>
          <w:rStyle w:val="LiteralGray"/>
        </w:rPr>
        <w:t>use</w:t>
      </w:r>
      <w:r w:rsidR="00945AE6" w:rsidRPr="00A73287">
        <w:rPr>
          <w:rStyle w:val="LiteralGray"/>
        </w:rPr>
        <w:t xml:space="preserve"> </w:t>
      </w:r>
      <w:r w:rsidRPr="00A73287">
        <w:rPr>
          <w:rStyle w:val="LiteralGray"/>
        </w:rPr>
        <w:t>std::thread;</w:t>
      </w:r>
    </w:p>
    <w:p w14:paraId="6E17DA3F" w14:textId="77777777" w:rsidR="00D070DF" w:rsidRPr="00A73287" w:rsidRDefault="00D070DF" w:rsidP="00D62D8F">
      <w:pPr>
        <w:pStyle w:val="Code"/>
        <w:rPr>
          <w:rStyle w:val="LiteralGray"/>
        </w:rPr>
      </w:pPr>
    </w:p>
    <w:p w14:paraId="241C839F" w14:textId="14320609" w:rsidR="00D070DF" w:rsidRPr="00A73287" w:rsidRDefault="00D070DF" w:rsidP="00D62D8F">
      <w:pPr>
        <w:pStyle w:val="Code"/>
        <w:rPr>
          <w:rStyle w:val="LiteralGray"/>
        </w:rPr>
      </w:pPr>
      <w:r w:rsidRPr="00A73287">
        <w:rPr>
          <w:rStyle w:val="LiteralGray"/>
        </w:rPr>
        <w:t>pub</w:t>
      </w:r>
      <w:r w:rsidR="00945AE6" w:rsidRPr="00A73287">
        <w:rPr>
          <w:rStyle w:val="LiteralGray"/>
        </w:rPr>
        <w:t xml:space="preserve"> </w:t>
      </w:r>
      <w:r w:rsidRPr="00A73287">
        <w:rPr>
          <w:rStyle w:val="LiteralGray"/>
        </w:rPr>
        <w:t>struct</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74F2316B" w14:textId="211E6012"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workers:</w:t>
      </w:r>
      <w:r w:rsidRPr="00D35EB9">
        <w:t xml:space="preserve"> </w:t>
      </w:r>
      <w:r w:rsidR="00D070DF" w:rsidRPr="00D35EB9">
        <w:t>Vec&lt;Worker&gt;,</w:t>
      </w:r>
    </w:p>
    <w:p w14:paraId="0A5EBABA" w14:textId="77777777" w:rsidR="00D070DF" w:rsidRPr="00A73287" w:rsidRDefault="00D070DF" w:rsidP="00D62D8F">
      <w:pPr>
        <w:pStyle w:val="Code"/>
        <w:rPr>
          <w:rStyle w:val="LiteralGray"/>
        </w:rPr>
      </w:pPr>
      <w:r w:rsidRPr="00A73287">
        <w:rPr>
          <w:rStyle w:val="LiteralGray"/>
        </w:rPr>
        <w:t>}</w:t>
      </w:r>
    </w:p>
    <w:p w14:paraId="6F2E37ED" w14:textId="77777777" w:rsidR="00D070DF" w:rsidRPr="00A73287" w:rsidRDefault="00D070DF" w:rsidP="00D62D8F">
      <w:pPr>
        <w:pStyle w:val="Code"/>
        <w:rPr>
          <w:rStyle w:val="LiteralGray"/>
        </w:rPr>
      </w:pPr>
    </w:p>
    <w:p w14:paraId="5B246E71" w14:textId="08AA9213"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1FADBBE5" w14:textId="545EFCC6"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670E07AC" w14:textId="70D1360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20493644" w14:textId="5CC9AD66"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assert!(size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0);</w:t>
      </w:r>
    </w:p>
    <w:p w14:paraId="33B38DF2" w14:textId="77777777" w:rsidR="00D070DF" w:rsidRPr="00D35EB9" w:rsidRDefault="00D070DF" w:rsidP="00D62D8F">
      <w:pPr>
        <w:pStyle w:val="Code"/>
      </w:pPr>
    </w:p>
    <w:p w14:paraId="0A593C15" w14:textId="5B88BFF1" w:rsidR="00D070DF" w:rsidRPr="00D35EB9" w:rsidRDefault="00945AE6" w:rsidP="00D62D8F">
      <w:pPr>
        <w:pStyle w:val="Code"/>
      </w:pPr>
      <w:r w:rsidRPr="00D35EB9">
        <w:t xml:space="preserve">        </w:t>
      </w:r>
      <w:r w:rsidR="00D070DF" w:rsidRPr="00D35EB9">
        <w:t>let</w:t>
      </w:r>
      <w:r w:rsidRPr="00D35EB9">
        <w:t xml:space="preserve"> </w:t>
      </w:r>
      <w:r w:rsidR="00D070DF" w:rsidRPr="00D35EB9">
        <w:t>mut</w:t>
      </w:r>
      <w:r w:rsidRPr="00D35EB9">
        <w:t xml:space="preserve"> </w:t>
      </w:r>
      <w:r w:rsidR="00D070DF" w:rsidRPr="00D35EB9">
        <w:t>workers</w:t>
      </w:r>
      <w:r w:rsidRPr="00D35EB9">
        <w:t xml:space="preserve"> </w:t>
      </w:r>
      <w:r w:rsidR="00D070DF" w:rsidRPr="00D35EB9">
        <w:t>=</w:t>
      </w:r>
      <w:r w:rsidRPr="00D35EB9">
        <w:t xml:space="preserve"> </w:t>
      </w:r>
      <w:r w:rsidR="00D070DF" w:rsidRPr="00D35EB9">
        <w:t>Vec::with_capacity(size);</w:t>
      </w:r>
    </w:p>
    <w:p w14:paraId="1C62A9D4" w14:textId="77777777" w:rsidR="00D070DF" w:rsidRPr="00D35EB9" w:rsidRDefault="00D070DF" w:rsidP="00D62D8F">
      <w:pPr>
        <w:pStyle w:val="Code"/>
      </w:pPr>
    </w:p>
    <w:p w14:paraId="1019E656" w14:textId="4640BC19"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for</w:t>
      </w:r>
      <w:r w:rsidRPr="00D35EB9">
        <w:t xml:space="preserve"> </w:t>
      </w:r>
      <w:r w:rsidR="00D070DF" w:rsidRPr="00D35EB9">
        <w:t>id</w:t>
      </w:r>
      <w:r w:rsidRPr="00D35EB9">
        <w:t xml:space="preserve"> </w:t>
      </w:r>
      <w:r w:rsidR="00D070DF" w:rsidRPr="00D35EB9">
        <w:t>in</w:t>
      </w:r>
      <w:r w:rsidRPr="00D35EB9">
        <w:t xml:space="preserve"> </w:t>
      </w:r>
      <w:r w:rsidR="00D070DF" w:rsidRPr="00D35EB9">
        <w:t>0..size</w:t>
      </w:r>
      <w:r w:rsidRPr="00D35EB9">
        <w:t xml:space="preserve"> </w:t>
      </w:r>
      <w:r w:rsidR="00D070DF" w:rsidRPr="00D35EB9">
        <w:t>{</w:t>
      </w:r>
    </w:p>
    <w:p w14:paraId="4CA62D2F" w14:textId="210A8504"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workers.push(Worker::new(id));</w:t>
      </w:r>
    </w:p>
    <w:p w14:paraId="1E2049E7" w14:textId="2F17DE25" w:rsidR="00D070DF" w:rsidRPr="00D35EB9" w:rsidRDefault="00945AE6" w:rsidP="00D62D8F">
      <w:pPr>
        <w:pStyle w:val="Code"/>
      </w:pPr>
      <w:r w:rsidRPr="00D35EB9">
        <w:t xml:space="preserve">        </w:t>
      </w:r>
      <w:r w:rsidR="00D070DF" w:rsidRPr="00D35EB9">
        <w:t>}</w:t>
      </w:r>
    </w:p>
    <w:p w14:paraId="57BFF6FD" w14:textId="77777777" w:rsidR="00D070DF" w:rsidRPr="00D35EB9" w:rsidRDefault="00D070DF" w:rsidP="00D62D8F">
      <w:pPr>
        <w:pStyle w:val="Code"/>
      </w:pPr>
    </w:p>
    <w:p w14:paraId="7A731A1A" w14:textId="4CC4694B" w:rsidR="00D070DF" w:rsidRPr="00D35EB9" w:rsidRDefault="00945AE6" w:rsidP="00D62D8F">
      <w:pPr>
        <w:pStyle w:val="Code"/>
      </w:pPr>
      <w:r w:rsidRPr="00D35EB9">
        <w:t xml:space="preserve">        </w:t>
      </w:r>
      <w:r w:rsidR="00D070DF" w:rsidRPr="00D35EB9">
        <w:t>ThreadPool</w:t>
      </w:r>
      <w:r w:rsidRPr="00D35EB9">
        <w:t xml:space="preserve"> </w:t>
      </w:r>
      <w:r w:rsidR="00D070DF" w:rsidRPr="00D35EB9">
        <w:t>{</w:t>
      </w:r>
      <w:r w:rsidRPr="00D35EB9">
        <w:t xml:space="preserve"> </w:t>
      </w:r>
      <w:r w:rsidR="00D070DF" w:rsidRPr="00D35EB9">
        <w:t>workers</w:t>
      </w:r>
      <w:r w:rsidRPr="00D35EB9">
        <w:t xml:space="preserve"> </w:t>
      </w:r>
      <w:r w:rsidR="00D070DF" w:rsidRPr="00D35EB9">
        <w:t>}</w:t>
      </w:r>
    </w:p>
    <w:p w14:paraId="2CBD619D" w14:textId="2F17EC9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78569BC6" w14:textId="2F058131"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2DA2EFAB" w14:textId="77777777" w:rsidR="00D070DF" w:rsidRPr="00A73287" w:rsidRDefault="00D070DF" w:rsidP="00D62D8F">
      <w:pPr>
        <w:pStyle w:val="Code"/>
        <w:rPr>
          <w:rStyle w:val="LiteralGray"/>
        </w:rPr>
      </w:pPr>
      <w:r w:rsidRPr="00A73287">
        <w:rPr>
          <w:rStyle w:val="LiteralGray"/>
        </w:rPr>
        <w:t>}</w:t>
      </w:r>
    </w:p>
    <w:p w14:paraId="5ED14CF5" w14:textId="77777777" w:rsidR="00D070DF" w:rsidRPr="00D35EB9" w:rsidRDefault="00D070DF" w:rsidP="00D62D8F">
      <w:pPr>
        <w:pStyle w:val="Code"/>
      </w:pPr>
    </w:p>
    <w:p w14:paraId="1E824B0B" w14:textId="3874DA7E" w:rsidR="00D070DF" w:rsidRPr="00D35EB9" w:rsidRDefault="00FF277B" w:rsidP="00E8513D">
      <w:pPr>
        <w:pStyle w:val="CodeAnnotated"/>
      </w:pPr>
      <w:r w:rsidRPr="00FF277B">
        <w:rPr>
          <w:rStyle w:val="CodeAnnotation"/>
        </w:rPr>
        <w:t>4</w:t>
      </w:r>
      <w:r w:rsidR="00945AE6" w:rsidRPr="00D35EB9">
        <w:t xml:space="preserve"> </w:t>
      </w:r>
      <w:r w:rsidR="00D070DF" w:rsidRPr="00D35EB9">
        <w:t>struct</w:t>
      </w:r>
      <w:r w:rsidR="00945AE6" w:rsidRPr="00D35EB9">
        <w:t xml:space="preserve"> </w:t>
      </w:r>
      <w:r w:rsidR="00D070DF" w:rsidRPr="00D35EB9">
        <w:t>Worker</w:t>
      </w:r>
      <w:r w:rsidR="00945AE6" w:rsidRPr="00D35EB9">
        <w:t xml:space="preserve"> </w:t>
      </w:r>
      <w:r w:rsidR="00D070DF" w:rsidRPr="00D35EB9">
        <w:t>{</w:t>
      </w:r>
    </w:p>
    <w:p w14:paraId="07859807" w14:textId="3CE1AA20" w:rsidR="00D070DF" w:rsidRPr="00D35EB9" w:rsidRDefault="00945AE6" w:rsidP="00D62D8F">
      <w:pPr>
        <w:pStyle w:val="Code"/>
      </w:pPr>
      <w:r w:rsidRPr="00D35EB9">
        <w:t xml:space="preserve">    </w:t>
      </w:r>
      <w:r w:rsidR="00D070DF" w:rsidRPr="00D35EB9">
        <w:t>id:</w:t>
      </w:r>
      <w:r w:rsidRPr="00D35EB9">
        <w:t xml:space="preserve"> </w:t>
      </w:r>
      <w:r w:rsidR="00D070DF" w:rsidRPr="00D35EB9">
        <w:t>usize,</w:t>
      </w:r>
    </w:p>
    <w:p w14:paraId="2B25EC68" w14:textId="31A4AED2" w:rsidR="00D070DF" w:rsidRPr="00D35EB9" w:rsidRDefault="00945AE6" w:rsidP="00D62D8F">
      <w:pPr>
        <w:pStyle w:val="Code"/>
      </w:pPr>
      <w:r w:rsidRPr="00D35EB9">
        <w:t xml:space="preserve">    </w:t>
      </w:r>
      <w:r w:rsidR="00D070DF" w:rsidRPr="00D35EB9">
        <w:t>thread:</w:t>
      </w:r>
      <w:r w:rsidRPr="00D35EB9">
        <w:t xml:space="preserve"> </w:t>
      </w:r>
      <w:r w:rsidR="00D070DF" w:rsidRPr="00D35EB9">
        <w:t>thread::JoinHandle&lt;()&gt;,</w:t>
      </w:r>
    </w:p>
    <w:p w14:paraId="68EB1D88" w14:textId="77777777" w:rsidR="00D070DF" w:rsidRPr="00D35EB9" w:rsidRDefault="00D070DF" w:rsidP="00D62D8F">
      <w:pPr>
        <w:pStyle w:val="Code"/>
      </w:pPr>
      <w:r w:rsidRPr="00D35EB9">
        <w:t>}</w:t>
      </w:r>
    </w:p>
    <w:p w14:paraId="1ED8DCC0" w14:textId="77777777" w:rsidR="00D070DF" w:rsidRPr="00D35EB9" w:rsidRDefault="00D070DF" w:rsidP="00D62D8F">
      <w:pPr>
        <w:pStyle w:val="Code"/>
      </w:pPr>
    </w:p>
    <w:p w14:paraId="00996C46" w14:textId="35C9C3B6" w:rsidR="00D070DF" w:rsidRPr="00D35EB9" w:rsidRDefault="00D070DF" w:rsidP="00D62D8F">
      <w:pPr>
        <w:pStyle w:val="Code"/>
      </w:pPr>
      <w:r w:rsidRPr="00D35EB9">
        <w:t>impl</w:t>
      </w:r>
      <w:r w:rsidR="00945AE6" w:rsidRPr="00D35EB9">
        <w:t xml:space="preserve"> </w:t>
      </w:r>
      <w:r w:rsidRPr="00D35EB9">
        <w:t>Worker</w:t>
      </w:r>
      <w:r w:rsidR="00945AE6" w:rsidRPr="00D35EB9">
        <w:t xml:space="preserve"> </w:t>
      </w:r>
      <w:r w:rsidRPr="00D35EB9">
        <w:t>{</w:t>
      </w:r>
    </w:p>
    <w:p w14:paraId="18DB6797" w14:textId="0172AA89" w:rsidR="00D070DF" w:rsidRPr="00D35EB9" w:rsidRDefault="00945AE6" w:rsidP="00D62D8F">
      <w:pPr>
        <w:pStyle w:val="Code"/>
      </w:pPr>
      <w:r w:rsidRPr="00D35EB9">
        <w:t xml:space="preserve">  </w:t>
      </w:r>
      <w:r w:rsidR="00FF277B" w:rsidRPr="00FF277B">
        <w:rPr>
          <w:rStyle w:val="CodeAnnotation"/>
        </w:rPr>
        <w:t>5</w:t>
      </w:r>
      <w:r w:rsidRPr="00D35EB9">
        <w:t xml:space="preserve"> </w:t>
      </w:r>
      <w:r w:rsidR="00D070DF" w:rsidRPr="00D35EB9">
        <w:t>fn</w:t>
      </w:r>
      <w:r w:rsidRPr="00D35EB9">
        <w:t xml:space="preserve"> </w:t>
      </w:r>
      <w:r w:rsidR="00D070DF" w:rsidRPr="00D35EB9">
        <w:t>new(id:</w:t>
      </w:r>
      <w:r w:rsidRPr="00D35EB9">
        <w:t xml:space="preserve"> </w:t>
      </w:r>
      <w:r w:rsidR="00D070DF" w:rsidRPr="00D35EB9">
        <w:t>usize)</w:t>
      </w:r>
      <w:r w:rsidRPr="00D35EB9">
        <w:t xml:space="preserve"> </w:t>
      </w:r>
      <w:r w:rsidR="00D070DF" w:rsidRPr="00D35EB9">
        <w:t>-&gt;</w:t>
      </w:r>
      <w:r w:rsidRPr="00D35EB9">
        <w:t xml:space="preserve"> </w:t>
      </w:r>
      <w:r w:rsidR="00D070DF" w:rsidRPr="00D35EB9">
        <w:t>Worker</w:t>
      </w:r>
      <w:r w:rsidRPr="00D35EB9">
        <w:t xml:space="preserve"> </w:t>
      </w:r>
      <w:r w:rsidR="00D070DF" w:rsidRPr="00D35EB9">
        <w:t>{</w:t>
      </w:r>
    </w:p>
    <w:p w14:paraId="3421BB23" w14:textId="03E1BDAB" w:rsidR="00D070DF" w:rsidRPr="00D35EB9" w:rsidRDefault="00945AE6" w:rsidP="00D62D8F">
      <w:pPr>
        <w:pStyle w:val="Code"/>
      </w:pPr>
      <w:r w:rsidRPr="00D35EB9">
        <w:t xml:space="preserve">      </w:t>
      </w:r>
      <w:r w:rsidR="00FF277B" w:rsidRPr="00FF277B">
        <w:rPr>
          <w:rStyle w:val="CodeAnnotation"/>
        </w:rPr>
        <w:t>6</w:t>
      </w:r>
      <w:r w:rsidRPr="00D35EB9">
        <w:t xml:space="preserve"> </w:t>
      </w:r>
      <w:r w:rsidR="00D070DF" w:rsidRPr="00D35EB9">
        <w:t>let</w:t>
      </w:r>
      <w:r w:rsidRPr="00D35EB9">
        <w:t xml:space="preserve"> </w:t>
      </w:r>
      <w:r w:rsidR="00D070DF" w:rsidRPr="00D35EB9">
        <w:t>thread</w:t>
      </w:r>
      <w:r w:rsidRPr="00D35EB9">
        <w:t xml:space="preserve"> </w:t>
      </w:r>
      <w:r w:rsidR="00D070DF" w:rsidRPr="00D35EB9">
        <w:t>=</w:t>
      </w:r>
      <w:r w:rsidRPr="00D35EB9">
        <w:t xml:space="preserve"> </w:t>
      </w:r>
      <w:r w:rsidR="00D070DF" w:rsidRPr="00D35EB9">
        <w:t>thread::spawn(||</w:t>
      </w:r>
      <w:r w:rsidRPr="00D35EB9">
        <w:t xml:space="preserve"> </w:t>
      </w:r>
      <w:r w:rsidR="00D070DF" w:rsidRPr="00D35EB9">
        <w:t>{});</w:t>
      </w:r>
    </w:p>
    <w:p w14:paraId="0D15044C" w14:textId="77777777" w:rsidR="00D070DF" w:rsidRPr="00D35EB9" w:rsidRDefault="00D070DF" w:rsidP="00D62D8F">
      <w:pPr>
        <w:pStyle w:val="Code"/>
      </w:pPr>
    </w:p>
    <w:p w14:paraId="7A5299E1" w14:textId="4B3247E5" w:rsidR="00D070DF" w:rsidRPr="00D35EB9" w:rsidRDefault="00945AE6" w:rsidP="00D62D8F">
      <w:pPr>
        <w:pStyle w:val="Code"/>
      </w:pPr>
      <w:r w:rsidRPr="00D35EB9">
        <w:t xml:space="preserve">        </w:t>
      </w:r>
      <w:r w:rsidR="00D070DF" w:rsidRPr="00D35EB9">
        <w:t>Worker</w:t>
      </w:r>
      <w:r w:rsidRPr="00D35EB9">
        <w:t xml:space="preserve"> </w:t>
      </w:r>
      <w:r w:rsidR="00D070DF" w:rsidRPr="00D35EB9">
        <w:t>{</w:t>
      </w:r>
      <w:r w:rsidRPr="00D35EB9">
        <w:t xml:space="preserve"> </w:t>
      </w:r>
      <w:r w:rsidR="00FF277B" w:rsidRPr="00FF277B">
        <w:rPr>
          <w:rStyle w:val="CodeAnnotation"/>
        </w:rPr>
        <w:t>7</w:t>
      </w:r>
      <w:r w:rsidRPr="00D35EB9">
        <w:t xml:space="preserve"> </w:t>
      </w:r>
      <w:r w:rsidR="00D070DF" w:rsidRPr="00D35EB9">
        <w:t>id,</w:t>
      </w:r>
      <w:r w:rsidRPr="00D35EB9">
        <w:t xml:space="preserve"> </w:t>
      </w:r>
      <w:r w:rsidR="00FF277B" w:rsidRPr="00FF277B">
        <w:rPr>
          <w:rStyle w:val="CodeAnnotation"/>
        </w:rPr>
        <w:t>8</w:t>
      </w:r>
      <w:r w:rsidRPr="00D35EB9">
        <w:t xml:space="preserve"> </w:t>
      </w:r>
      <w:r w:rsidR="00D070DF" w:rsidRPr="00D35EB9">
        <w:t>thread</w:t>
      </w:r>
      <w:r w:rsidRPr="00D35EB9">
        <w:t xml:space="preserve"> </w:t>
      </w:r>
      <w:r w:rsidR="00D070DF" w:rsidRPr="00D35EB9">
        <w:t>}</w:t>
      </w:r>
    </w:p>
    <w:p w14:paraId="4DE6531F" w14:textId="01A14085" w:rsidR="00D070DF" w:rsidRPr="00D35EB9" w:rsidRDefault="00945AE6" w:rsidP="00D62D8F">
      <w:pPr>
        <w:pStyle w:val="Code"/>
      </w:pPr>
      <w:r w:rsidRPr="00D35EB9">
        <w:t xml:space="preserve">    </w:t>
      </w:r>
      <w:r w:rsidR="00D070DF" w:rsidRPr="00D35EB9">
        <w:t>}</w:t>
      </w:r>
    </w:p>
    <w:p w14:paraId="180FB098" w14:textId="77777777" w:rsidR="00D070DF" w:rsidRPr="00D35EB9" w:rsidRDefault="00D070DF" w:rsidP="00D62D8F">
      <w:pPr>
        <w:pStyle w:val="Code"/>
      </w:pPr>
      <w:r w:rsidRPr="00D35EB9">
        <w:t>}</w:t>
      </w:r>
    </w:p>
    <w:p w14:paraId="2CF67303" w14:textId="45CC7B2E" w:rsidR="00D070DF" w:rsidRPr="00D070DF" w:rsidRDefault="00D070DF" w:rsidP="008C2171">
      <w:pPr>
        <w:pStyle w:val="CodeListingCaption"/>
        <w:rPr>
          <w:lang w:eastAsia="en-GB"/>
        </w:rPr>
      </w:pPr>
      <w:r w:rsidRPr="00D070DF">
        <w:rPr>
          <w:lang w:eastAsia="en-GB"/>
        </w:rPr>
        <w:t>Modifying</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hold</w:t>
      </w:r>
      <w:r w:rsidR="00945AE6">
        <w:rPr>
          <w:lang w:eastAsia="en-GB"/>
        </w:rPr>
        <w:t xml:space="preserve"> </w:t>
      </w:r>
      <w:r w:rsidRPr="00D62D8F">
        <w:rPr>
          <w:rStyle w:val="Literal"/>
        </w:rPr>
        <w:t>Worker</w:t>
      </w:r>
      <w:r w:rsidR="00945AE6">
        <w:rPr>
          <w:lang w:eastAsia="en-GB"/>
        </w:rPr>
        <w:t xml:space="preserve"> </w:t>
      </w:r>
      <w:r w:rsidRPr="00D070DF">
        <w:rPr>
          <w:lang w:eastAsia="en-GB"/>
        </w:rPr>
        <w:t>instances</w:t>
      </w:r>
      <w:r w:rsidR="00945AE6">
        <w:rPr>
          <w:lang w:eastAsia="en-GB"/>
        </w:rPr>
        <w:t xml:space="preserve"> </w:t>
      </w: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070DF">
        <w:rPr>
          <w:lang w:eastAsia="en-GB"/>
        </w:rPr>
        <w:t>holding</w:t>
      </w:r>
      <w:r w:rsidR="00945AE6">
        <w:rPr>
          <w:lang w:eastAsia="en-GB"/>
        </w:rPr>
        <w:t xml:space="preserve"> </w:t>
      </w:r>
      <w:r w:rsidRPr="00D070DF">
        <w:rPr>
          <w:lang w:eastAsia="en-GB"/>
        </w:rPr>
        <w:t>threads</w:t>
      </w:r>
      <w:r w:rsidR="00945AE6">
        <w:rPr>
          <w:lang w:eastAsia="en-GB"/>
        </w:rPr>
        <w:t xml:space="preserve"> </w:t>
      </w:r>
      <w:r w:rsidRPr="00D070DF">
        <w:rPr>
          <w:lang w:eastAsia="en-GB"/>
        </w:rPr>
        <w:t>directly</w:t>
      </w:r>
    </w:p>
    <w:p w14:paraId="05A711FC" w14:textId="74166970" w:rsidR="00D070DF" w:rsidRPr="00D070DF" w:rsidRDefault="00D070DF" w:rsidP="00945AE6">
      <w:pPr>
        <w:pStyle w:val="Body"/>
        <w:rPr>
          <w:lang w:eastAsia="en-GB"/>
        </w:rPr>
      </w:pPr>
      <w:r w:rsidRPr="00D070DF">
        <w:rPr>
          <w:lang w:eastAsia="en-GB"/>
        </w:rPr>
        <w:lastRenderedPageBreak/>
        <w:t>We’ve</w:t>
      </w:r>
      <w:r w:rsidR="00945AE6">
        <w:rPr>
          <w:lang w:eastAsia="en-GB"/>
        </w:rPr>
        <w:t xml:space="preserve"> </w:t>
      </w:r>
      <w:r w:rsidRPr="00D070DF">
        <w:rPr>
          <w:lang w:eastAsia="en-GB"/>
        </w:rPr>
        <w:t>changed</w:t>
      </w:r>
      <w:r w:rsidR="00945AE6">
        <w:rPr>
          <w:lang w:eastAsia="en-GB"/>
        </w:rPr>
        <w:t xml:space="preserve"> </w:t>
      </w:r>
      <w:r w:rsidRPr="00D070DF">
        <w:rPr>
          <w:lang w:eastAsia="en-GB"/>
        </w:rPr>
        <w:t>the</w:t>
      </w:r>
      <w:r w:rsidR="00945AE6">
        <w:rPr>
          <w:lang w:eastAsia="en-GB"/>
        </w:rPr>
        <w:t xml:space="preserve"> </w:t>
      </w:r>
      <w:r w:rsidRPr="00D070DF">
        <w:rPr>
          <w:lang w:eastAsia="en-GB"/>
        </w:rPr>
        <w:t>name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field</w:t>
      </w:r>
      <w:r w:rsidR="00945AE6">
        <w:rPr>
          <w:lang w:eastAsia="en-GB"/>
        </w:rPr>
        <w:t xml:space="preserve"> </w:t>
      </w:r>
      <w:r w:rsidRPr="00D070DF">
        <w:rPr>
          <w:lang w:eastAsia="en-GB"/>
        </w:rPr>
        <w:t>on</w:t>
      </w:r>
      <w:r w:rsidR="00945AE6">
        <w:rPr>
          <w:lang w:eastAsia="en-GB"/>
        </w:rPr>
        <w:t xml:space="preserve"> </w:t>
      </w:r>
      <w:r w:rsidRPr="00D62D8F">
        <w:rPr>
          <w:rStyle w:val="Literal"/>
        </w:rPr>
        <w:t>ThreadPool</w:t>
      </w:r>
      <w:r w:rsidR="00945AE6">
        <w:rPr>
          <w:lang w:eastAsia="en-GB"/>
        </w:rPr>
        <w:t xml:space="preserve"> </w:t>
      </w:r>
      <w:r w:rsidRPr="00D070DF">
        <w:rPr>
          <w:lang w:eastAsia="en-GB"/>
        </w:rPr>
        <w:t>from</w:t>
      </w:r>
      <w:r w:rsidR="00945AE6">
        <w:rPr>
          <w:lang w:eastAsia="en-GB"/>
        </w:rPr>
        <w:t xml:space="preserve"> </w:t>
      </w:r>
      <w:r w:rsidRPr="00D62D8F">
        <w:rPr>
          <w:rStyle w:val="Literal"/>
        </w:rPr>
        <w:t>threads</w:t>
      </w:r>
      <w:r w:rsidR="00945AE6">
        <w:rPr>
          <w:lang w:eastAsia="en-GB"/>
        </w:rPr>
        <w:t xml:space="preserve"> </w:t>
      </w:r>
      <w:r w:rsidRPr="00D070DF">
        <w:rPr>
          <w:lang w:eastAsia="en-GB"/>
        </w:rPr>
        <w:t>to</w:t>
      </w:r>
      <w:r w:rsidR="00945AE6">
        <w:rPr>
          <w:lang w:eastAsia="en-GB"/>
        </w:rPr>
        <w:t xml:space="preserve"> </w:t>
      </w:r>
      <w:r w:rsidRPr="00D62D8F">
        <w:rPr>
          <w:rStyle w:val="Literal"/>
        </w:rPr>
        <w:t>workers</w:t>
      </w:r>
      <w:r w:rsidR="00945AE6">
        <w:rPr>
          <w:lang w:eastAsia="en-GB"/>
        </w:rPr>
        <w:t xml:space="preserve"> </w:t>
      </w:r>
      <w:r w:rsidRPr="00D070DF">
        <w:rPr>
          <w:lang w:eastAsia="en-GB"/>
        </w:rPr>
        <w:t>because</w:t>
      </w:r>
      <w:r w:rsidR="00945AE6">
        <w:rPr>
          <w:lang w:eastAsia="en-GB"/>
        </w:rPr>
        <w:t xml:space="preserve"> </w:t>
      </w:r>
      <w:r w:rsidRPr="00D070DF">
        <w:rPr>
          <w:lang w:eastAsia="en-GB"/>
        </w:rPr>
        <w:t>it’s</w:t>
      </w:r>
      <w:r w:rsidR="00945AE6">
        <w:rPr>
          <w:lang w:eastAsia="en-GB"/>
        </w:rPr>
        <w:t xml:space="preserve"> </w:t>
      </w:r>
      <w:r w:rsidRPr="00D070DF">
        <w:rPr>
          <w:lang w:eastAsia="en-GB"/>
        </w:rPr>
        <w:t>now</w:t>
      </w:r>
      <w:r w:rsidR="00945AE6">
        <w:rPr>
          <w:lang w:eastAsia="en-GB"/>
        </w:rPr>
        <w:t xml:space="preserve"> </w:t>
      </w:r>
      <w:r w:rsidRPr="00D070DF">
        <w:rPr>
          <w:lang w:eastAsia="en-GB"/>
        </w:rPr>
        <w:t>holding</w:t>
      </w:r>
      <w:r w:rsidR="00945AE6">
        <w:rPr>
          <w:lang w:eastAsia="en-GB"/>
        </w:rPr>
        <w:t xml:space="preserve"> </w:t>
      </w:r>
      <w:r w:rsidRPr="00D62D8F">
        <w:rPr>
          <w:rStyle w:val="Literal"/>
        </w:rPr>
        <w:t>Worker</w:t>
      </w:r>
      <w:r w:rsidR="00945AE6">
        <w:rPr>
          <w:lang w:eastAsia="en-GB"/>
        </w:rPr>
        <w:t xml:space="preserve"> </w:t>
      </w:r>
      <w:r w:rsidRPr="00D070DF">
        <w:rPr>
          <w:lang w:eastAsia="en-GB"/>
        </w:rPr>
        <w:t>instances</w:t>
      </w:r>
      <w:r w:rsidR="00945AE6">
        <w:rPr>
          <w:lang w:eastAsia="en-GB"/>
        </w:rPr>
        <w:t xml:space="preserve"> </w:t>
      </w:r>
      <w:r w:rsidRPr="00D070DF">
        <w:rPr>
          <w:lang w:eastAsia="en-GB"/>
        </w:rPr>
        <w:t>instead</w:t>
      </w:r>
      <w:r w:rsidR="00945AE6">
        <w:rPr>
          <w:lang w:eastAsia="en-GB"/>
        </w:rPr>
        <w:t xml:space="preserve"> </w:t>
      </w:r>
      <w:r w:rsidRPr="00D070DF">
        <w:rPr>
          <w:lang w:eastAsia="en-GB"/>
        </w:rPr>
        <w:t>of</w:t>
      </w:r>
      <w:r w:rsidR="00945AE6">
        <w:rPr>
          <w:lang w:eastAsia="en-GB"/>
        </w:rPr>
        <w:t xml:space="preserve"> </w:t>
      </w:r>
      <w:r w:rsidRPr="00D62D8F">
        <w:rPr>
          <w:rStyle w:val="Literal"/>
        </w:rPr>
        <w:t>JoinHandle&lt;()&gt;</w:t>
      </w:r>
      <w:r w:rsidR="00945AE6">
        <w:rPr>
          <w:lang w:eastAsia="en-GB"/>
        </w:rPr>
        <w:t xml:space="preserve"> </w:t>
      </w:r>
      <w:r w:rsidRPr="00D070DF">
        <w:rPr>
          <w:lang w:eastAsia="en-GB"/>
        </w:rPr>
        <w:t>instances</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counter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for</w:t>
      </w:r>
      <w:r w:rsidR="00945AE6">
        <w:rPr>
          <w:lang w:eastAsia="en-GB"/>
        </w:rPr>
        <w:t xml:space="preserve"> </w:t>
      </w:r>
      <w:r w:rsidRPr="00D070DF">
        <w:rPr>
          <w:lang w:eastAsia="en-GB"/>
        </w:rPr>
        <w:t>loop</w:t>
      </w:r>
      <w:r w:rsidR="00945AE6">
        <w:rPr>
          <w:lang w:eastAsia="en-GB"/>
        </w:rPr>
        <w:t xml:space="preserve"> </w:t>
      </w:r>
      <w:r w:rsidR="00FF277B" w:rsidRPr="00FF277B">
        <w:rPr>
          <w:rStyle w:val="CodeAnnotation"/>
        </w:rPr>
        <w:t>2</w:t>
      </w:r>
      <w:r w:rsidR="00945AE6">
        <w:rPr>
          <w:lang w:eastAsia="en-GB"/>
        </w:rPr>
        <w:t xml:space="preserve"> </w:t>
      </w:r>
      <w:r w:rsidRPr="00D070DF">
        <w:rPr>
          <w:lang w:eastAsia="en-GB"/>
        </w:rPr>
        <w:t>as</w:t>
      </w:r>
      <w:r w:rsidR="00945AE6">
        <w:rPr>
          <w:lang w:eastAsia="en-GB"/>
        </w:rPr>
        <w:t xml:space="preserve"> </w:t>
      </w:r>
      <w:r w:rsidRPr="00D070DF">
        <w:rPr>
          <w:lang w:eastAsia="en-GB"/>
        </w:rPr>
        <w:t>an</w:t>
      </w:r>
      <w:r w:rsidR="00945AE6">
        <w:rPr>
          <w:lang w:eastAsia="en-GB"/>
        </w:rPr>
        <w:t xml:space="preserve"> </w:t>
      </w:r>
      <w:r w:rsidRPr="00D070DF">
        <w:rPr>
          <w:lang w:eastAsia="en-GB"/>
        </w:rPr>
        <w:t>argument</w:t>
      </w:r>
      <w:r w:rsidR="00945AE6">
        <w:rPr>
          <w:lang w:eastAsia="en-GB"/>
        </w:rPr>
        <w:t xml:space="preserve"> </w:t>
      </w:r>
      <w:r w:rsidRPr="00D070DF">
        <w:rPr>
          <w:lang w:eastAsia="en-GB"/>
        </w:rPr>
        <w:t>to</w:t>
      </w:r>
      <w:r w:rsidR="00945AE6">
        <w:rPr>
          <w:lang w:eastAsia="en-GB"/>
        </w:rPr>
        <w:t xml:space="preserve"> </w:t>
      </w:r>
      <w:r w:rsidRPr="00D62D8F">
        <w:rPr>
          <w:rStyle w:val="Literal"/>
        </w:rPr>
        <w:t>Worker::new</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we</w:t>
      </w:r>
      <w:r w:rsidR="00945AE6">
        <w:rPr>
          <w:lang w:eastAsia="en-GB"/>
        </w:rPr>
        <w:t xml:space="preserve"> </w:t>
      </w:r>
      <w:r w:rsidRPr="00D070DF">
        <w:rPr>
          <w:lang w:eastAsia="en-GB"/>
        </w:rPr>
        <w:t>store</w:t>
      </w:r>
      <w:r w:rsidR="00945AE6">
        <w:rPr>
          <w:lang w:eastAsia="en-GB"/>
        </w:rPr>
        <w:t xml:space="preserve"> </w:t>
      </w:r>
      <w:r w:rsidRPr="00D070DF">
        <w:rPr>
          <w:lang w:eastAsia="en-GB"/>
        </w:rPr>
        <w:t>each</w:t>
      </w:r>
      <w:r w:rsidR="00945AE6">
        <w:rPr>
          <w:lang w:eastAsia="en-GB"/>
        </w:rPr>
        <w:t xml:space="preserve"> </w:t>
      </w:r>
      <w:r w:rsidRPr="00D070DF">
        <w:rPr>
          <w:lang w:eastAsia="en-GB"/>
        </w:rPr>
        <w:t>new</w:t>
      </w:r>
      <w:r w:rsidR="00945AE6">
        <w:rPr>
          <w:lang w:eastAsia="en-GB"/>
        </w:rPr>
        <w:t xml:space="preserve"> </w:t>
      </w:r>
      <w:r w:rsidRPr="00D62D8F">
        <w:rPr>
          <w:rStyle w:val="Literal"/>
        </w:rPr>
        <w:t>Worker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vector</w:t>
      </w:r>
      <w:r w:rsidR="00945AE6">
        <w:rPr>
          <w:lang w:eastAsia="en-GB"/>
        </w:rPr>
        <w:t xml:space="preserve"> </w:t>
      </w:r>
      <w:r w:rsidRPr="00D070DF">
        <w:rPr>
          <w:lang w:eastAsia="en-GB"/>
        </w:rPr>
        <w:t>named</w:t>
      </w:r>
      <w:r w:rsidR="00945AE6">
        <w:rPr>
          <w:lang w:eastAsia="en-GB"/>
        </w:rPr>
        <w:t xml:space="preserve"> </w:t>
      </w:r>
      <w:r w:rsidRPr="00D62D8F">
        <w:rPr>
          <w:rStyle w:val="Literal"/>
        </w:rPr>
        <w:t>workers</w:t>
      </w:r>
      <w:r w:rsidR="00945AE6">
        <w:rPr>
          <w:lang w:eastAsia="en-GB"/>
        </w:rPr>
        <w:t xml:space="preserve"> </w:t>
      </w:r>
      <w:r w:rsidR="00FF277B" w:rsidRPr="00FF277B">
        <w:rPr>
          <w:rStyle w:val="CodeAnnotation"/>
        </w:rPr>
        <w:t>3</w:t>
      </w:r>
      <w:r w:rsidRPr="00D070DF">
        <w:rPr>
          <w:lang w:eastAsia="en-GB"/>
        </w:rPr>
        <w:t>.</w:t>
      </w:r>
    </w:p>
    <w:p w14:paraId="7569A67E" w14:textId="1E88764B" w:rsidR="00D070DF" w:rsidRPr="00D070DF" w:rsidRDefault="00D070DF" w:rsidP="00945AE6">
      <w:pPr>
        <w:pStyle w:val="Body"/>
        <w:rPr>
          <w:lang w:eastAsia="en-GB"/>
        </w:rPr>
      </w:pPr>
      <w:r w:rsidRPr="00D070DF">
        <w:rPr>
          <w:lang w:eastAsia="en-GB"/>
        </w:rPr>
        <w:t>External</w:t>
      </w:r>
      <w:r w:rsidR="00945AE6">
        <w:rPr>
          <w:lang w:eastAsia="en-GB"/>
        </w:rPr>
        <w:t xml:space="preserve"> </w:t>
      </w:r>
      <w:r w:rsidRPr="00D070DF">
        <w:rPr>
          <w:lang w:eastAsia="en-GB"/>
        </w:rPr>
        <w:t>code</w:t>
      </w:r>
      <w:r w:rsidR="00945AE6">
        <w:rPr>
          <w:lang w:eastAsia="en-GB"/>
        </w:rPr>
        <w:t xml:space="preserve"> </w:t>
      </w:r>
      <w:r w:rsidRPr="00D070DF">
        <w:rPr>
          <w:lang w:eastAsia="en-GB"/>
        </w:rPr>
        <w:t>(like</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in</w:t>
      </w:r>
      <w:r w:rsidR="00945AE6">
        <w:rPr>
          <w:lang w:eastAsia="en-GB"/>
        </w:rPr>
        <w:t xml:space="preserve"> </w:t>
      </w:r>
      <w:r w:rsidRPr="00D35EB9">
        <w:rPr>
          <w:rStyle w:val="Italic"/>
        </w:rPr>
        <w:t>src/main.rs</w:t>
      </w:r>
      <w:r w:rsidRPr="00D070DF">
        <w:rPr>
          <w:lang w:eastAsia="en-GB"/>
        </w:rPr>
        <w:t>)</w:t>
      </w:r>
      <w:r w:rsidR="00945AE6">
        <w:rPr>
          <w:lang w:eastAsia="en-GB"/>
        </w:rPr>
        <w:t xml:space="preserve"> </w:t>
      </w:r>
      <w:r w:rsidRPr="00D070DF">
        <w:rPr>
          <w:lang w:eastAsia="en-GB"/>
        </w:rPr>
        <w:t>doesn’t</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know</w:t>
      </w:r>
      <w:r w:rsidR="00945AE6">
        <w:rPr>
          <w:lang w:eastAsia="en-GB"/>
        </w:rPr>
        <w:t xml:space="preserve"> </w:t>
      </w:r>
      <w:r w:rsidRPr="00D070DF">
        <w:rPr>
          <w:lang w:eastAsia="en-GB"/>
        </w:rPr>
        <w:t>the</w:t>
      </w:r>
      <w:r w:rsidR="00945AE6">
        <w:rPr>
          <w:lang w:eastAsia="en-GB"/>
        </w:rPr>
        <w:t xml:space="preserve"> </w:t>
      </w:r>
      <w:r w:rsidRPr="00D070DF">
        <w:rPr>
          <w:lang w:eastAsia="en-GB"/>
        </w:rPr>
        <w:t>implementation</w:t>
      </w:r>
      <w:r w:rsidR="00945AE6">
        <w:rPr>
          <w:lang w:eastAsia="en-GB"/>
        </w:rPr>
        <w:t xml:space="preserve"> </w:t>
      </w:r>
      <w:r w:rsidRPr="00D070DF">
        <w:rPr>
          <w:lang w:eastAsia="en-GB"/>
        </w:rPr>
        <w:t>details</w:t>
      </w:r>
      <w:r w:rsidR="00945AE6">
        <w:rPr>
          <w:lang w:eastAsia="en-GB"/>
        </w:rPr>
        <w:t xml:space="preserve"> </w:t>
      </w:r>
      <w:r w:rsidRPr="00D070DF">
        <w:rPr>
          <w:lang w:eastAsia="en-GB"/>
        </w:rPr>
        <w:t>regarding</w:t>
      </w:r>
      <w:r w:rsidR="00945AE6">
        <w:rPr>
          <w:lang w:eastAsia="en-GB"/>
        </w:rPr>
        <w:t xml:space="preserve"> </w:t>
      </w:r>
      <w:r w:rsidRPr="00D070DF">
        <w:rPr>
          <w:lang w:eastAsia="en-GB"/>
        </w:rPr>
        <w:t>using</w:t>
      </w:r>
      <w:r w:rsidR="00945AE6">
        <w:rPr>
          <w:lang w:eastAsia="en-GB"/>
        </w:rPr>
        <w:t xml:space="preserve"> </w:t>
      </w:r>
      <w:r w:rsidRPr="00D070DF">
        <w:rPr>
          <w:lang w:eastAsia="en-GB"/>
        </w:rPr>
        <w:t>a</w:t>
      </w:r>
      <w:r w:rsidR="00945AE6">
        <w:rPr>
          <w:lang w:eastAsia="en-GB"/>
        </w:rPr>
        <w:t xml:space="preserve"> </w:t>
      </w:r>
      <w:r w:rsidRPr="00D62D8F">
        <w:rPr>
          <w:rStyle w:val="Literal"/>
        </w:rPr>
        <w:t>Worker</w:t>
      </w:r>
      <w:r w:rsidR="00945AE6">
        <w:rPr>
          <w:lang w:eastAsia="en-GB"/>
        </w:rPr>
        <w:t xml:space="preserve"> </w:t>
      </w:r>
      <w:r w:rsidRPr="00D070DF">
        <w:rPr>
          <w:lang w:eastAsia="en-GB"/>
        </w:rPr>
        <w:t>struct</w:t>
      </w:r>
      <w:r w:rsidR="00945AE6">
        <w:rPr>
          <w:lang w:eastAsia="en-GB"/>
        </w:rPr>
        <w:t xml:space="preserve"> </w:t>
      </w:r>
      <w:r w:rsidRPr="00D070DF">
        <w:rPr>
          <w:lang w:eastAsia="en-GB"/>
        </w:rPr>
        <w:t>within</w:t>
      </w:r>
      <w:r w:rsidR="00945AE6">
        <w:rPr>
          <w:lang w:eastAsia="en-GB"/>
        </w:rPr>
        <w:t xml:space="preserve"> </w:t>
      </w:r>
      <w:r w:rsidRPr="00D62D8F">
        <w:rPr>
          <w:rStyle w:val="Literal"/>
        </w:rPr>
        <w:t>ThreadPool</w:t>
      </w:r>
      <w:r w:rsidRPr="00D070DF">
        <w:rPr>
          <w:lang w:eastAsia="en-GB"/>
        </w:rPr>
        <w:t>,</w:t>
      </w:r>
      <w:r w:rsidR="00945AE6">
        <w:rPr>
          <w:lang w:eastAsia="en-GB"/>
        </w:rPr>
        <w:t xml:space="preserve"> </w:t>
      </w: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struct</w:t>
      </w:r>
      <w:r w:rsidR="00945AE6">
        <w:rPr>
          <w:lang w:eastAsia="en-GB"/>
        </w:rPr>
        <w:t xml:space="preserve"> </w:t>
      </w:r>
      <w:r w:rsidR="00FF277B" w:rsidRPr="00FF277B">
        <w:rPr>
          <w:rStyle w:val="CodeAnnotation"/>
        </w:rPr>
        <w:t>4</w:t>
      </w:r>
      <w:r w:rsidR="00945AE6">
        <w:rPr>
          <w:lang w:eastAsia="en-GB"/>
        </w:rPr>
        <w:t xml:space="preserve"> </w:t>
      </w:r>
      <w:r w:rsidRPr="00D070DF">
        <w:rPr>
          <w:lang w:eastAsia="en-GB"/>
        </w:rPr>
        <w:t>and</w:t>
      </w:r>
      <w:r w:rsidR="00945AE6">
        <w:rPr>
          <w:lang w:eastAsia="en-GB"/>
        </w:rPr>
        <w:t xml:space="preserve"> </w:t>
      </w:r>
      <w:r w:rsidRPr="00D070DF">
        <w:rPr>
          <w:lang w:eastAsia="en-GB"/>
        </w:rPr>
        <w:t>its</w:t>
      </w:r>
      <w:r w:rsidR="00945AE6">
        <w:rPr>
          <w:lang w:eastAsia="en-GB"/>
        </w:rPr>
        <w:t xml:space="preserve"> </w:t>
      </w:r>
      <w:r w:rsidRPr="00D62D8F">
        <w:rPr>
          <w:rStyle w:val="Literal"/>
        </w:rPr>
        <w:t>new</w:t>
      </w:r>
      <w:r w:rsidR="00945AE6">
        <w:rPr>
          <w:lang w:eastAsia="en-GB"/>
        </w:rPr>
        <w:t xml:space="preserve"> </w:t>
      </w:r>
      <w:r w:rsidRPr="00D070DF">
        <w:rPr>
          <w:lang w:eastAsia="en-GB"/>
        </w:rPr>
        <w:t>function</w:t>
      </w:r>
      <w:r w:rsidR="00945AE6">
        <w:rPr>
          <w:lang w:eastAsia="en-GB"/>
        </w:rPr>
        <w:t xml:space="preserve"> </w:t>
      </w:r>
      <w:r w:rsidR="00FF277B" w:rsidRPr="00FF277B">
        <w:rPr>
          <w:rStyle w:val="CodeAnnotation"/>
        </w:rPr>
        <w:t>5</w:t>
      </w:r>
      <w:r w:rsidR="00945AE6">
        <w:rPr>
          <w:lang w:eastAsia="en-GB"/>
        </w:rPr>
        <w:t xml:space="preserve"> </w:t>
      </w:r>
      <w:r w:rsidRPr="00D070DF">
        <w:rPr>
          <w:lang w:eastAsia="en-GB"/>
        </w:rPr>
        <w:t>private.</w:t>
      </w:r>
      <w:r w:rsidR="00945AE6">
        <w:rPr>
          <w:lang w:eastAsia="en-GB"/>
        </w:rPr>
        <w:t xml:space="preserve"> </w:t>
      </w:r>
      <w:r w:rsidRPr="00D070DF">
        <w:rPr>
          <w:lang w:eastAsia="en-GB"/>
        </w:rPr>
        <w:t>The</w:t>
      </w:r>
      <w:r w:rsidR="00945AE6">
        <w:rPr>
          <w:lang w:eastAsia="en-GB"/>
        </w:rPr>
        <w:t xml:space="preserve"> </w:t>
      </w:r>
      <w:r w:rsidRPr="00D62D8F">
        <w:rPr>
          <w:rStyle w:val="Literal"/>
        </w:rPr>
        <w:t>Worker::new</w:t>
      </w:r>
      <w:r w:rsidR="00945AE6">
        <w:rPr>
          <w:lang w:eastAsia="en-GB"/>
        </w:rPr>
        <w:t xml:space="preserve"> </w:t>
      </w:r>
      <w:r w:rsidRPr="00D070DF">
        <w:rPr>
          <w:lang w:eastAsia="en-GB"/>
        </w:rPr>
        <w:t>function</w:t>
      </w:r>
      <w:r w:rsidR="00945AE6">
        <w:rPr>
          <w:lang w:eastAsia="en-GB"/>
        </w:rPr>
        <w:t xml:space="preserve"> </w:t>
      </w:r>
      <w:r w:rsidRPr="00D070DF">
        <w:rPr>
          <w:lang w:eastAsia="en-GB"/>
        </w:rPr>
        <w:t>uses</w:t>
      </w:r>
      <w:r w:rsidR="00945AE6">
        <w:rPr>
          <w:lang w:eastAsia="en-GB"/>
        </w:rPr>
        <w:t xml:space="preserve"> </w:t>
      </w:r>
      <w:r w:rsidRPr="00D070DF">
        <w:rPr>
          <w:lang w:eastAsia="en-GB"/>
        </w:rPr>
        <w:t>the</w:t>
      </w:r>
      <w:r w:rsidR="00945AE6">
        <w:rPr>
          <w:lang w:eastAsia="en-GB"/>
        </w:rPr>
        <w:t xml:space="preserve"> </w:t>
      </w:r>
      <w:r w:rsidRPr="00D62D8F">
        <w:rPr>
          <w:rStyle w:val="Literal"/>
        </w:rPr>
        <w:t>id</w:t>
      </w:r>
      <w:r w:rsidR="00945AE6">
        <w:rPr>
          <w:lang w:eastAsia="en-GB"/>
        </w:rPr>
        <w:t xml:space="preserve"> </w:t>
      </w:r>
      <w:r w:rsidRPr="00D070DF">
        <w:rPr>
          <w:lang w:eastAsia="en-GB"/>
        </w:rPr>
        <w:t>we</w:t>
      </w:r>
      <w:r w:rsidR="00945AE6">
        <w:rPr>
          <w:lang w:eastAsia="en-GB"/>
        </w:rPr>
        <w:t xml:space="preserve"> </w:t>
      </w:r>
      <w:r w:rsidRPr="00D070DF">
        <w:rPr>
          <w:lang w:eastAsia="en-GB"/>
        </w:rPr>
        <w:t>give</w:t>
      </w:r>
      <w:r w:rsidR="00945AE6">
        <w:rPr>
          <w:lang w:eastAsia="en-GB"/>
        </w:rPr>
        <w:t xml:space="preserve"> </w:t>
      </w:r>
      <w:r w:rsidRPr="00D070DF">
        <w:rPr>
          <w:lang w:eastAsia="en-GB"/>
        </w:rPr>
        <w:t>it</w:t>
      </w:r>
      <w:r w:rsidR="00945AE6">
        <w:rPr>
          <w:lang w:eastAsia="en-GB"/>
        </w:rPr>
        <w:t xml:space="preserve"> </w:t>
      </w:r>
      <w:r w:rsidR="00FF277B" w:rsidRPr="00FF277B">
        <w:rPr>
          <w:rStyle w:val="CodeAnnotation"/>
        </w:rPr>
        <w:t>7</w:t>
      </w:r>
      <w:r w:rsidR="00945AE6">
        <w:rPr>
          <w:lang w:eastAsia="en-GB"/>
        </w:rPr>
        <w:t xml:space="preserve"> </w:t>
      </w:r>
      <w:r w:rsidRPr="00D070DF">
        <w:rPr>
          <w:lang w:eastAsia="en-GB"/>
        </w:rPr>
        <w:t>and</w:t>
      </w:r>
      <w:r w:rsidR="00945AE6">
        <w:rPr>
          <w:lang w:eastAsia="en-GB"/>
        </w:rPr>
        <w:t xml:space="preserve"> </w:t>
      </w:r>
      <w:r w:rsidRPr="00D070DF">
        <w:rPr>
          <w:lang w:eastAsia="en-GB"/>
        </w:rPr>
        <w:t>stores</w:t>
      </w:r>
      <w:r w:rsidR="00945AE6">
        <w:rPr>
          <w:lang w:eastAsia="en-GB"/>
        </w:rPr>
        <w:t xml:space="preserve"> </w:t>
      </w:r>
      <w:r w:rsidRPr="00D070DF">
        <w:rPr>
          <w:lang w:eastAsia="en-GB"/>
        </w:rPr>
        <w:t>a</w:t>
      </w:r>
      <w:r w:rsidR="00945AE6">
        <w:rPr>
          <w:lang w:eastAsia="en-GB"/>
        </w:rPr>
        <w:t xml:space="preserve"> </w:t>
      </w:r>
      <w:r w:rsidRPr="00D62D8F">
        <w:rPr>
          <w:rStyle w:val="Literal"/>
        </w:rPr>
        <w:t>JoinHandle&lt;()&gt;</w:t>
      </w:r>
      <w:r w:rsidR="00945AE6">
        <w:rPr>
          <w:lang w:eastAsia="en-GB"/>
        </w:rPr>
        <w:t xml:space="preserve"> </w:t>
      </w:r>
      <w:r w:rsidRPr="00D070DF">
        <w:rPr>
          <w:lang w:eastAsia="en-GB"/>
        </w:rPr>
        <w:t>instance</w:t>
      </w:r>
      <w:r w:rsidR="00945AE6">
        <w:rPr>
          <w:lang w:eastAsia="en-GB"/>
        </w:rPr>
        <w:t xml:space="preserve"> </w:t>
      </w:r>
      <w:r w:rsidR="00FF277B" w:rsidRPr="00FF277B">
        <w:rPr>
          <w:rStyle w:val="CodeAnnotation"/>
        </w:rPr>
        <w:t>8</w:t>
      </w:r>
      <w:r w:rsidR="00945AE6">
        <w:rPr>
          <w:lang w:eastAsia="en-GB"/>
        </w:rPr>
        <w:t xml:space="preserve"> </w:t>
      </w:r>
      <w:r w:rsidRPr="00D070DF">
        <w:rPr>
          <w:lang w:eastAsia="en-GB"/>
        </w:rPr>
        <w:t>that</w:t>
      </w:r>
      <w:r w:rsidR="00945AE6">
        <w:rPr>
          <w:lang w:eastAsia="en-GB"/>
        </w:rPr>
        <w:t xml:space="preserve"> </w:t>
      </w:r>
      <w:r w:rsidRPr="00D070DF">
        <w:rPr>
          <w:lang w:eastAsia="en-GB"/>
        </w:rPr>
        <w:t>is</w:t>
      </w:r>
      <w:r w:rsidR="00945AE6">
        <w:rPr>
          <w:lang w:eastAsia="en-GB"/>
        </w:rPr>
        <w:t xml:space="preserve"> </w:t>
      </w:r>
      <w:r w:rsidRPr="00D070DF">
        <w:rPr>
          <w:lang w:eastAsia="en-GB"/>
        </w:rPr>
        <w:t>created</w:t>
      </w:r>
      <w:r w:rsidR="00945AE6">
        <w:rPr>
          <w:lang w:eastAsia="en-GB"/>
        </w:rPr>
        <w:t xml:space="preserve"> </w:t>
      </w:r>
      <w:r w:rsidRPr="00D070DF">
        <w:rPr>
          <w:lang w:eastAsia="en-GB"/>
        </w:rPr>
        <w:t>by</w:t>
      </w:r>
      <w:r w:rsidR="00945AE6">
        <w:rPr>
          <w:lang w:eastAsia="en-GB"/>
        </w:rPr>
        <w:t xml:space="preserve"> </w:t>
      </w:r>
      <w:r w:rsidRPr="00D070DF">
        <w:rPr>
          <w:lang w:eastAsia="en-GB"/>
        </w:rPr>
        <w:t>spawning</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070DF">
        <w:rPr>
          <w:lang w:eastAsia="en-GB"/>
        </w:rPr>
        <w:t>thread</w:t>
      </w:r>
      <w:r w:rsidR="00945AE6">
        <w:rPr>
          <w:lang w:eastAsia="en-GB"/>
        </w:rPr>
        <w:t xml:space="preserve"> </w:t>
      </w:r>
      <w:r w:rsidRPr="00D070DF">
        <w:rPr>
          <w:lang w:eastAsia="en-GB"/>
        </w:rPr>
        <w:t>using</w:t>
      </w:r>
      <w:r w:rsidR="00945AE6">
        <w:rPr>
          <w:lang w:eastAsia="en-GB"/>
        </w:rPr>
        <w:t xml:space="preserve"> </w:t>
      </w:r>
      <w:r w:rsidRPr="00D070DF">
        <w:rPr>
          <w:lang w:eastAsia="en-GB"/>
        </w:rPr>
        <w:t>an</w:t>
      </w:r>
      <w:r w:rsidR="00945AE6">
        <w:rPr>
          <w:lang w:eastAsia="en-GB"/>
        </w:rPr>
        <w:t xml:space="preserve"> </w:t>
      </w:r>
      <w:r w:rsidRPr="00D070DF">
        <w:rPr>
          <w:lang w:eastAsia="en-GB"/>
        </w:rPr>
        <w:t>empty</w:t>
      </w:r>
      <w:r w:rsidR="00945AE6">
        <w:rPr>
          <w:lang w:eastAsia="en-GB"/>
        </w:rPr>
        <w:t xml:space="preserve"> </w:t>
      </w:r>
      <w:r w:rsidRPr="00D070DF">
        <w:rPr>
          <w:lang w:eastAsia="en-GB"/>
        </w:rPr>
        <w:t>closure</w:t>
      </w:r>
      <w:r w:rsidR="00945AE6">
        <w:rPr>
          <w:lang w:eastAsia="en-GB"/>
        </w:rPr>
        <w:t xml:space="preserve"> </w:t>
      </w:r>
      <w:r w:rsidR="00FF277B" w:rsidRPr="00FF277B">
        <w:rPr>
          <w:rStyle w:val="CodeAnnotation"/>
        </w:rPr>
        <w:t>6</w:t>
      </w:r>
      <w:r w:rsidRPr="00D070DF">
        <w:rPr>
          <w:lang w:eastAsia="en-GB"/>
        </w:rPr>
        <w:t>.</w:t>
      </w:r>
    </w:p>
    <w:p w14:paraId="71252795" w14:textId="6E13171D" w:rsidR="00D070DF" w:rsidRPr="00D070DF" w:rsidRDefault="00D070DF" w:rsidP="006D307B">
      <w:pPr>
        <w:pStyle w:val="Note"/>
        <w:rPr>
          <w:lang w:eastAsia="en-GB"/>
        </w:rPr>
      </w:pPr>
      <w:r w:rsidRPr="006D307B">
        <w:rPr>
          <w:rStyle w:val="NoteHead"/>
        </w:rPr>
        <w:t>Note</w:t>
      </w:r>
      <w:r w:rsidR="006D307B">
        <w:tab/>
      </w:r>
      <w:r w:rsidRPr="006D307B">
        <w:t>If</w:t>
      </w:r>
      <w:r w:rsidR="00945AE6" w:rsidRPr="006D307B">
        <w:t xml:space="preserve"> </w:t>
      </w:r>
      <w:r w:rsidRPr="006D307B">
        <w:t>the</w:t>
      </w:r>
      <w:r w:rsidR="00945AE6" w:rsidRPr="006D307B">
        <w:t xml:space="preserve"> </w:t>
      </w:r>
      <w:r w:rsidRPr="006D307B">
        <w:t>operating</w:t>
      </w:r>
      <w:r w:rsidR="00945AE6" w:rsidRPr="006D307B">
        <w:t xml:space="preserve"> </w:t>
      </w:r>
      <w:r w:rsidRPr="006D307B">
        <w:t>system</w:t>
      </w:r>
      <w:r w:rsidR="00945AE6" w:rsidRPr="006D307B">
        <w:t xml:space="preserve"> </w:t>
      </w:r>
      <w:r w:rsidRPr="006D307B">
        <w:t>can’t</w:t>
      </w:r>
      <w:r w:rsidR="00945AE6" w:rsidRPr="006D307B">
        <w:t xml:space="preserve"> </w:t>
      </w:r>
      <w:r w:rsidRPr="006D307B">
        <w:t>create</w:t>
      </w:r>
      <w:r w:rsidR="00945AE6" w:rsidRPr="006D307B">
        <w:t xml:space="preserve"> </w:t>
      </w:r>
      <w:r w:rsidRPr="006D307B">
        <w:t>a</w:t>
      </w:r>
      <w:r w:rsidR="00945AE6" w:rsidRPr="006D307B">
        <w:t xml:space="preserve"> </w:t>
      </w:r>
      <w:r w:rsidRPr="006D307B">
        <w:t>thread</w:t>
      </w:r>
      <w:r w:rsidR="00945AE6" w:rsidRPr="006D307B">
        <w:t xml:space="preserve"> </w:t>
      </w:r>
      <w:r w:rsidRPr="006D307B">
        <w:t>because</w:t>
      </w:r>
      <w:r w:rsidR="00945AE6" w:rsidRPr="006D307B">
        <w:t xml:space="preserve"> </w:t>
      </w:r>
      <w:r w:rsidRPr="006D307B">
        <w:t>there</w:t>
      </w:r>
      <w:r w:rsidR="00945AE6" w:rsidRPr="006D307B">
        <w:t xml:space="preserve"> </w:t>
      </w:r>
      <w:r w:rsidRPr="006D307B">
        <w:t>aren’t</w:t>
      </w:r>
      <w:r w:rsidR="00945AE6" w:rsidRPr="006D307B">
        <w:t xml:space="preserve"> </w:t>
      </w:r>
      <w:r w:rsidRPr="006D307B">
        <w:t>enough</w:t>
      </w:r>
      <w:r w:rsidR="00945AE6" w:rsidRPr="006D307B">
        <w:t xml:space="preserve"> </w:t>
      </w:r>
      <w:r w:rsidRPr="006D307B">
        <w:t>system</w:t>
      </w:r>
      <w:r w:rsidR="00945AE6" w:rsidRPr="006D307B">
        <w:t xml:space="preserve"> </w:t>
      </w:r>
      <w:r w:rsidRPr="006D307B">
        <w:t>resources,</w:t>
      </w:r>
      <w:r w:rsidR="00945AE6" w:rsidRPr="006D307B">
        <w:t xml:space="preserve"> </w:t>
      </w:r>
      <w:r w:rsidRPr="006D307B">
        <w:rPr>
          <w:rStyle w:val="Literal"/>
        </w:rPr>
        <w:t>thread::spawn</w:t>
      </w:r>
      <w:r w:rsidR="00945AE6" w:rsidRPr="006D307B">
        <w:t xml:space="preserve"> </w:t>
      </w:r>
      <w:r w:rsidRPr="006D307B">
        <w:t>will</w:t>
      </w:r>
      <w:r w:rsidR="00945AE6" w:rsidRPr="006D307B">
        <w:t xml:space="preserve"> </w:t>
      </w:r>
      <w:r w:rsidRPr="006D307B">
        <w:t>panic.</w:t>
      </w:r>
      <w:r w:rsidR="00945AE6" w:rsidRPr="006D307B">
        <w:t xml:space="preserve"> </w:t>
      </w:r>
      <w:r w:rsidRPr="006D307B">
        <w:t>That</w:t>
      </w:r>
      <w:r w:rsidR="00945AE6" w:rsidRPr="006D307B">
        <w:t xml:space="preserve"> </w:t>
      </w:r>
      <w:r w:rsidRPr="006D307B">
        <w:t>will</w:t>
      </w:r>
      <w:r w:rsidR="00945AE6" w:rsidRPr="006D307B">
        <w:t xml:space="preserve"> </w:t>
      </w:r>
      <w:r w:rsidRPr="006D307B">
        <w:t>cause</w:t>
      </w:r>
      <w:r w:rsidR="00945AE6" w:rsidRPr="006D307B">
        <w:t xml:space="preserve"> </w:t>
      </w:r>
      <w:r w:rsidRPr="006D307B">
        <w:t>our</w:t>
      </w:r>
      <w:r w:rsidR="00945AE6" w:rsidRPr="006D307B">
        <w:t xml:space="preserve"> </w:t>
      </w:r>
      <w:r w:rsidRPr="006D307B">
        <w:t>whole</w:t>
      </w:r>
      <w:r w:rsidR="00945AE6" w:rsidRPr="006D307B">
        <w:t xml:space="preserve"> </w:t>
      </w:r>
      <w:r w:rsidRPr="006D307B">
        <w:t>server</w:t>
      </w:r>
      <w:r w:rsidR="00945AE6" w:rsidRPr="006D307B">
        <w:t xml:space="preserve"> </w:t>
      </w:r>
      <w:r w:rsidRPr="006D307B">
        <w:t>to</w:t>
      </w:r>
      <w:r w:rsidR="00945AE6" w:rsidRPr="006D307B">
        <w:t xml:space="preserve"> </w:t>
      </w:r>
      <w:r w:rsidRPr="006D307B">
        <w:t>panic,</w:t>
      </w:r>
      <w:r w:rsidR="00945AE6" w:rsidRPr="006D307B">
        <w:t xml:space="preserve"> </w:t>
      </w:r>
      <w:r w:rsidRPr="006D307B">
        <w:t>even</w:t>
      </w:r>
      <w:r w:rsidR="00945AE6" w:rsidRPr="006D307B">
        <w:t xml:space="preserve"> </w:t>
      </w:r>
      <w:r w:rsidRPr="006D307B">
        <w:t>though</w:t>
      </w:r>
      <w:r w:rsidR="00945AE6" w:rsidRPr="006D307B">
        <w:t xml:space="preserve"> </w:t>
      </w:r>
      <w:r w:rsidRPr="006D307B">
        <w:t>the</w:t>
      </w:r>
      <w:r w:rsidR="00945AE6" w:rsidRPr="006D307B">
        <w:t xml:space="preserve"> </w:t>
      </w:r>
      <w:r w:rsidRPr="006D307B">
        <w:t>creation</w:t>
      </w:r>
      <w:r w:rsidR="00945AE6" w:rsidRPr="006D307B">
        <w:t xml:space="preserve"> </w:t>
      </w:r>
      <w:r w:rsidRPr="006D307B">
        <w:t>of</w:t>
      </w:r>
      <w:r w:rsidR="00945AE6" w:rsidRPr="006D307B">
        <w:t xml:space="preserve"> </w:t>
      </w:r>
      <w:r w:rsidRPr="006D307B">
        <w:t>some</w:t>
      </w:r>
      <w:r w:rsidR="00945AE6" w:rsidRPr="006D307B">
        <w:t xml:space="preserve"> </w:t>
      </w:r>
      <w:r w:rsidRPr="006D307B">
        <w:t>threads</w:t>
      </w:r>
      <w:r w:rsidR="00945AE6" w:rsidRPr="006D307B">
        <w:t xml:space="preserve"> </w:t>
      </w:r>
      <w:r w:rsidRPr="006D307B">
        <w:t>might</w:t>
      </w:r>
      <w:r w:rsidR="00945AE6" w:rsidRPr="006D307B">
        <w:t xml:space="preserve"> </w:t>
      </w:r>
      <w:r w:rsidRPr="006D307B">
        <w:t>succeed.</w:t>
      </w:r>
      <w:r w:rsidR="00945AE6" w:rsidRPr="006D307B">
        <w:t xml:space="preserve"> </w:t>
      </w:r>
      <w:r w:rsidRPr="006D307B">
        <w:t>For</w:t>
      </w:r>
      <w:r w:rsidR="00945AE6" w:rsidRPr="006D307B">
        <w:t xml:space="preserve"> </w:t>
      </w:r>
      <w:r w:rsidRPr="006D307B">
        <w:t>simplicity’s</w:t>
      </w:r>
      <w:r w:rsidR="00945AE6" w:rsidRPr="006D307B">
        <w:t xml:space="preserve"> </w:t>
      </w:r>
      <w:r w:rsidRPr="006D307B">
        <w:t>sake,</w:t>
      </w:r>
      <w:r w:rsidR="00945AE6" w:rsidRPr="006D307B">
        <w:t xml:space="preserve"> </w:t>
      </w:r>
      <w:r w:rsidRPr="006D307B">
        <w:t>this</w:t>
      </w:r>
      <w:r w:rsidR="00945AE6" w:rsidRPr="006D307B">
        <w:t xml:space="preserve"> </w:t>
      </w:r>
      <w:r w:rsidRPr="006D307B">
        <w:t>behavior</w:t>
      </w:r>
      <w:r w:rsidR="00945AE6" w:rsidRPr="006D307B">
        <w:t xml:space="preserve"> </w:t>
      </w:r>
      <w:r w:rsidRPr="006D307B">
        <w:t>is</w:t>
      </w:r>
      <w:r w:rsidR="00945AE6" w:rsidRPr="006D307B">
        <w:t xml:space="preserve"> </w:t>
      </w:r>
      <w:r w:rsidRPr="006D307B">
        <w:t>fine,</w:t>
      </w:r>
      <w:r w:rsidR="00945AE6" w:rsidRPr="006D307B">
        <w:t xml:space="preserve"> </w:t>
      </w:r>
      <w:r w:rsidRPr="006D307B">
        <w:t>but</w:t>
      </w:r>
      <w:r w:rsidR="00945AE6" w:rsidRPr="006D307B">
        <w:t xml:space="preserve"> </w:t>
      </w:r>
      <w:r w:rsidRPr="006D307B">
        <w:t>in</w:t>
      </w:r>
      <w:r w:rsidR="00945AE6" w:rsidRPr="006D307B">
        <w:t xml:space="preserve"> </w:t>
      </w:r>
      <w:r w:rsidRPr="006D307B">
        <w:t>a</w:t>
      </w:r>
      <w:r w:rsidR="00945AE6" w:rsidRPr="006D307B">
        <w:t xml:space="preserve"> </w:t>
      </w:r>
      <w:r w:rsidRPr="006D307B">
        <w:t>production</w:t>
      </w:r>
      <w:r w:rsidR="00945AE6" w:rsidRPr="006D307B">
        <w:t xml:space="preserve"> </w:t>
      </w:r>
      <w:r w:rsidRPr="006D307B">
        <w:t>thread</w:t>
      </w:r>
      <w:r w:rsidR="00945AE6" w:rsidRPr="006D307B">
        <w:t xml:space="preserve"> </w:t>
      </w:r>
      <w:r w:rsidRPr="006D307B">
        <w:t>pool</w:t>
      </w:r>
      <w:r w:rsidR="00945AE6" w:rsidRPr="006D307B">
        <w:t xml:space="preserve"> </w:t>
      </w:r>
      <w:r w:rsidRPr="006D307B">
        <w:t>implementation,</w:t>
      </w:r>
      <w:r w:rsidR="00945AE6" w:rsidRPr="006D307B">
        <w:t xml:space="preserve"> </w:t>
      </w:r>
      <w:r w:rsidRPr="006D307B">
        <w:t>you’d</w:t>
      </w:r>
      <w:r w:rsidR="00945AE6" w:rsidRPr="006D307B">
        <w:t xml:space="preserve"> </w:t>
      </w:r>
      <w:r w:rsidRPr="006D307B">
        <w:t>likely</w:t>
      </w:r>
      <w:r w:rsidR="00945AE6" w:rsidRPr="006D307B">
        <w:t xml:space="preserve"> </w:t>
      </w:r>
      <w:r w:rsidRPr="006D307B">
        <w:t>want</w:t>
      </w:r>
      <w:r w:rsidR="00945AE6" w:rsidRPr="006D307B">
        <w:t xml:space="preserve"> </w:t>
      </w:r>
      <w:r w:rsidRPr="006D307B">
        <w:t>to</w:t>
      </w:r>
      <w:r w:rsidR="00945AE6" w:rsidRPr="006D307B">
        <w:t xml:space="preserve"> </w:t>
      </w:r>
      <w:r w:rsidRPr="006D307B">
        <w:t>use</w:t>
      </w:r>
      <w:r w:rsidR="00945AE6" w:rsidRPr="006D307B">
        <w:t xml:space="preserve"> </w:t>
      </w:r>
      <w:r w:rsidRPr="006D307B">
        <w:rPr>
          <w:rStyle w:val="Literal"/>
        </w:rPr>
        <w:t>std::thread::Builder</w:t>
      </w:r>
      <w:r w:rsidR="00945AE6" w:rsidRPr="006D307B">
        <w:t xml:space="preserve"> </w:t>
      </w:r>
      <w:r w:rsidRPr="006D307B">
        <w:t>and</w:t>
      </w:r>
      <w:r w:rsidR="00945AE6" w:rsidRPr="006D307B">
        <w:t xml:space="preserve"> </w:t>
      </w:r>
      <w:r w:rsidRPr="006D307B">
        <w:t>its</w:t>
      </w:r>
      <w:r w:rsidR="00945AE6" w:rsidRPr="006D307B">
        <w:t xml:space="preserve"> </w:t>
      </w:r>
      <w:r w:rsidRPr="006D307B">
        <w:rPr>
          <w:rStyle w:val="Literal"/>
        </w:rPr>
        <w:t>spawn</w:t>
      </w:r>
      <w:r w:rsidR="00945AE6" w:rsidRPr="006D307B">
        <w:t xml:space="preserve"> </w:t>
      </w:r>
      <w:r w:rsidRPr="006D307B">
        <w:t>method</w:t>
      </w:r>
      <w:r w:rsidR="00945AE6" w:rsidRPr="006D307B">
        <w:t xml:space="preserve"> </w:t>
      </w:r>
      <w:r w:rsidRPr="006D307B">
        <w:t>that</w:t>
      </w:r>
      <w:r w:rsidR="00945AE6" w:rsidRPr="006D307B">
        <w:t xml:space="preserve"> </w:t>
      </w:r>
      <w:r w:rsidRPr="006D307B">
        <w:t>returns</w:t>
      </w:r>
      <w:r w:rsidR="00945AE6" w:rsidRPr="006D307B">
        <w:t xml:space="preserve"> </w:t>
      </w:r>
      <w:r w:rsidRPr="006D307B">
        <w:rPr>
          <w:rStyle w:val="Literal"/>
        </w:rPr>
        <w:t>Result</w:t>
      </w:r>
      <w:r w:rsidR="00945AE6">
        <w:rPr>
          <w:lang w:eastAsia="en-GB"/>
        </w:rPr>
        <w:t xml:space="preserve"> </w:t>
      </w:r>
      <w:r w:rsidRPr="00D070DF">
        <w:rPr>
          <w:lang w:eastAsia="en-GB"/>
        </w:rPr>
        <w:t>instead.</w:t>
      </w:r>
    </w:p>
    <w:p w14:paraId="396C6A0D" w14:textId="0FD1039F"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will</w:t>
      </w:r>
      <w:r w:rsidR="00945AE6">
        <w:rPr>
          <w:lang w:eastAsia="en-GB"/>
        </w:rPr>
        <w:t xml:space="preserve"> </w:t>
      </w:r>
      <w:r w:rsidRPr="00D070DF">
        <w:rPr>
          <w:lang w:eastAsia="en-GB"/>
        </w:rPr>
        <w:t>compile</w:t>
      </w:r>
      <w:r w:rsidR="00945AE6">
        <w:rPr>
          <w:lang w:eastAsia="en-GB"/>
        </w:rPr>
        <w:t xml:space="preserve"> </w:t>
      </w:r>
      <w:r w:rsidRPr="00D070DF">
        <w:rPr>
          <w:lang w:eastAsia="en-GB"/>
        </w:rPr>
        <w:t>and</w:t>
      </w:r>
      <w:r w:rsidR="00945AE6">
        <w:rPr>
          <w:lang w:eastAsia="en-GB"/>
        </w:rPr>
        <w:t xml:space="preserve"> </w:t>
      </w:r>
      <w:r w:rsidRPr="00D070DF">
        <w:rPr>
          <w:lang w:eastAsia="en-GB"/>
        </w:rPr>
        <w:t>will</w:t>
      </w:r>
      <w:r w:rsidR="00945AE6">
        <w:rPr>
          <w:lang w:eastAsia="en-GB"/>
        </w:rPr>
        <w:t xml:space="preserve"> </w:t>
      </w:r>
      <w:r w:rsidRPr="00D070DF">
        <w:rPr>
          <w:lang w:eastAsia="en-GB"/>
        </w:rPr>
        <w:t>store</w:t>
      </w:r>
      <w:r w:rsidR="00945AE6">
        <w:rPr>
          <w:lang w:eastAsia="en-GB"/>
        </w:rPr>
        <w:t xml:space="preserve"> </w:t>
      </w:r>
      <w:r w:rsidRPr="00D070DF">
        <w:rPr>
          <w:lang w:eastAsia="en-GB"/>
        </w:rPr>
        <w:t>the</w:t>
      </w:r>
      <w:r w:rsidR="00945AE6">
        <w:rPr>
          <w:lang w:eastAsia="en-GB"/>
        </w:rPr>
        <w:t xml:space="preserve"> </w:t>
      </w:r>
      <w:r w:rsidRPr="00D070DF">
        <w:rPr>
          <w:lang w:eastAsia="en-GB"/>
        </w:rPr>
        <w:t>number</w:t>
      </w:r>
      <w:r w:rsidR="00945AE6">
        <w:rPr>
          <w:lang w:eastAsia="en-GB"/>
        </w:rPr>
        <w:t xml:space="preserve"> </w:t>
      </w:r>
      <w:r w:rsidRPr="00D070DF">
        <w:rPr>
          <w:lang w:eastAsia="en-GB"/>
        </w:rPr>
        <w:t>of</w:t>
      </w:r>
      <w:r w:rsidR="00945AE6">
        <w:rPr>
          <w:lang w:eastAsia="en-GB"/>
        </w:rPr>
        <w:t xml:space="preserve"> </w:t>
      </w:r>
      <w:r w:rsidRPr="00D62D8F">
        <w:rPr>
          <w:rStyle w:val="Literal"/>
        </w:rPr>
        <w:t>Worker</w:t>
      </w:r>
      <w:r w:rsidR="00945AE6">
        <w:rPr>
          <w:lang w:eastAsia="en-GB"/>
        </w:rPr>
        <w:t xml:space="preserve"> </w:t>
      </w:r>
      <w:r w:rsidRPr="00D070DF">
        <w:rPr>
          <w:lang w:eastAsia="en-GB"/>
        </w:rPr>
        <w:t>instances</w:t>
      </w:r>
      <w:r w:rsidR="00945AE6">
        <w:rPr>
          <w:lang w:eastAsia="en-GB"/>
        </w:rPr>
        <w:t xml:space="preserve"> </w:t>
      </w:r>
      <w:r w:rsidRPr="00D070DF">
        <w:rPr>
          <w:lang w:eastAsia="en-GB"/>
        </w:rPr>
        <w:t>we</w:t>
      </w:r>
      <w:r w:rsidR="00945AE6">
        <w:rPr>
          <w:lang w:eastAsia="en-GB"/>
        </w:rPr>
        <w:t xml:space="preserve"> </w:t>
      </w:r>
      <w:r w:rsidRPr="00D070DF">
        <w:rPr>
          <w:lang w:eastAsia="en-GB"/>
        </w:rPr>
        <w:t>specified</w:t>
      </w:r>
      <w:r w:rsidR="00945AE6">
        <w:rPr>
          <w:lang w:eastAsia="en-GB"/>
        </w:rPr>
        <w:t xml:space="preserve"> </w:t>
      </w:r>
      <w:r w:rsidRPr="00D070DF">
        <w:rPr>
          <w:lang w:eastAsia="en-GB"/>
        </w:rPr>
        <w:t>as</w:t>
      </w:r>
      <w:r w:rsidR="00945AE6">
        <w:rPr>
          <w:lang w:eastAsia="en-GB"/>
        </w:rPr>
        <w:t xml:space="preserve"> </w:t>
      </w:r>
      <w:r w:rsidRPr="00D070DF">
        <w:rPr>
          <w:lang w:eastAsia="en-GB"/>
        </w:rPr>
        <w:t>an</w:t>
      </w:r>
      <w:r w:rsidR="00945AE6">
        <w:rPr>
          <w:lang w:eastAsia="en-GB"/>
        </w:rPr>
        <w:t xml:space="preserve"> </w:t>
      </w:r>
      <w:r w:rsidRPr="00D070DF">
        <w:rPr>
          <w:lang w:eastAsia="en-GB"/>
        </w:rPr>
        <w:t>argument</w:t>
      </w:r>
      <w:r w:rsidR="00945AE6">
        <w:rPr>
          <w:lang w:eastAsia="en-GB"/>
        </w:rPr>
        <w:t xml:space="preserve"> </w:t>
      </w:r>
      <w:r w:rsidRPr="00D070DF">
        <w:rPr>
          <w:lang w:eastAsia="en-GB"/>
        </w:rPr>
        <w:t>to</w:t>
      </w:r>
      <w:r w:rsidR="00945AE6">
        <w:rPr>
          <w:lang w:eastAsia="en-GB"/>
        </w:rPr>
        <w:t xml:space="preserve"> </w:t>
      </w:r>
      <w:r w:rsidRPr="00D62D8F">
        <w:rPr>
          <w:rStyle w:val="Literal"/>
        </w:rPr>
        <w:t>ThreadPool::new</w:t>
      </w:r>
      <w:r w:rsidRPr="00D070DF">
        <w:rPr>
          <w:lang w:eastAsia="en-GB"/>
        </w:rPr>
        <w:t>.</w:t>
      </w:r>
      <w:r w:rsidR="00945AE6">
        <w:rPr>
          <w:lang w:eastAsia="en-GB"/>
        </w:rPr>
        <w:t xml:space="preserve"> </w:t>
      </w:r>
      <w:r w:rsidRPr="00D070DF">
        <w:rPr>
          <w:lang w:eastAsia="en-GB"/>
        </w:rPr>
        <w:t>But</w:t>
      </w:r>
      <w:r w:rsidR="00945AE6">
        <w:rPr>
          <w:lang w:eastAsia="en-GB"/>
        </w:rPr>
        <w:t xml:space="preserve"> </w:t>
      </w:r>
      <w:r w:rsidRPr="00D070DF">
        <w:rPr>
          <w:lang w:eastAsia="en-GB"/>
        </w:rPr>
        <w:t>we’re</w:t>
      </w:r>
      <w:r w:rsidR="00945AE6">
        <w:rPr>
          <w:lang w:eastAsia="en-GB"/>
        </w:rPr>
        <w:t xml:space="preserve"> </w:t>
      </w:r>
      <w:r w:rsidRPr="00D35EB9">
        <w:rPr>
          <w:rStyle w:val="Italic"/>
        </w:rPr>
        <w:t>still</w:t>
      </w:r>
      <w:r w:rsidR="00945AE6">
        <w:rPr>
          <w:lang w:eastAsia="en-GB"/>
        </w:rPr>
        <w:t xml:space="preserve"> </w:t>
      </w:r>
      <w:r w:rsidRPr="00D070DF">
        <w:rPr>
          <w:lang w:eastAsia="en-GB"/>
        </w:rPr>
        <w:t>not</w:t>
      </w:r>
      <w:r w:rsidR="00945AE6">
        <w:rPr>
          <w:lang w:eastAsia="en-GB"/>
        </w:rPr>
        <w:t xml:space="preserve"> </w:t>
      </w:r>
      <w:r w:rsidRPr="00D070DF">
        <w:rPr>
          <w:lang w:eastAsia="en-GB"/>
        </w:rPr>
        <w:t>processing</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in</w:t>
      </w:r>
      <w:r w:rsidR="00945AE6">
        <w:rPr>
          <w:lang w:eastAsia="en-GB"/>
        </w:rPr>
        <w:t xml:space="preserve"> </w:t>
      </w:r>
      <w:r w:rsidRPr="00D62D8F">
        <w:rPr>
          <w:rStyle w:val="Literal"/>
        </w:rPr>
        <w:t>execute</w:t>
      </w:r>
      <w:r w:rsidRPr="00D070DF">
        <w:rPr>
          <w:lang w:eastAsia="en-GB"/>
        </w:rPr>
        <w:t>.</w:t>
      </w:r>
      <w:r w:rsidR="00945AE6">
        <w:rPr>
          <w:lang w:eastAsia="en-GB"/>
        </w:rPr>
        <w:t xml:space="preserve"> </w:t>
      </w:r>
      <w:r w:rsidRPr="00D070DF">
        <w:rPr>
          <w:lang w:eastAsia="en-GB"/>
        </w:rPr>
        <w:t>Let’s</w:t>
      </w:r>
      <w:r w:rsidR="00945AE6">
        <w:rPr>
          <w:lang w:eastAsia="en-GB"/>
        </w:rPr>
        <w:t xml:space="preserve"> </w:t>
      </w:r>
      <w:r w:rsidRPr="00D070DF">
        <w:rPr>
          <w:lang w:eastAsia="en-GB"/>
        </w:rPr>
        <w:t>look</w:t>
      </w:r>
      <w:r w:rsidR="00945AE6">
        <w:rPr>
          <w:lang w:eastAsia="en-GB"/>
        </w:rPr>
        <w:t xml:space="preserve"> </w:t>
      </w:r>
      <w:r w:rsidRPr="00D070DF">
        <w:rPr>
          <w:lang w:eastAsia="en-GB"/>
        </w:rPr>
        <w:t>at</w:t>
      </w:r>
      <w:r w:rsidR="00945AE6">
        <w:rPr>
          <w:lang w:eastAsia="en-GB"/>
        </w:rPr>
        <w:t xml:space="preserve"> </w:t>
      </w:r>
      <w:r w:rsidRPr="00D070DF">
        <w:rPr>
          <w:lang w:eastAsia="en-GB"/>
        </w:rPr>
        <w:t>how</w:t>
      </w:r>
      <w:r w:rsidR="00945AE6">
        <w:rPr>
          <w:lang w:eastAsia="en-GB"/>
        </w:rPr>
        <w:t xml:space="preserve"> </w:t>
      </w:r>
      <w:r w:rsidRPr="00D070DF">
        <w:rPr>
          <w:lang w:eastAsia="en-GB"/>
        </w:rPr>
        <w:t>to</w:t>
      </w:r>
      <w:r w:rsidR="00945AE6">
        <w:rPr>
          <w:lang w:eastAsia="en-GB"/>
        </w:rPr>
        <w:t xml:space="preserve"> </w:t>
      </w:r>
      <w:r w:rsidRPr="00D070DF">
        <w:rPr>
          <w:lang w:eastAsia="en-GB"/>
        </w:rPr>
        <w:t>do</w:t>
      </w:r>
      <w:r w:rsidR="00945AE6">
        <w:rPr>
          <w:lang w:eastAsia="en-GB"/>
        </w:rPr>
        <w:t xml:space="preserve"> </w:t>
      </w:r>
      <w:r w:rsidRPr="00D070DF">
        <w:rPr>
          <w:lang w:eastAsia="en-GB"/>
        </w:rPr>
        <w:t>that</w:t>
      </w:r>
      <w:r w:rsidR="00945AE6">
        <w:rPr>
          <w:lang w:eastAsia="en-GB"/>
        </w:rPr>
        <w:t xml:space="preserve"> </w:t>
      </w:r>
      <w:r w:rsidRPr="00D070DF">
        <w:rPr>
          <w:lang w:eastAsia="en-GB"/>
        </w:rPr>
        <w:t>next.</w:t>
      </w:r>
    </w:p>
    <w:bookmarkStart w:id="98" w:name="sending-requests-to-threads-via-channels"/>
    <w:bookmarkStart w:id="99" w:name="_Toc107314549"/>
    <w:bookmarkEnd w:id="98"/>
    <w:p w14:paraId="0F2D565C" w14:textId="6E5B7A33" w:rsidR="00D070DF" w:rsidRPr="00D070DF" w:rsidRDefault="004B4654" w:rsidP="006D307B">
      <w:pPr>
        <w:pStyle w:val="HeadC"/>
        <w:rPr>
          <w:lang w:eastAsia="en-GB"/>
        </w:rPr>
      </w:pPr>
      <w:r>
        <w:rPr>
          <w:lang w:eastAsia="en-GB"/>
        </w:rPr>
        <w:fldChar w:fldCharType="begin"/>
      </w:r>
      <w:r>
        <w:instrText xml:space="preserve"> XE "</w:instrText>
      </w:r>
      <w:r w:rsidRPr="00C45516">
        <w:instrText>channel</w:instrText>
      </w:r>
      <w:r>
        <w:instrText>s</w:instrText>
      </w:r>
      <w:r w:rsidRPr="00C45516">
        <w:instrText xml:space="preserve"> startRange</w:instrText>
      </w:r>
      <w:r>
        <w:instrText xml:space="preserve">" </w:instrText>
      </w:r>
      <w:r>
        <w:rPr>
          <w:lang w:eastAsia="en-GB"/>
        </w:rPr>
        <w:fldChar w:fldCharType="end"/>
      </w:r>
      <w:r w:rsidR="00D070DF" w:rsidRPr="00D070DF">
        <w:rPr>
          <w:lang w:eastAsia="en-GB"/>
        </w:rPr>
        <w:t>Sending</w:t>
      </w:r>
      <w:r w:rsidR="00945AE6">
        <w:rPr>
          <w:lang w:eastAsia="en-GB"/>
        </w:rPr>
        <w:t xml:space="preserve"> </w:t>
      </w:r>
      <w:r w:rsidR="00D070DF" w:rsidRPr="00D070DF">
        <w:rPr>
          <w:lang w:eastAsia="en-GB"/>
        </w:rPr>
        <w:t>Requests</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Threads</w:t>
      </w:r>
      <w:r w:rsidR="00945AE6">
        <w:rPr>
          <w:lang w:eastAsia="en-GB"/>
        </w:rPr>
        <w:t xml:space="preserve"> </w:t>
      </w:r>
      <w:r w:rsidR="00D070DF" w:rsidRPr="00D070DF">
        <w:rPr>
          <w:lang w:eastAsia="en-GB"/>
        </w:rPr>
        <w:t>via</w:t>
      </w:r>
      <w:r w:rsidR="00945AE6">
        <w:rPr>
          <w:lang w:eastAsia="en-GB"/>
        </w:rPr>
        <w:t xml:space="preserve"> </w:t>
      </w:r>
      <w:r w:rsidR="00D070DF" w:rsidRPr="00D070DF">
        <w:rPr>
          <w:lang w:eastAsia="en-GB"/>
        </w:rPr>
        <w:t>Channels</w:t>
      </w:r>
      <w:bookmarkEnd w:id="99"/>
    </w:p>
    <w:p w14:paraId="5956AE89" w14:textId="3E1AB66E"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next</w:t>
      </w:r>
      <w:r w:rsidR="00945AE6">
        <w:rPr>
          <w:lang w:eastAsia="en-GB"/>
        </w:rPr>
        <w:t xml:space="preserve"> </w:t>
      </w:r>
      <w:r w:rsidRPr="00D070DF">
        <w:rPr>
          <w:lang w:eastAsia="en-GB"/>
        </w:rPr>
        <w:t>problem</w:t>
      </w:r>
      <w:r w:rsidR="00945AE6">
        <w:rPr>
          <w:lang w:eastAsia="en-GB"/>
        </w:rPr>
        <w:t xml:space="preserve"> </w:t>
      </w:r>
      <w:r w:rsidRPr="00D070DF">
        <w:rPr>
          <w:lang w:eastAsia="en-GB"/>
        </w:rPr>
        <w:t>we’ll</w:t>
      </w:r>
      <w:r w:rsidR="00945AE6">
        <w:rPr>
          <w:lang w:eastAsia="en-GB"/>
        </w:rPr>
        <w:t xml:space="preserve"> </w:t>
      </w:r>
      <w:r w:rsidRPr="00D070DF">
        <w:rPr>
          <w:lang w:eastAsia="en-GB"/>
        </w:rPr>
        <w:t>tackle</w:t>
      </w:r>
      <w:r w:rsidR="00945AE6">
        <w:rPr>
          <w:lang w:eastAsia="en-GB"/>
        </w:rPr>
        <w:t xml:space="preserve"> </w:t>
      </w:r>
      <w:r w:rsidRPr="00D070DF">
        <w:rPr>
          <w:lang w:eastAsia="en-GB"/>
        </w:rPr>
        <w:t>is</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closures</w:t>
      </w:r>
      <w:r w:rsidR="00945AE6">
        <w:rPr>
          <w:lang w:eastAsia="en-GB"/>
        </w:rPr>
        <w:t xml:space="preserve"> </w:t>
      </w:r>
      <w:r w:rsidRPr="00D070DF">
        <w:rPr>
          <w:lang w:eastAsia="en-GB"/>
        </w:rPr>
        <w:t>given</w:t>
      </w:r>
      <w:r w:rsidR="00945AE6">
        <w:rPr>
          <w:lang w:eastAsia="en-GB"/>
        </w:rPr>
        <w:t xml:space="preserve"> </w:t>
      </w:r>
      <w:r w:rsidRPr="00D070DF">
        <w:rPr>
          <w:lang w:eastAsia="en-GB"/>
        </w:rPr>
        <w:t>to</w:t>
      </w:r>
      <w:r w:rsidR="00945AE6">
        <w:rPr>
          <w:lang w:eastAsia="en-GB"/>
        </w:rPr>
        <w:t xml:space="preserve"> </w:t>
      </w:r>
      <w:r w:rsidRPr="00D62D8F">
        <w:rPr>
          <w:rStyle w:val="Literal"/>
        </w:rPr>
        <w:t>thread::spawn</w:t>
      </w:r>
      <w:r w:rsidR="00945AE6">
        <w:rPr>
          <w:lang w:eastAsia="en-GB"/>
        </w:rPr>
        <w:t xml:space="preserve"> </w:t>
      </w:r>
      <w:r w:rsidRPr="00D070DF">
        <w:rPr>
          <w:lang w:eastAsia="en-GB"/>
        </w:rPr>
        <w:t>do</w:t>
      </w:r>
      <w:r w:rsidR="00945AE6">
        <w:rPr>
          <w:lang w:eastAsia="en-GB"/>
        </w:rPr>
        <w:t xml:space="preserve"> </w:t>
      </w:r>
      <w:r w:rsidRPr="00D070DF">
        <w:rPr>
          <w:lang w:eastAsia="en-GB"/>
        </w:rPr>
        <w:t>absolutely</w:t>
      </w:r>
      <w:r w:rsidR="00945AE6">
        <w:rPr>
          <w:lang w:eastAsia="en-GB"/>
        </w:rPr>
        <w:t xml:space="preserve"> </w:t>
      </w:r>
      <w:r w:rsidRPr="00D070DF">
        <w:rPr>
          <w:lang w:eastAsia="en-GB"/>
        </w:rPr>
        <w:t>nothing.</w:t>
      </w:r>
      <w:r w:rsidR="00945AE6">
        <w:rPr>
          <w:lang w:eastAsia="en-GB"/>
        </w:rPr>
        <w:t xml:space="preserve"> </w:t>
      </w:r>
      <w:r w:rsidRPr="00D070DF">
        <w:rPr>
          <w:lang w:eastAsia="en-GB"/>
        </w:rPr>
        <w:t>Currently,</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execute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execute</w:t>
      </w:r>
      <w:r w:rsidR="00945AE6">
        <w:rPr>
          <w:lang w:eastAsia="en-GB"/>
        </w:rPr>
        <w:t xml:space="preserve"> </w:t>
      </w:r>
      <w:r w:rsidRPr="00D070DF">
        <w:rPr>
          <w:lang w:eastAsia="en-GB"/>
        </w:rPr>
        <w:t>method.</w:t>
      </w:r>
      <w:r w:rsidR="00945AE6">
        <w:rPr>
          <w:lang w:eastAsia="en-GB"/>
        </w:rPr>
        <w:t xml:space="preserve"> </w:t>
      </w:r>
      <w:r w:rsidRPr="00D070DF">
        <w:rPr>
          <w:lang w:eastAsia="en-GB"/>
        </w:rPr>
        <w:t>But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give</w:t>
      </w:r>
      <w:r w:rsidR="00945AE6">
        <w:rPr>
          <w:lang w:eastAsia="en-GB"/>
        </w:rPr>
        <w:t xml:space="preserve"> </w:t>
      </w:r>
      <w:r w:rsidRPr="00D62D8F">
        <w:rPr>
          <w:rStyle w:val="Literal"/>
        </w:rPr>
        <w:t>thread::spawn</w:t>
      </w:r>
      <w:r w:rsidR="00945AE6">
        <w:rPr>
          <w:lang w:eastAsia="en-GB"/>
        </w:rPr>
        <w:t xml:space="preserve"> </w:t>
      </w:r>
      <w:r w:rsidRPr="00D070DF">
        <w:rPr>
          <w:lang w:eastAsia="en-GB"/>
        </w:rPr>
        <w:t>a</w:t>
      </w:r>
      <w:r w:rsidR="00945AE6">
        <w:rPr>
          <w:lang w:eastAsia="en-GB"/>
        </w:rPr>
        <w:t xml:space="preserve"> </w:t>
      </w:r>
      <w:r w:rsidRPr="00D070DF">
        <w:rPr>
          <w:lang w:eastAsia="en-GB"/>
        </w:rPr>
        <w:t>closure</w:t>
      </w:r>
      <w:r w:rsidR="00945AE6">
        <w:rPr>
          <w:lang w:eastAsia="en-GB"/>
        </w:rPr>
        <w:t xml:space="preserve"> </w:t>
      </w:r>
      <w:r w:rsidRPr="00D070DF">
        <w:rPr>
          <w:lang w:eastAsia="en-GB"/>
        </w:rPr>
        <w:t>to</w:t>
      </w:r>
      <w:r w:rsidR="00945AE6">
        <w:rPr>
          <w:lang w:eastAsia="en-GB"/>
        </w:rPr>
        <w:t xml:space="preserve"> </w:t>
      </w:r>
      <w:r w:rsidRPr="00D070DF">
        <w:rPr>
          <w:lang w:eastAsia="en-GB"/>
        </w:rPr>
        <w:t>run</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each</w:t>
      </w:r>
      <w:r w:rsidR="00945AE6">
        <w:rPr>
          <w:lang w:eastAsia="en-GB"/>
        </w:rPr>
        <w:t xml:space="preserve"> </w:t>
      </w:r>
      <w:r w:rsidRPr="00D62D8F">
        <w:rPr>
          <w:rStyle w:val="Literal"/>
        </w:rPr>
        <w:t>Worker</w:t>
      </w:r>
      <w:r w:rsidR="00945AE6">
        <w:rPr>
          <w:lang w:eastAsia="en-GB"/>
        </w:rPr>
        <w:t xml:space="preserve"> </w:t>
      </w:r>
      <w:r w:rsidRPr="00D070DF">
        <w:rPr>
          <w:lang w:eastAsia="en-GB"/>
        </w:rPr>
        <w:t>during</w:t>
      </w:r>
      <w:r w:rsidR="00945AE6">
        <w:rPr>
          <w:lang w:eastAsia="en-GB"/>
        </w:rPr>
        <w:t xml:space="preserve"> </w:t>
      </w:r>
      <w:r w:rsidRPr="00D070DF">
        <w:rPr>
          <w:lang w:eastAsia="en-GB"/>
        </w:rPr>
        <w:t>the</w:t>
      </w:r>
      <w:r w:rsidR="00945AE6">
        <w:rPr>
          <w:lang w:eastAsia="en-GB"/>
        </w:rPr>
        <w:t xml:space="preserve"> </w:t>
      </w:r>
      <w:r w:rsidRPr="00D070DF">
        <w:rPr>
          <w:lang w:eastAsia="en-GB"/>
        </w:rPr>
        <w:t>creation</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Pr="00D070DF">
        <w:rPr>
          <w:lang w:eastAsia="en-GB"/>
        </w:rPr>
        <w:t>.</w:t>
      </w:r>
    </w:p>
    <w:p w14:paraId="6D729090" w14:textId="256F337D" w:rsidR="00D070DF" w:rsidRPr="00D070DF" w:rsidRDefault="00D070DF" w:rsidP="00945AE6">
      <w:pPr>
        <w:pStyle w:val="Body"/>
        <w:rPr>
          <w:lang w:eastAsia="en-GB"/>
        </w:rPr>
      </w:pP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structs</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just</w:t>
      </w:r>
      <w:r w:rsidR="00945AE6">
        <w:rPr>
          <w:lang w:eastAsia="en-GB"/>
        </w:rPr>
        <w:t xml:space="preserve"> </w:t>
      </w:r>
      <w:r w:rsidRPr="00D070DF">
        <w:rPr>
          <w:lang w:eastAsia="en-GB"/>
        </w:rPr>
        <w:t>created</w:t>
      </w:r>
      <w:r w:rsidR="00945AE6">
        <w:rPr>
          <w:lang w:eastAsia="en-GB"/>
        </w:rPr>
        <w:t xml:space="preserve"> </w:t>
      </w:r>
      <w:r w:rsidRPr="00D070DF">
        <w:rPr>
          <w:lang w:eastAsia="en-GB"/>
        </w:rPr>
        <w:t>to</w:t>
      </w:r>
      <w:r w:rsidR="00945AE6">
        <w:rPr>
          <w:lang w:eastAsia="en-GB"/>
        </w:rPr>
        <w:t xml:space="preserve"> </w:t>
      </w:r>
      <w:r w:rsidRPr="00D070DF">
        <w:rPr>
          <w:lang w:eastAsia="en-GB"/>
        </w:rPr>
        <w:t>fetch</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run</w:t>
      </w:r>
      <w:r w:rsidR="00945AE6">
        <w:rPr>
          <w:lang w:eastAsia="en-GB"/>
        </w:rPr>
        <w:t xml:space="preserve"> </w:t>
      </w:r>
      <w:r w:rsidRPr="00D070DF">
        <w:rPr>
          <w:lang w:eastAsia="en-GB"/>
        </w:rPr>
        <w:t>from</w:t>
      </w:r>
      <w:r w:rsidR="00945AE6">
        <w:rPr>
          <w:lang w:eastAsia="en-GB"/>
        </w:rPr>
        <w:t xml:space="preserve"> </w:t>
      </w:r>
      <w:r w:rsidRPr="00D070DF">
        <w:rPr>
          <w:lang w:eastAsia="en-GB"/>
        </w:rPr>
        <w:t>a</w:t>
      </w:r>
      <w:r w:rsidR="00945AE6">
        <w:rPr>
          <w:lang w:eastAsia="en-GB"/>
        </w:rPr>
        <w:t xml:space="preserve"> </w:t>
      </w:r>
      <w:r w:rsidRPr="00D070DF">
        <w:rPr>
          <w:lang w:eastAsia="en-GB"/>
        </w:rPr>
        <w:t>queue</w:t>
      </w:r>
      <w:r w:rsidR="00945AE6">
        <w:rPr>
          <w:lang w:eastAsia="en-GB"/>
        </w:rPr>
        <w:t xml:space="preserve"> </w:t>
      </w:r>
      <w:r w:rsidRPr="00D070DF">
        <w:rPr>
          <w:lang w:eastAsia="en-GB"/>
        </w:rPr>
        <w:t>held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and</w:t>
      </w:r>
      <w:r w:rsidR="00945AE6">
        <w:rPr>
          <w:lang w:eastAsia="en-GB"/>
        </w:rPr>
        <w:t xml:space="preserve"> </w:t>
      </w:r>
      <w:r w:rsidRPr="00D070DF">
        <w:rPr>
          <w:lang w:eastAsia="en-GB"/>
        </w:rPr>
        <w:t>send</w:t>
      </w:r>
      <w:r w:rsidR="00945AE6">
        <w:rPr>
          <w:lang w:eastAsia="en-GB"/>
        </w:rPr>
        <w:t xml:space="preserve"> </w:t>
      </w:r>
      <w:r w:rsidRPr="00D070DF">
        <w:rPr>
          <w:lang w:eastAsia="en-GB"/>
        </w:rPr>
        <w:t>that</w:t>
      </w:r>
      <w:r w:rsidR="00945AE6">
        <w:rPr>
          <w:lang w:eastAsia="en-GB"/>
        </w:rPr>
        <w:t xml:space="preserve"> </w:t>
      </w:r>
      <w:r w:rsidRPr="00D070DF">
        <w:rPr>
          <w:lang w:eastAsia="en-GB"/>
        </w:rPr>
        <w:t>code</w:t>
      </w:r>
      <w:r w:rsidR="00945AE6">
        <w:rPr>
          <w:lang w:eastAsia="en-GB"/>
        </w:rPr>
        <w:t xml:space="preserve"> </w:t>
      </w:r>
      <w:r w:rsidRPr="00D070DF">
        <w:rPr>
          <w:lang w:eastAsia="en-GB"/>
        </w:rPr>
        <w:t>to</w:t>
      </w:r>
      <w:r w:rsidR="00945AE6">
        <w:rPr>
          <w:lang w:eastAsia="en-GB"/>
        </w:rPr>
        <w:t xml:space="preserve"> </w:t>
      </w:r>
      <w:r w:rsidRPr="00D070DF">
        <w:rPr>
          <w:lang w:eastAsia="en-GB"/>
        </w:rPr>
        <w:t>its</w:t>
      </w:r>
      <w:r w:rsidR="00945AE6">
        <w:rPr>
          <w:lang w:eastAsia="en-GB"/>
        </w:rPr>
        <w:t xml:space="preserve"> </w:t>
      </w:r>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run.</w:t>
      </w:r>
    </w:p>
    <w:p w14:paraId="5F20D980" w14:textId="28294772"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channels</w:t>
      </w:r>
      <w:r w:rsidR="00945AE6">
        <w:rPr>
          <w:lang w:eastAsia="en-GB"/>
        </w:rPr>
        <w:t xml:space="preserve"> </w:t>
      </w:r>
      <w:r w:rsidRPr="00D070DF">
        <w:rPr>
          <w:lang w:eastAsia="en-GB"/>
        </w:rPr>
        <w:t>we</w:t>
      </w:r>
      <w:r w:rsidR="00945AE6">
        <w:rPr>
          <w:lang w:eastAsia="en-GB"/>
        </w:rPr>
        <w:t xml:space="preserve"> </w:t>
      </w:r>
      <w:r w:rsidRPr="00D070DF">
        <w:rPr>
          <w:lang w:eastAsia="en-GB"/>
        </w:rPr>
        <w:t>learned</w:t>
      </w:r>
      <w:r w:rsidR="00945AE6">
        <w:rPr>
          <w:lang w:eastAsia="en-GB"/>
        </w:rPr>
        <w:t xml:space="preserve"> </w:t>
      </w:r>
      <w:r w:rsidRPr="00D070DF">
        <w:rPr>
          <w:lang w:eastAsia="en-GB"/>
        </w:rPr>
        <w:t>about</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16</w:t>
      </w:r>
      <w:r w:rsidRPr="00D070DF">
        <w:rPr>
          <w:lang w:eastAsia="en-GB"/>
        </w:rPr>
        <w:t>—a</w:t>
      </w:r>
      <w:r w:rsidR="00945AE6">
        <w:rPr>
          <w:lang w:eastAsia="en-GB"/>
        </w:rPr>
        <w:t xml:space="preserve"> </w:t>
      </w:r>
      <w:r w:rsidRPr="00D070DF">
        <w:rPr>
          <w:lang w:eastAsia="en-GB"/>
        </w:rPr>
        <w:t>simple</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communicate</w:t>
      </w:r>
      <w:r w:rsidR="00945AE6">
        <w:rPr>
          <w:lang w:eastAsia="en-GB"/>
        </w:rPr>
        <w:t xml:space="preserve"> </w:t>
      </w:r>
      <w:r w:rsidRPr="00D070DF">
        <w:rPr>
          <w:lang w:eastAsia="en-GB"/>
        </w:rPr>
        <w:t>between</w:t>
      </w:r>
      <w:r w:rsidR="00945AE6">
        <w:rPr>
          <w:lang w:eastAsia="en-GB"/>
        </w:rPr>
        <w:t xml:space="preserve"> </w:t>
      </w:r>
      <w:r w:rsidRPr="00D070DF">
        <w:rPr>
          <w:lang w:eastAsia="en-GB"/>
        </w:rPr>
        <w:t>two</w:t>
      </w:r>
      <w:r w:rsidR="00945AE6">
        <w:rPr>
          <w:lang w:eastAsia="en-GB"/>
        </w:rPr>
        <w:t xml:space="preserve"> </w:t>
      </w:r>
      <w:r w:rsidRPr="00D070DF">
        <w:rPr>
          <w:lang w:eastAsia="en-GB"/>
        </w:rPr>
        <w:t>threads—would</w:t>
      </w:r>
      <w:r w:rsidR="00945AE6">
        <w:rPr>
          <w:lang w:eastAsia="en-GB"/>
        </w:rPr>
        <w:t xml:space="preserve"> </w:t>
      </w:r>
      <w:r w:rsidRPr="00D070DF">
        <w:rPr>
          <w:lang w:eastAsia="en-GB"/>
        </w:rPr>
        <w:t>be</w:t>
      </w:r>
      <w:r w:rsidR="00945AE6">
        <w:rPr>
          <w:lang w:eastAsia="en-GB"/>
        </w:rPr>
        <w:t xml:space="preserve"> </w:t>
      </w:r>
      <w:r w:rsidRPr="00D070DF">
        <w:rPr>
          <w:lang w:eastAsia="en-GB"/>
        </w:rPr>
        <w:t>perfect</w:t>
      </w:r>
      <w:r w:rsidR="00945AE6">
        <w:rPr>
          <w:lang w:eastAsia="en-GB"/>
        </w:rPr>
        <w:t xml:space="preserve"> </w:t>
      </w:r>
      <w:r w:rsidRPr="00D070DF">
        <w:rPr>
          <w:lang w:eastAsia="en-GB"/>
        </w:rPr>
        <w:t>for</w:t>
      </w:r>
      <w:r w:rsidR="00945AE6">
        <w:rPr>
          <w:lang w:eastAsia="en-GB"/>
        </w:rPr>
        <w:t xml:space="preserve"> </w:t>
      </w:r>
      <w:r w:rsidRPr="00D070DF">
        <w:rPr>
          <w:lang w:eastAsia="en-GB"/>
        </w:rPr>
        <w:t>this</w:t>
      </w:r>
      <w:r w:rsidR="00945AE6">
        <w:rPr>
          <w:lang w:eastAsia="en-GB"/>
        </w:rPr>
        <w:t xml:space="preserve"> </w:t>
      </w:r>
      <w:r w:rsidRPr="00D070DF">
        <w:rPr>
          <w:lang w:eastAsia="en-GB"/>
        </w:rPr>
        <w:t>use</w:t>
      </w:r>
      <w:r w:rsidR="00945AE6">
        <w:rPr>
          <w:lang w:eastAsia="en-GB"/>
        </w:rPr>
        <w:t xml:space="preserve"> </w:t>
      </w:r>
      <w:r w:rsidRPr="00D070DF">
        <w:rPr>
          <w:lang w:eastAsia="en-GB"/>
        </w:rPr>
        <w:t>case.</w:t>
      </w:r>
      <w:r w:rsidR="00945AE6">
        <w:rPr>
          <w:lang w:eastAsia="en-GB"/>
        </w:rPr>
        <w:t xml:space="preserve"> </w:t>
      </w:r>
      <w:r w:rsidRPr="00D070DF">
        <w:rPr>
          <w:lang w:eastAsia="en-GB"/>
        </w:rPr>
        <w:t>We’ll</w:t>
      </w:r>
      <w:r w:rsidR="00945AE6">
        <w:rPr>
          <w:lang w:eastAsia="en-GB"/>
        </w:rPr>
        <w:t xml:space="preserve"> </w:t>
      </w:r>
      <w:r w:rsidRPr="00D070DF">
        <w:rPr>
          <w:lang w:eastAsia="en-GB"/>
        </w:rPr>
        <w:t>use</w:t>
      </w:r>
      <w:r w:rsidR="00945AE6">
        <w:rPr>
          <w:lang w:eastAsia="en-GB"/>
        </w:rPr>
        <w:t xml:space="preserve"> </w:t>
      </w:r>
      <w:r w:rsidRPr="00D070DF">
        <w:rPr>
          <w:lang w:eastAsia="en-GB"/>
        </w:rPr>
        <w:t>a</w:t>
      </w:r>
      <w:r w:rsidR="00945AE6">
        <w:rPr>
          <w:lang w:eastAsia="en-GB"/>
        </w:rPr>
        <w:t xml:space="preserve"> </w:t>
      </w:r>
      <w:r w:rsidRPr="00D070DF">
        <w:rPr>
          <w:lang w:eastAsia="en-GB"/>
        </w:rPr>
        <w:t>channel</w:t>
      </w:r>
      <w:r w:rsidR="00945AE6">
        <w:rPr>
          <w:lang w:eastAsia="en-GB"/>
        </w:rPr>
        <w:t xml:space="preserve"> </w:t>
      </w:r>
      <w:r w:rsidRPr="00D070DF">
        <w:rPr>
          <w:lang w:eastAsia="en-GB"/>
        </w:rPr>
        <w:t>to</w:t>
      </w:r>
      <w:r w:rsidR="00945AE6">
        <w:rPr>
          <w:lang w:eastAsia="en-GB"/>
        </w:rPr>
        <w:t xml:space="preserve"> </w:t>
      </w:r>
      <w:r w:rsidRPr="00D070DF">
        <w:rPr>
          <w:lang w:eastAsia="en-GB"/>
        </w:rPr>
        <w:t>function</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queue</w:t>
      </w:r>
      <w:r w:rsidR="00945AE6">
        <w:rPr>
          <w:lang w:eastAsia="en-GB"/>
        </w:rPr>
        <w:t xml:space="preserve"> </w:t>
      </w:r>
      <w:r w:rsidRPr="00D070DF">
        <w:rPr>
          <w:lang w:eastAsia="en-GB"/>
        </w:rPr>
        <w:t>of</w:t>
      </w:r>
      <w:r w:rsidR="00945AE6">
        <w:rPr>
          <w:lang w:eastAsia="en-GB"/>
        </w:rPr>
        <w:t xml:space="preserve"> </w:t>
      </w:r>
      <w:r w:rsidRPr="00D070DF">
        <w:rPr>
          <w:lang w:eastAsia="en-GB"/>
        </w:rPr>
        <w:t>jobs,</w:t>
      </w:r>
      <w:r w:rsidR="00945AE6">
        <w:rPr>
          <w:lang w:eastAsia="en-GB"/>
        </w:rPr>
        <w:t xml:space="preserve"> </w:t>
      </w:r>
      <w:r w:rsidRPr="00D070DF">
        <w:rPr>
          <w:lang w:eastAsia="en-GB"/>
        </w:rPr>
        <w:t>and</w:t>
      </w:r>
      <w:r w:rsidR="00945AE6">
        <w:rPr>
          <w:lang w:eastAsia="en-GB"/>
        </w:rPr>
        <w:t xml:space="preserve"> </w:t>
      </w:r>
      <w:r w:rsidRPr="00D62D8F">
        <w:rPr>
          <w:rStyle w:val="Literal"/>
        </w:rPr>
        <w:t>execute</w:t>
      </w:r>
      <w:r w:rsidR="00945AE6">
        <w:rPr>
          <w:lang w:eastAsia="en-GB"/>
        </w:rPr>
        <w:t xml:space="preserve"> </w:t>
      </w:r>
      <w:r w:rsidRPr="00D070DF">
        <w:rPr>
          <w:lang w:eastAsia="en-GB"/>
        </w:rPr>
        <w:t>will</w:t>
      </w:r>
      <w:r w:rsidR="00945AE6">
        <w:rPr>
          <w:lang w:eastAsia="en-GB"/>
        </w:rPr>
        <w:t xml:space="preserve"> </w:t>
      </w:r>
      <w:r w:rsidRPr="00D070DF">
        <w:rPr>
          <w:lang w:eastAsia="en-GB"/>
        </w:rPr>
        <w:t>send</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instances,</w:t>
      </w:r>
      <w:r w:rsidR="00945AE6">
        <w:rPr>
          <w:lang w:eastAsia="en-GB"/>
        </w:rPr>
        <w:t xml:space="preserve"> </w:t>
      </w:r>
      <w:r w:rsidRPr="00D070DF">
        <w:rPr>
          <w:lang w:eastAsia="en-GB"/>
        </w:rPr>
        <w:t>which</w:t>
      </w:r>
      <w:r w:rsidR="00945AE6">
        <w:rPr>
          <w:lang w:eastAsia="en-GB"/>
        </w:rPr>
        <w:t xml:space="preserve"> </w:t>
      </w:r>
      <w:r w:rsidRPr="00D070DF">
        <w:rPr>
          <w:lang w:eastAsia="en-GB"/>
        </w:rPr>
        <w:t>will</w:t>
      </w:r>
      <w:r w:rsidR="00945AE6">
        <w:rPr>
          <w:lang w:eastAsia="en-GB"/>
        </w:rPr>
        <w:t xml:space="preserve"> </w:t>
      </w:r>
      <w:r w:rsidRPr="00D070DF">
        <w:rPr>
          <w:lang w:eastAsia="en-GB"/>
        </w:rPr>
        <w:t>send</w:t>
      </w:r>
      <w:r w:rsidR="00945AE6">
        <w:rPr>
          <w:lang w:eastAsia="en-GB"/>
        </w:rPr>
        <w:t xml:space="preserve"> </w:t>
      </w:r>
      <w:r w:rsidRPr="00D070DF">
        <w:rPr>
          <w:lang w:eastAsia="en-GB"/>
        </w:rPr>
        <w:t>the</w:t>
      </w:r>
      <w:r w:rsidR="00945AE6">
        <w:rPr>
          <w:lang w:eastAsia="en-GB"/>
        </w:rPr>
        <w:t xml:space="preserve"> </w:t>
      </w:r>
      <w:r w:rsidRPr="00D070DF">
        <w:rPr>
          <w:lang w:eastAsia="en-GB"/>
        </w:rPr>
        <w:t>job</w:t>
      </w:r>
      <w:r w:rsidR="00945AE6">
        <w:rPr>
          <w:lang w:eastAsia="en-GB"/>
        </w:rPr>
        <w:t xml:space="preserve"> </w:t>
      </w:r>
      <w:r w:rsidRPr="00D070DF">
        <w:rPr>
          <w:lang w:eastAsia="en-GB"/>
        </w:rPr>
        <w:t>to</w:t>
      </w:r>
      <w:r w:rsidR="00945AE6">
        <w:rPr>
          <w:lang w:eastAsia="en-GB"/>
        </w:rPr>
        <w:t xml:space="preserve"> </w:t>
      </w:r>
      <w:r w:rsidRPr="00D070DF">
        <w:rPr>
          <w:lang w:eastAsia="en-GB"/>
        </w:rPr>
        <w:t>its</w:t>
      </w:r>
      <w:r w:rsidR="00945AE6">
        <w:rPr>
          <w:lang w:eastAsia="en-GB"/>
        </w:rPr>
        <w:t xml:space="preserve"> </w:t>
      </w:r>
      <w:r w:rsidRPr="00D070DF">
        <w:rPr>
          <w:lang w:eastAsia="en-GB"/>
        </w:rPr>
        <w:t>thread.</w:t>
      </w:r>
      <w:r w:rsidR="00945AE6">
        <w:rPr>
          <w:lang w:eastAsia="en-GB"/>
        </w:rPr>
        <w:t xml:space="preserve"> </w:t>
      </w: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plan:</w:t>
      </w:r>
    </w:p>
    <w:p w14:paraId="0A44E0A4" w14:textId="239C2431" w:rsidR="00D070DF" w:rsidRPr="00D070DF" w:rsidRDefault="00D070DF" w:rsidP="00D35EB9">
      <w:pPr>
        <w:pStyle w:val="ListNumber"/>
        <w:numPr>
          <w:ilvl w:val="0"/>
          <w:numId w:val="31"/>
        </w:numPr>
        <w:rPr>
          <w:lang w:eastAsia="en-GB"/>
        </w:rPr>
      </w:pPr>
      <w:r w:rsidRPr="00D070DF">
        <w:rPr>
          <w:lang w:eastAsia="en-GB"/>
        </w:rPr>
        <w:t>The</w:t>
      </w:r>
      <w:r w:rsidR="00945AE6">
        <w:rPr>
          <w:lang w:eastAsia="en-GB"/>
        </w:rPr>
        <w:t xml:space="preserve"> </w:t>
      </w:r>
      <w:r w:rsidRPr="00D35EB9">
        <w:rPr>
          <w:rStyle w:val="Literal"/>
        </w:rPr>
        <w:t>ThreadPool</w:t>
      </w:r>
      <w:r w:rsidR="00945AE6">
        <w:rPr>
          <w:lang w:eastAsia="en-GB"/>
        </w:rPr>
        <w:t xml:space="preserve"> </w:t>
      </w:r>
      <w:r w:rsidRPr="00D070DF">
        <w:rPr>
          <w:lang w:eastAsia="en-GB"/>
        </w:rPr>
        <w:t>will</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channel</w:t>
      </w:r>
      <w:r w:rsidR="00945AE6">
        <w:rPr>
          <w:lang w:eastAsia="en-GB"/>
        </w:rPr>
        <w:t xml:space="preserve"> </w:t>
      </w:r>
      <w:r w:rsidRPr="00D070DF">
        <w:rPr>
          <w:lang w:eastAsia="en-GB"/>
        </w:rPr>
        <w:t>and</w:t>
      </w:r>
      <w:r w:rsidR="00945AE6">
        <w:rPr>
          <w:lang w:eastAsia="en-GB"/>
        </w:rPr>
        <w:t xml:space="preserve"> </w:t>
      </w:r>
      <w:r w:rsidRPr="00D070DF">
        <w:rPr>
          <w:lang w:eastAsia="en-GB"/>
        </w:rPr>
        <w:t>hold</w:t>
      </w:r>
      <w:r w:rsidR="00945AE6">
        <w:rPr>
          <w:lang w:eastAsia="en-GB"/>
        </w:rPr>
        <w:t xml:space="preserve"> </w:t>
      </w:r>
      <w:r w:rsidRPr="00D070DF">
        <w:rPr>
          <w:lang w:eastAsia="en-GB"/>
        </w:rPr>
        <w:t>on</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p>
    <w:p w14:paraId="0F6A9E97" w14:textId="362A99BF" w:rsidR="00D070DF" w:rsidRPr="00D070DF" w:rsidRDefault="00D070DF" w:rsidP="00945AE6">
      <w:pPr>
        <w:pStyle w:val="ListNumber"/>
        <w:rPr>
          <w:lang w:eastAsia="en-GB"/>
        </w:rPr>
      </w:pPr>
      <w:r w:rsidRPr="00D070DF">
        <w:rPr>
          <w:lang w:eastAsia="en-GB"/>
        </w:rPr>
        <w:t>Each</w:t>
      </w:r>
      <w:r w:rsidR="00945AE6">
        <w:rPr>
          <w:lang w:eastAsia="en-GB"/>
        </w:rPr>
        <w:t xml:space="preserve"> </w:t>
      </w:r>
      <w:r w:rsidRPr="00D35EB9">
        <w:rPr>
          <w:rStyle w:val="Literal"/>
        </w:rPr>
        <w:t>Worker</w:t>
      </w:r>
      <w:r w:rsidR="00945AE6">
        <w:rPr>
          <w:lang w:eastAsia="en-GB"/>
        </w:rPr>
        <w:t xml:space="preserve"> </w:t>
      </w:r>
      <w:r w:rsidRPr="00D070DF">
        <w:rPr>
          <w:lang w:eastAsia="en-GB"/>
        </w:rPr>
        <w:t>will</w:t>
      </w:r>
      <w:r w:rsidR="00945AE6">
        <w:rPr>
          <w:lang w:eastAsia="en-GB"/>
        </w:rPr>
        <w:t xml:space="preserve"> </w:t>
      </w:r>
      <w:r w:rsidRPr="00D070DF">
        <w:rPr>
          <w:lang w:eastAsia="en-GB"/>
        </w:rPr>
        <w:t>hold</w:t>
      </w:r>
      <w:r w:rsidR="00945AE6">
        <w:rPr>
          <w:lang w:eastAsia="en-GB"/>
        </w:rPr>
        <w:t xml:space="preserve"> </w:t>
      </w:r>
      <w:r w:rsidRPr="00D070DF">
        <w:rPr>
          <w:lang w:eastAsia="en-GB"/>
        </w:rPr>
        <w:t>on</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p>
    <w:p w14:paraId="0852C460" w14:textId="3D840427" w:rsidR="00D070DF" w:rsidRPr="00D070DF" w:rsidRDefault="00D070DF" w:rsidP="00945AE6">
      <w:pPr>
        <w:pStyle w:val="ListNumber"/>
        <w:rPr>
          <w:lang w:eastAsia="en-GB"/>
        </w:rPr>
      </w:pPr>
      <w:r w:rsidRPr="00D070DF">
        <w:rPr>
          <w:lang w:eastAsia="en-GB"/>
        </w:rPr>
        <w:t>We’ll</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35EB9">
        <w:rPr>
          <w:rStyle w:val="Literal"/>
        </w:rPr>
        <w:t>Job</w:t>
      </w:r>
      <w:r w:rsidR="00945AE6">
        <w:rPr>
          <w:lang w:eastAsia="en-GB"/>
        </w:rPr>
        <w:t xml:space="preserve"> </w:t>
      </w:r>
      <w:r w:rsidRPr="00D070DF">
        <w:rPr>
          <w:lang w:eastAsia="en-GB"/>
        </w:rPr>
        <w:t>struct</w:t>
      </w:r>
      <w:r w:rsidR="00945AE6">
        <w:rPr>
          <w:lang w:eastAsia="en-GB"/>
        </w:rPr>
        <w:t xml:space="preserve"> </w:t>
      </w:r>
      <w:r w:rsidRPr="00D070DF">
        <w:rPr>
          <w:lang w:eastAsia="en-GB"/>
        </w:rPr>
        <w:t>that</w:t>
      </w:r>
      <w:r w:rsidR="00945AE6">
        <w:rPr>
          <w:lang w:eastAsia="en-GB"/>
        </w:rPr>
        <w:t xml:space="preserve"> </w:t>
      </w:r>
      <w:r w:rsidRPr="00D070DF">
        <w:rPr>
          <w:lang w:eastAsia="en-GB"/>
        </w:rPr>
        <w:t>will</w:t>
      </w:r>
      <w:r w:rsidR="00945AE6">
        <w:rPr>
          <w:lang w:eastAsia="en-GB"/>
        </w:rPr>
        <w:t xml:space="preserve"> </w:t>
      </w:r>
      <w:r w:rsidRPr="00D070DF">
        <w:rPr>
          <w:lang w:eastAsia="en-GB"/>
        </w:rPr>
        <w:t>hold</w:t>
      </w:r>
      <w:r w:rsidR="00945AE6">
        <w:rPr>
          <w:lang w:eastAsia="en-GB"/>
        </w:rPr>
        <w:t xml:space="preserve"> </w:t>
      </w:r>
      <w:r w:rsidRPr="00D070DF">
        <w:rPr>
          <w:lang w:eastAsia="en-GB"/>
        </w:rPr>
        <w:t>the</w:t>
      </w:r>
      <w:r w:rsidR="00945AE6">
        <w:rPr>
          <w:lang w:eastAsia="en-GB"/>
        </w:rPr>
        <w:t xml:space="preserve"> </w:t>
      </w:r>
      <w:r w:rsidRPr="00D070DF">
        <w:rPr>
          <w:lang w:eastAsia="en-GB"/>
        </w:rPr>
        <w:t>closures</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send</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p>
    <w:p w14:paraId="6A444F38" w14:textId="6B5BC928" w:rsidR="00D070DF" w:rsidRPr="00D070DF" w:rsidRDefault="00D070DF" w:rsidP="00945AE6">
      <w:pPr>
        <w:pStyle w:val="ListNumber"/>
        <w:rPr>
          <w:lang w:eastAsia="en-GB"/>
        </w:rPr>
      </w:pPr>
      <w:r w:rsidRPr="00D070DF">
        <w:rPr>
          <w:lang w:eastAsia="en-GB"/>
        </w:rPr>
        <w:t>The</w:t>
      </w:r>
      <w:r w:rsidR="00945AE6">
        <w:rPr>
          <w:lang w:eastAsia="en-GB"/>
        </w:rPr>
        <w:t xml:space="preserve"> </w:t>
      </w:r>
      <w:r w:rsidRPr="00D35EB9">
        <w:rPr>
          <w:rStyle w:val="Literal"/>
        </w:rPr>
        <w:t>execute</w:t>
      </w:r>
      <w:r w:rsidR="00945AE6">
        <w:rPr>
          <w:lang w:eastAsia="en-GB"/>
        </w:rPr>
        <w:t xml:space="preserve"> </w:t>
      </w:r>
      <w:r w:rsidRPr="00D070DF">
        <w:rPr>
          <w:lang w:eastAsia="en-GB"/>
        </w:rPr>
        <w:t>method</w:t>
      </w:r>
      <w:r w:rsidR="00945AE6">
        <w:rPr>
          <w:lang w:eastAsia="en-GB"/>
        </w:rPr>
        <w:t xml:space="preserve"> </w:t>
      </w:r>
      <w:r w:rsidRPr="00D070DF">
        <w:rPr>
          <w:lang w:eastAsia="en-GB"/>
        </w:rPr>
        <w:t>will</w:t>
      </w:r>
      <w:r w:rsidR="00945AE6">
        <w:rPr>
          <w:lang w:eastAsia="en-GB"/>
        </w:rPr>
        <w:t xml:space="preserve"> </w:t>
      </w:r>
      <w:r w:rsidRPr="00D070DF">
        <w:rPr>
          <w:lang w:eastAsia="en-GB"/>
        </w:rPr>
        <w:t>send</w:t>
      </w:r>
      <w:r w:rsidR="00945AE6">
        <w:rPr>
          <w:lang w:eastAsia="en-GB"/>
        </w:rPr>
        <w:t xml:space="preserve"> </w:t>
      </w:r>
      <w:r w:rsidRPr="00D070DF">
        <w:rPr>
          <w:lang w:eastAsia="en-GB"/>
        </w:rPr>
        <w:t>the</w:t>
      </w:r>
      <w:r w:rsidR="00945AE6">
        <w:rPr>
          <w:lang w:eastAsia="en-GB"/>
        </w:rPr>
        <w:t xml:space="preserve"> </w:t>
      </w:r>
      <w:r w:rsidRPr="00D070DF">
        <w:rPr>
          <w:lang w:eastAsia="en-GB"/>
        </w:rPr>
        <w:t>job</w:t>
      </w:r>
      <w:r w:rsidR="00945AE6">
        <w:rPr>
          <w:lang w:eastAsia="en-GB"/>
        </w:rPr>
        <w:t xml:space="preserve"> </w:t>
      </w:r>
      <w:r w:rsidRPr="00D070DF">
        <w:rPr>
          <w:lang w:eastAsia="en-GB"/>
        </w:rPr>
        <w:t>it</w:t>
      </w:r>
      <w:r w:rsidR="00945AE6">
        <w:rPr>
          <w:lang w:eastAsia="en-GB"/>
        </w:rPr>
        <w:t xml:space="preserve"> </w:t>
      </w:r>
      <w:r w:rsidRPr="00D070DF">
        <w:rPr>
          <w:lang w:eastAsia="en-GB"/>
        </w:rPr>
        <w:t>wants</w:t>
      </w:r>
      <w:r w:rsidR="00945AE6">
        <w:rPr>
          <w:lang w:eastAsia="en-GB"/>
        </w:rPr>
        <w:t xml:space="preserve"> </w:t>
      </w:r>
      <w:r w:rsidRPr="00D070DF">
        <w:rPr>
          <w:lang w:eastAsia="en-GB"/>
        </w:rPr>
        <w:t>to</w:t>
      </w:r>
      <w:r w:rsidR="00945AE6">
        <w:rPr>
          <w:lang w:eastAsia="en-GB"/>
        </w:rPr>
        <w:t xml:space="preserve"> </w:t>
      </w:r>
      <w:r w:rsidRPr="00D070DF">
        <w:rPr>
          <w:lang w:eastAsia="en-GB"/>
        </w:rPr>
        <w:t>execute</w:t>
      </w:r>
      <w:r w:rsidR="00945AE6">
        <w:rPr>
          <w:lang w:eastAsia="en-GB"/>
        </w:rPr>
        <w:t xml:space="preserve"> </w:t>
      </w:r>
      <w:r w:rsidRPr="00D070DF">
        <w:rPr>
          <w:lang w:eastAsia="en-GB"/>
        </w:rPr>
        <w:t>through</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p>
    <w:p w14:paraId="59A007F6" w14:textId="0C37B6AD" w:rsidR="00D070DF" w:rsidRPr="00D070DF" w:rsidRDefault="00D070DF" w:rsidP="00945AE6">
      <w:pPr>
        <w:pStyle w:val="ListNumber"/>
        <w:rPr>
          <w:lang w:eastAsia="en-GB"/>
        </w:rPr>
      </w:pPr>
      <w:r w:rsidRPr="00D070DF">
        <w:rPr>
          <w:lang w:eastAsia="en-GB"/>
        </w:rPr>
        <w:t>In</w:t>
      </w:r>
      <w:r w:rsidR="00945AE6">
        <w:rPr>
          <w:lang w:eastAsia="en-GB"/>
        </w:rPr>
        <w:t xml:space="preserve"> </w:t>
      </w:r>
      <w:r w:rsidRPr="00D070DF">
        <w:rPr>
          <w:lang w:eastAsia="en-GB"/>
        </w:rPr>
        <w:t>its</w:t>
      </w:r>
      <w:r w:rsidR="00945AE6">
        <w:rPr>
          <w:lang w:eastAsia="en-GB"/>
        </w:rPr>
        <w:t xml:space="preserve"> </w:t>
      </w:r>
      <w:r w:rsidRPr="00D070DF">
        <w:rPr>
          <w:lang w:eastAsia="en-GB"/>
        </w:rPr>
        <w:t>thread,</w:t>
      </w:r>
      <w:r w:rsidR="00945AE6">
        <w:rPr>
          <w:lang w:eastAsia="en-GB"/>
        </w:rPr>
        <w:t xml:space="preserve"> </w:t>
      </w:r>
      <w:r w:rsidRPr="00D070DF">
        <w:rPr>
          <w:lang w:eastAsia="en-GB"/>
        </w:rPr>
        <w:t>the</w:t>
      </w:r>
      <w:r w:rsidR="00945AE6">
        <w:rPr>
          <w:lang w:eastAsia="en-GB"/>
        </w:rPr>
        <w:t xml:space="preserve"> </w:t>
      </w:r>
      <w:r w:rsidRPr="00D35EB9">
        <w:rPr>
          <w:rStyle w:val="Literal"/>
        </w:rPr>
        <w:t>Worker</w:t>
      </w:r>
      <w:r w:rsidR="00945AE6">
        <w:rPr>
          <w:lang w:eastAsia="en-GB"/>
        </w:rPr>
        <w:t xml:space="preserve"> </w:t>
      </w:r>
      <w:r w:rsidRPr="00D070DF">
        <w:rPr>
          <w:lang w:eastAsia="en-GB"/>
        </w:rPr>
        <w:t>will</w:t>
      </w:r>
      <w:r w:rsidR="00945AE6">
        <w:rPr>
          <w:lang w:eastAsia="en-GB"/>
        </w:rPr>
        <w:t xml:space="preserve"> </w:t>
      </w:r>
      <w:r w:rsidRPr="00D070DF">
        <w:rPr>
          <w:lang w:eastAsia="en-GB"/>
        </w:rPr>
        <w:t>loop</w:t>
      </w:r>
      <w:r w:rsidR="00945AE6">
        <w:rPr>
          <w:lang w:eastAsia="en-GB"/>
        </w:rPr>
        <w:t xml:space="preserve"> </w:t>
      </w:r>
      <w:r w:rsidRPr="00D070DF">
        <w:rPr>
          <w:lang w:eastAsia="en-GB"/>
        </w:rPr>
        <w:t>over</w:t>
      </w:r>
      <w:r w:rsidR="00945AE6">
        <w:rPr>
          <w:lang w:eastAsia="en-GB"/>
        </w:rPr>
        <w:t xml:space="preserve"> </w:t>
      </w:r>
      <w:r w:rsidRPr="00D070DF">
        <w:rPr>
          <w:lang w:eastAsia="en-GB"/>
        </w:rPr>
        <w:t>its</w:t>
      </w:r>
      <w:r w:rsidR="00945AE6">
        <w:rPr>
          <w:lang w:eastAsia="en-GB"/>
        </w:rPr>
        <w:t xml:space="preserve"> </w:t>
      </w:r>
      <w:r w:rsidRPr="00D070DF">
        <w:rPr>
          <w:lang w:eastAsia="en-GB"/>
        </w:rPr>
        <w:t>receiver</w:t>
      </w:r>
      <w:r w:rsidR="00945AE6">
        <w:rPr>
          <w:lang w:eastAsia="en-GB"/>
        </w:rPr>
        <w:t xml:space="preserve"> </w:t>
      </w:r>
      <w:r w:rsidRPr="00D070DF">
        <w:rPr>
          <w:lang w:eastAsia="en-GB"/>
        </w:rPr>
        <w:t>and</w:t>
      </w:r>
      <w:r w:rsidR="00945AE6">
        <w:rPr>
          <w:lang w:eastAsia="en-GB"/>
        </w:rPr>
        <w:t xml:space="preserve"> </w:t>
      </w:r>
      <w:r w:rsidRPr="00D070DF">
        <w:rPr>
          <w:lang w:eastAsia="en-GB"/>
        </w:rPr>
        <w:t>execute</w:t>
      </w:r>
      <w:r w:rsidR="00945AE6">
        <w:rPr>
          <w:lang w:eastAsia="en-GB"/>
        </w:rPr>
        <w:t xml:space="preserve"> </w:t>
      </w:r>
      <w:r w:rsidRPr="00D070DF">
        <w:rPr>
          <w:lang w:eastAsia="en-GB"/>
        </w:rPr>
        <w:t>the</w:t>
      </w:r>
      <w:r w:rsidR="00945AE6">
        <w:rPr>
          <w:lang w:eastAsia="en-GB"/>
        </w:rPr>
        <w:t xml:space="preserve"> </w:t>
      </w:r>
      <w:r w:rsidRPr="00D070DF">
        <w:rPr>
          <w:lang w:eastAsia="en-GB"/>
        </w:rPr>
        <w:t>closures</w:t>
      </w:r>
      <w:r w:rsidR="00945AE6">
        <w:rPr>
          <w:lang w:eastAsia="en-GB"/>
        </w:rPr>
        <w:t xml:space="preserve"> </w:t>
      </w:r>
      <w:r w:rsidRPr="00D070DF">
        <w:rPr>
          <w:lang w:eastAsia="en-GB"/>
        </w:rPr>
        <w:t>of</w:t>
      </w:r>
      <w:r w:rsidR="00945AE6">
        <w:rPr>
          <w:lang w:eastAsia="en-GB"/>
        </w:rPr>
        <w:t xml:space="preserve"> </w:t>
      </w:r>
      <w:r w:rsidRPr="00D070DF">
        <w:rPr>
          <w:lang w:eastAsia="en-GB"/>
        </w:rPr>
        <w:t>any</w:t>
      </w:r>
      <w:r w:rsidR="00945AE6">
        <w:rPr>
          <w:lang w:eastAsia="en-GB"/>
        </w:rPr>
        <w:t xml:space="preserve"> </w:t>
      </w:r>
      <w:r w:rsidRPr="00D070DF">
        <w:rPr>
          <w:lang w:eastAsia="en-GB"/>
        </w:rPr>
        <w:t>jobs</w:t>
      </w:r>
      <w:r w:rsidR="00945AE6">
        <w:rPr>
          <w:lang w:eastAsia="en-GB"/>
        </w:rPr>
        <w:t xml:space="preserve"> </w:t>
      </w:r>
      <w:r w:rsidRPr="00D070DF">
        <w:rPr>
          <w:lang w:eastAsia="en-GB"/>
        </w:rPr>
        <w:t>it</w:t>
      </w:r>
      <w:r w:rsidR="00945AE6">
        <w:rPr>
          <w:lang w:eastAsia="en-GB"/>
        </w:rPr>
        <w:t xml:space="preserve"> </w:t>
      </w:r>
      <w:r w:rsidRPr="00D070DF">
        <w:rPr>
          <w:lang w:eastAsia="en-GB"/>
        </w:rPr>
        <w:t>receives.</w:t>
      </w:r>
    </w:p>
    <w:p w14:paraId="6B5E426E" w14:textId="7C57FBC7"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start</w:t>
      </w:r>
      <w:r w:rsidR="00945AE6">
        <w:rPr>
          <w:lang w:eastAsia="en-GB"/>
        </w:rPr>
        <w:t xml:space="preserve"> </w:t>
      </w:r>
      <w:r w:rsidRPr="00D070DF">
        <w:rPr>
          <w:lang w:eastAsia="en-GB"/>
        </w:rPr>
        <w:t>by</w:t>
      </w:r>
      <w:r w:rsidR="00945AE6">
        <w:rPr>
          <w:lang w:eastAsia="en-GB"/>
        </w:rPr>
        <w:t xml:space="preserve"> </w:t>
      </w:r>
      <w:r w:rsidRPr="00D070DF">
        <w:rPr>
          <w:lang w:eastAsia="en-GB"/>
        </w:rPr>
        <w:t>creating</w:t>
      </w:r>
      <w:r w:rsidR="00945AE6">
        <w:rPr>
          <w:lang w:eastAsia="en-GB"/>
        </w:rPr>
        <w:t xml:space="preserve"> </w:t>
      </w:r>
      <w:r w:rsidRPr="00D070DF">
        <w:rPr>
          <w:lang w:eastAsia="en-GB"/>
        </w:rPr>
        <w:t>a</w:t>
      </w:r>
      <w:r w:rsidR="00945AE6">
        <w:rPr>
          <w:lang w:eastAsia="en-GB"/>
        </w:rPr>
        <w:t xml:space="preserve"> </w:t>
      </w:r>
      <w:r w:rsidRPr="00D070DF">
        <w:rPr>
          <w:lang w:eastAsia="en-GB"/>
        </w:rPr>
        <w:t>channel</w:t>
      </w:r>
      <w:r w:rsidR="00945AE6">
        <w:rPr>
          <w:lang w:eastAsia="en-GB"/>
        </w:rPr>
        <w:t xml:space="preserve"> </w:t>
      </w:r>
      <w:r w:rsidRPr="00D070DF">
        <w:rPr>
          <w:lang w:eastAsia="en-GB"/>
        </w:rPr>
        <w:t>in</w:t>
      </w:r>
      <w:r w:rsidR="00945AE6">
        <w:rPr>
          <w:lang w:eastAsia="en-GB"/>
        </w:rPr>
        <w:t xml:space="preserve"> </w:t>
      </w:r>
      <w:r w:rsidRPr="00D62D8F">
        <w:rPr>
          <w:rStyle w:val="Literal"/>
        </w:rPr>
        <w:t>ThreadPool::new</w:t>
      </w:r>
      <w:r w:rsidR="00945AE6">
        <w:rPr>
          <w:lang w:eastAsia="en-GB"/>
        </w:rPr>
        <w:t xml:space="preserve"> </w:t>
      </w:r>
      <w:r w:rsidRPr="00D070DF">
        <w:rPr>
          <w:lang w:eastAsia="en-GB"/>
        </w:rPr>
        <w:t>and</w:t>
      </w:r>
      <w:r w:rsidR="00945AE6">
        <w:rPr>
          <w:lang w:eastAsia="en-GB"/>
        </w:rPr>
        <w:t xml:space="preserve"> </w:t>
      </w:r>
      <w:r w:rsidRPr="00D070DF">
        <w:rPr>
          <w:lang w:eastAsia="en-GB"/>
        </w:rPr>
        <w:t>holding</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instance,</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20-16.</w:t>
      </w:r>
      <w:r w:rsidR="00945AE6">
        <w:rPr>
          <w:lang w:eastAsia="en-GB"/>
        </w:rPr>
        <w:t xml:space="preserve"> </w:t>
      </w:r>
      <w:r w:rsidRPr="00D070DF">
        <w:rPr>
          <w:lang w:eastAsia="en-GB"/>
        </w:rPr>
        <w:t>The</w:t>
      </w:r>
      <w:r w:rsidR="00945AE6">
        <w:rPr>
          <w:lang w:eastAsia="en-GB"/>
        </w:rPr>
        <w:t xml:space="preserve"> </w:t>
      </w:r>
      <w:r w:rsidRPr="00D62D8F">
        <w:rPr>
          <w:rStyle w:val="Literal"/>
        </w:rPr>
        <w:t>Job</w:t>
      </w:r>
      <w:r w:rsidR="00945AE6">
        <w:rPr>
          <w:lang w:eastAsia="en-GB"/>
        </w:rPr>
        <w:t xml:space="preserve"> </w:t>
      </w:r>
      <w:r w:rsidRPr="00D070DF">
        <w:rPr>
          <w:lang w:eastAsia="en-GB"/>
        </w:rPr>
        <w:t>struct</w:t>
      </w:r>
      <w:r w:rsidR="00945AE6">
        <w:rPr>
          <w:lang w:eastAsia="en-GB"/>
        </w:rPr>
        <w:t xml:space="preserve"> </w:t>
      </w:r>
      <w:r w:rsidRPr="00D070DF">
        <w:rPr>
          <w:lang w:eastAsia="en-GB"/>
        </w:rPr>
        <w:t>doesn’t</w:t>
      </w:r>
      <w:r w:rsidR="00945AE6">
        <w:rPr>
          <w:lang w:eastAsia="en-GB"/>
        </w:rPr>
        <w:t xml:space="preserve"> </w:t>
      </w:r>
      <w:r w:rsidRPr="00D070DF">
        <w:rPr>
          <w:lang w:eastAsia="en-GB"/>
        </w:rPr>
        <w:t>hold</w:t>
      </w:r>
      <w:r w:rsidR="00945AE6">
        <w:rPr>
          <w:lang w:eastAsia="en-GB"/>
        </w:rPr>
        <w:t xml:space="preserve"> </w:t>
      </w:r>
      <w:r w:rsidRPr="00D070DF">
        <w:rPr>
          <w:lang w:eastAsia="en-GB"/>
        </w:rPr>
        <w:t>anything</w:t>
      </w:r>
      <w:r w:rsidR="00945AE6">
        <w:rPr>
          <w:lang w:eastAsia="en-GB"/>
        </w:rPr>
        <w:t xml:space="preserve"> </w:t>
      </w:r>
      <w:r w:rsidRPr="00D070DF">
        <w:rPr>
          <w:lang w:eastAsia="en-GB"/>
        </w:rPr>
        <w:t>for</w:t>
      </w:r>
      <w:r w:rsidR="00945AE6">
        <w:rPr>
          <w:lang w:eastAsia="en-GB"/>
        </w:rPr>
        <w:t xml:space="preserve"> </w:t>
      </w:r>
      <w:r w:rsidRPr="00D070DF">
        <w:rPr>
          <w:lang w:eastAsia="en-GB"/>
        </w:rPr>
        <w:t>now</w:t>
      </w:r>
      <w:r w:rsidR="00945AE6">
        <w:rPr>
          <w:lang w:eastAsia="en-GB"/>
        </w:rPr>
        <w:t xml:space="preserve"> </w:t>
      </w:r>
      <w:r w:rsidRPr="00D070DF">
        <w:rPr>
          <w:lang w:eastAsia="en-GB"/>
        </w:rPr>
        <w:t>but</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the</w:t>
      </w:r>
      <w:r w:rsidR="00945AE6">
        <w:rPr>
          <w:lang w:eastAsia="en-GB"/>
        </w:rPr>
        <w:t xml:space="preserve"> </w:t>
      </w:r>
      <w:r w:rsidRPr="00D070DF">
        <w:rPr>
          <w:lang w:eastAsia="en-GB"/>
        </w:rPr>
        <w:t>type</w:t>
      </w:r>
      <w:r w:rsidR="00945AE6">
        <w:rPr>
          <w:lang w:eastAsia="en-GB"/>
        </w:rPr>
        <w:t xml:space="preserve"> </w:t>
      </w:r>
      <w:r w:rsidRPr="00D070DF">
        <w:rPr>
          <w:lang w:eastAsia="en-GB"/>
        </w:rPr>
        <w:t>of</w:t>
      </w:r>
      <w:r w:rsidR="00945AE6">
        <w:rPr>
          <w:lang w:eastAsia="en-GB"/>
        </w:rPr>
        <w:t xml:space="preserve"> </w:t>
      </w:r>
      <w:r w:rsidRPr="00D070DF">
        <w:rPr>
          <w:lang w:eastAsia="en-GB"/>
        </w:rPr>
        <w:t>item</w:t>
      </w:r>
      <w:r w:rsidR="00945AE6">
        <w:rPr>
          <w:lang w:eastAsia="en-GB"/>
        </w:rPr>
        <w:t xml:space="preserve"> </w:t>
      </w:r>
      <w:r w:rsidRPr="00D070DF">
        <w:rPr>
          <w:lang w:eastAsia="en-GB"/>
        </w:rPr>
        <w:t>we’re</w:t>
      </w:r>
      <w:r w:rsidR="00945AE6">
        <w:rPr>
          <w:lang w:eastAsia="en-GB"/>
        </w:rPr>
        <w:t xml:space="preserve"> </w:t>
      </w:r>
      <w:r w:rsidRPr="00D070DF">
        <w:rPr>
          <w:lang w:eastAsia="en-GB"/>
        </w:rPr>
        <w:t>sending</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p>
    <w:p w14:paraId="1A275C8A" w14:textId="4C18F770" w:rsidR="00D070DF" w:rsidRPr="00D070DF" w:rsidRDefault="00D070DF" w:rsidP="00B0420F">
      <w:pPr>
        <w:pStyle w:val="CodeLabel"/>
        <w:rPr>
          <w:lang w:eastAsia="en-GB"/>
        </w:rPr>
      </w:pPr>
      <w:r w:rsidRPr="00D070DF">
        <w:rPr>
          <w:lang w:eastAsia="en-GB"/>
        </w:rPr>
        <w:t>src/lib.rs</w:t>
      </w:r>
    </w:p>
    <w:p w14:paraId="7315E73B" w14:textId="7E02939E" w:rsidR="00D070DF" w:rsidRPr="00D35EB9" w:rsidRDefault="00D070DF" w:rsidP="00D62D8F">
      <w:pPr>
        <w:pStyle w:val="Code"/>
      </w:pPr>
      <w:r w:rsidRPr="00D35EB9">
        <w:t>use</w:t>
      </w:r>
      <w:r w:rsidR="00945AE6" w:rsidRPr="00D35EB9">
        <w:t xml:space="preserve"> </w:t>
      </w:r>
      <w:r w:rsidRPr="00D35EB9">
        <w:t>std::{sync::mpsc,</w:t>
      </w:r>
      <w:r w:rsidR="00945AE6" w:rsidRPr="00D35EB9">
        <w:t xml:space="preserve"> </w:t>
      </w:r>
      <w:r w:rsidRPr="00D35EB9">
        <w:t>thread};</w:t>
      </w:r>
    </w:p>
    <w:p w14:paraId="2A54BF1E" w14:textId="77777777" w:rsidR="00D070DF" w:rsidRPr="00D35EB9" w:rsidRDefault="00D070DF" w:rsidP="00D62D8F">
      <w:pPr>
        <w:pStyle w:val="Code"/>
      </w:pPr>
    </w:p>
    <w:p w14:paraId="10349EF8" w14:textId="6CF4BA9B" w:rsidR="00D070DF" w:rsidRPr="00A73287" w:rsidRDefault="00D070DF" w:rsidP="00D62D8F">
      <w:pPr>
        <w:pStyle w:val="Code"/>
        <w:rPr>
          <w:rStyle w:val="LiteralGray"/>
        </w:rPr>
      </w:pPr>
      <w:r w:rsidRPr="00A73287">
        <w:rPr>
          <w:rStyle w:val="LiteralGray"/>
        </w:rPr>
        <w:t>pub</w:t>
      </w:r>
      <w:r w:rsidR="00945AE6" w:rsidRPr="00A73287">
        <w:rPr>
          <w:rStyle w:val="LiteralGray"/>
        </w:rPr>
        <w:t xml:space="preserve"> </w:t>
      </w:r>
      <w:r w:rsidRPr="00A73287">
        <w:rPr>
          <w:rStyle w:val="LiteralGray"/>
        </w:rPr>
        <w:t>struct</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4DC344FE" w14:textId="680ACEF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Vec&lt;Worker&gt;,</w:t>
      </w:r>
    </w:p>
    <w:p w14:paraId="573AA741" w14:textId="0A68C716" w:rsidR="00D070DF" w:rsidRPr="00D35EB9" w:rsidRDefault="00945AE6" w:rsidP="00D62D8F">
      <w:pPr>
        <w:pStyle w:val="Code"/>
      </w:pPr>
      <w:r w:rsidRPr="00D35EB9">
        <w:t xml:space="preserve">    </w:t>
      </w:r>
      <w:r w:rsidR="00D070DF" w:rsidRPr="00D35EB9">
        <w:t>sender:</w:t>
      </w:r>
      <w:r w:rsidRPr="00D35EB9">
        <w:t xml:space="preserve"> </w:t>
      </w:r>
      <w:r w:rsidR="00D070DF" w:rsidRPr="00D35EB9">
        <w:t>mpsc::Sender&lt;Job&gt;,</w:t>
      </w:r>
    </w:p>
    <w:p w14:paraId="002F406F" w14:textId="77777777" w:rsidR="00D070DF" w:rsidRPr="00A73287" w:rsidRDefault="00D070DF" w:rsidP="00D62D8F">
      <w:pPr>
        <w:pStyle w:val="Code"/>
        <w:rPr>
          <w:rStyle w:val="LiteralGray"/>
        </w:rPr>
      </w:pPr>
      <w:r w:rsidRPr="00A73287">
        <w:rPr>
          <w:rStyle w:val="LiteralGray"/>
        </w:rPr>
        <w:t>}</w:t>
      </w:r>
    </w:p>
    <w:p w14:paraId="2FC7914E" w14:textId="77777777" w:rsidR="00D070DF" w:rsidRPr="00D35EB9" w:rsidRDefault="00D070DF" w:rsidP="00D62D8F">
      <w:pPr>
        <w:pStyle w:val="Code"/>
      </w:pPr>
    </w:p>
    <w:p w14:paraId="161E32E9" w14:textId="5250743C" w:rsidR="00D070DF" w:rsidRPr="00D35EB9" w:rsidRDefault="00D070DF" w:rsidP="00D62D8F">
      <w:pPr>
        <w:pStyle w:val="Code"/>
      </w:pPr>
      <w:r w:rsidRPr="00D35EB9">
        <w:t>struct</w:t>
      </w:r>
      <w:r w:rsidR="00945AE6" w:rsidRPr="00D35EB9">
        <w:t xml:space="preserve"> </w:t>
      </w:r>
      <w:r w:rsidRPr="00D35EB9">
        <w:t>Job;</w:t>
      </w:r>
    </w:p>
    <w:p w14:paraId="1F93C0C8" w14:textId="77777777" w:rsidR="00D070DF" w:rsidRPr="00D35EB9" w:rsidRDefault="00D070DF" w:rsidP="00D62D8F">
      <w:pPr>
        <w:pStyle w:val="Code"/>
      </w:pPr>
    </w:p>
    <w:p w14:paraId="02576B9D" w14:textId="6E11B57C"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6EC806ED" w14:textId="2A9B6366"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0ABEA857" w14:textId="2897D8D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4F4CCDEC" w14:textId="68FEDC2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assert!(size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0);</w:t>
      </w:r>
    </w:p>
    <w:p w14:paraId="5084B90A" w14:textId="77777777" w:rsidR="00D070DF" w:rsidRPr="00D35EB9" w:rsidRDefault="00D070DF" w:rsidP="00D62D8F">
      <w:pPr>
        <w:pStyle w:val="Code"/>
      </w:pPr>
    </w:p>
    <w:p w14:paraId="0EBB9A77" w14:textId="6209C597"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(sender,</w:t>
      </w:r>
      <w:r w:rsidRPr="00D35EB9">
        <w:t xml:space="preserve"> </w:t>
      </w:r>
      <w:r w:rsidR="00D070DF" w:rsidRPr="00D35EB9">
        <w:t>receiver)</w:t>
      </w:r>
      <w:r w:rsidRPr="00D35EB9">
        <w:t xml:space="preserve"> </w:t>
      </w:r>
      <w:r w:rsidR="00D070DF" w:rsidRPr="00D35EB9">
        <w:t>=</w:t>
      </w:r>
      <w:r w:rsidRPr="00D35EB9">
        <w:t xml:space="preserve"> </w:t>
      </w:r>
      <w:r w:rsidR="00D070DF" w:rsidRPr="00D35EB9">
        <w:t>mpsc::channel();</w:t>
      </w:r>
    </w:p>
    <w:p w14:paraId="4E2174F0" w14:textId="77777777" w:rsidR="00D070DF" w:rsidRPr="00D35EB9" w:rsidRDefault="00D070DF" w:rsidP="00D62D8F">
      <w:pPr>
        <w:pStyle w:val="Code"/>
      </w:pPr>
    </w:p>
    <w:p w14:paraId="748FED62" w14:textId="5BA82306"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mut</w:t>
      </w: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Vec::with_capacity(size);</w:t>
      </w:r>
    </w:p>
    <w:p w14:paraId="5092AC68" w14:textId="77777777" w:rsidR="00D070DF" w:rsidRPr="00A73287" w:rsidRDefault="00D070DF" w:rsidP="00D62D8F">
      <w:pPr>
        <w:pStyle w:val="Code"/>
        <w:rPr>
          <w:rStyle w:val="LiteralGray"/>
        </w:rPr>
      </w:pPr>
    </w:p>
    <w:p w14:paraId="25ECE986" w14:textId="36502A7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0..size</w:t>
      </w:r>
      <w:r w:rsidRPr="00A73287">
        <w:rPr>
          <w:rStyle w:val="LiteralGray"/>
        </w:rPr>
        <w:t xml:space="preserve"> </w:t>
      </w:r>
      <w:r w:rsidR="00D070DF" w:rsidRPr="00A73287">
        <w:rPr>
          <w:rStyle w:val="LiteralGray"/>
        </w:rPr>
        <w:t>{</w:t>
      </w:r>
    </w:p>
    <w:p w14:paraId="0CC7880F" w14:textId="0A0586B0"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workers.push(Worker::new(id));</w:t>
      </w:r>
    </w:p>
    <w:p w14:paraId="5DBB5AC6" w14:textId="65F033E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77964806" w14:textId="77777777" w:rsidR="00D070DF" w:rsidRPr="00D35EB9" w:rsidRDefault="00D070DF" w:rsidP="00D62D8F">
      <w:pPr>
        <w:pStyle w:val="Code"/>
      </w:pPr>
    </w:p>
    <w:p w14:paraId="5B56162C" w14:textId="4B3C3A08" w:rsidR="00D070DF" w:rsidRPr="00D35EB9" w:rsidRDefault="00945AE6" w:rsidP="00D62D8F">
      <w:pPr>
        <w:pStyle w:val="Code"/>
      </w:pPr>
      <w:r w:rsidRPr="00D35EB9">
        <w:t xml:space="preserve">        </w:t>
      </w:r>
      <w:r w:rsidR="00D070DF" w:rsidRPr="00D35EB9">
        <w:t>ThreadPool</w:t>
      </w:r>
      <w:r w:rsidRPr="00D35EB9">
        <w:t xml:space="preserve"> </w:t>
      </w:r>
      <w:r w:rsidR="00D070DF" w:rsidRPr="00D35EB9">
        <w:t>{</w:t>
      </w:r>
      <w:r w:rsidRPr="00D35EB9">
        <w:t xml:space="preserve"> </w:t>
      </w:r>
      <w:r w:rsidR="00D070DF" w:rsidRPr="00D35EB9">
        <w:t>workers,</w:t>
      </w:r>
      <w:r w:rsidRPr="00D35EB9">
        <w:t xml:space="preserve"> </w:t>
      </w:r>
      <w:r w:rsidR="00FF277B" w:rsidRPr="00FF277B">
        <w:rPr>
          <w:rStyle w:val="CodeAnnotation"/>
        </w:rPr>
        <w:t>2</w:t>
      </w:r>
      <w:r w:rsidRPr="00D35EB9">
        <w:t xml:space="preserve"> </w:t>
      </w:r>
      <w:r w:rsidR="00D070DF" w:rsidRPr="00D35EB9">
        <w:t>sender</w:t>
      </w:r>
      <w:r w:rsidRPr="00D35EB9">
        <w:t xml:space="preserve"> </w:t>
      </w:r>
      <w:r w:rsidR="00D070DF" w:rsidRPr="00D35EB9">
        <w:t>}</w:t>
      </w:r>
    </w:p>
    <w:p w14:paraId="109D89E7" w14:textId="3AF9ABA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6C01653" w14:textId="2923F388"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1225127F" w14:textId="77777777" w:rsidR="00D070DF" w:rsidRPr="00A73287" w:rsidRDefault="00D070DF" w:rsidP="00D62D8F">
      <w:pPr>
        <w:pStyle w:val="Code"/>
        <w:rPr>
          <w:rStyle w:val="LiteralGray"/>
        </w:rPr>
      </w:pPr>
      <w:r w:rsidRPr="00A73287">
        <w:rPr>
          <w:rStyle w:val="LiteralGray"/>
        </w:rPr>
        <w:t>}</w:t>
      </w:r>
    </w:p>
    <w:p w14:paraId="33434949" w14:textId="24962155" w:rsidR="00D070DF" w:rsidRPr="00D070DF" w:rsidRDefault="00D070DF" w:rsidP="008C2171">
      <w:pPr>
        <w:pStyle w:val="CodeListingCaption"/>
        <w:rPr>
          <w:lang w:eastAsia="en-GB"/>
        </w:rPr>
      </w:pPr>
      <w:r w:rsidRPr="00D070DF">
        <w:rPr>
          <w:lang w:eastAsia="en-GB"/>
        </w:rPr>
        <w:t>Modifying</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store</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channel</w:t>
      </w:r>
      <w:r w:rsidR="00945AE6">
        <w:rPr>
          <w:lang w:eastAsia="en-GB"/>
        </w:rPr>
        <w:t xml:space="preserve"> </w:t>
      </w:r>
      <w:r w:rsidRPr="00D070DF">
        <w:rPr>
          <w:lang w:eastAsia="en-GB"/>
        </w:rPr>
        <w:t>that</w:t>
      </w:r>
      <w:r w:rsidR="00945AE6">
        <w:rPr>
          <w:lang w:eastAsia="en-GB"/>
        </w:rPr>
        <w:t xml:space="preserve"> </w:t>
      </w:r>
      <w:r w:rsidRPr="00D070DF">
        <w:rPr>
          <w:lang w:eastAsia="en-GB"/>
        </w:rPr>
        <w:t>transmits</w:t>
      </w:r>
      <w:r w:rsidR="00945AE6">
        <w:rPr>
          <w:lang w:eastAsia="en-GB"/>
        </w:rPr>
        <w:t xml:space="preserve"> </w:t>
      </w:r>
      <w:r w:rsidRPr="00D62D8F">
        <w:rPr>
          <w:rStyle w:val="Literal"/>
        </w:rPr>
        <w:t>Job</w:t>
      </w:r>
      <w:r w:rsidR="00945AE6">
        <w:rPr>
          <w:lang w:eastAsia="en-GB"/>
        </w:rPr>
        <w:t xml:space="preserve"> </w:t>
      </w:r>
      <w:r w:rsidRPr="00D070DF">
        <w:rPr>
          <w:lang w:eastAsia="en-GB"/>
        </w:rPr>
        <w:t>instances</w:t>
      </w:r>
    </w:p>
    <w:p w14:paraId="375F435F" w14:textId="573AF39F" w:rsidR="00D070DF" w:rsidRPr="00D070DF" w:rsidRDefault="00D070DF" w:rsidP="00945AE6">
      <w:pPr>
        <w:pStyle w:val="Body"/>
        <w:rPr>
          <w:lang w:eastAsia="en-GB"/>
        </w:rPr>
      </w:pPr>
      <w:r w:rsidRPr="00D070DF">
        <w:rPr>
          <w:lang w:eastAsia="en-GB"/>
        </w:rPr>
        <w:t>In</w:t>
      </w:r>
      <w:r w:rsidR="00945AE6">
        <w:rPr>
          <w:lang w:eastAsia="en-GB"/>
        </w:rPr>
        <w:t xml:space="preserve"> </w:t>
      </w:r>
      <w:r w:rsidRPr="00D62D8F">
        <w:rPr>
          <w:rStyle w:val="Literal"/>
        </w:rPr>
        <w:t>ThreadPool::new</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our</w:t>
      </w:r>
      <w:r w:rsidR="00945AE6">
        <w:rPr>
          <w:lang w:eastAsia="en-GB"/>
        </w:rPr>
        <w:t xml:space="preserve"> </w:t>
      </w:r>
      <w:r w:rsidRPr="00D070DF">
        <w:rPr>
          <w:lang w:eastAsia="en-GB"/>
        </w:rPr>
        <w:t>new</w:t>
      </w:r>
      <w:r w:rsidR="00945AE6">
        <w:rPr>
          <w:lang w:eastAsia="en-GB"/>
        </w:rPr>
        <w:t xml:space="preserve"> </w:t>
      </w:r>
      <w:r w:rsidRPr="00D070DF">
        <w:rPr>
          <w:lang w:eastAsia="en-GB"/>
        </w:rPr>
        <w:t>channel</w:t>
      </w:r>
      <w:r w:rsidR="00945AE6">
        <w:rPr>
          <w:lang w:eastAsia="en-GB"/>
        </w:rPr>
        <w:t xml:space="preserve"> </w:t>
      </w:r>
      <w:r w:rsidR="00FF277B" w:rsidRPr="00FF277B">
        <w:rPr>
          <w:rStyle w:val="CodeAnnotation"/>
        </w:rPr>
        <w:t>1</w:t>
      </w:r>
      <w:r w:rsidR="00945AE6">
        <w:rPr>
          <w:lang w:eastAsia="en-GB"/>
        </w:rPr>
        <w:t xml:space="preserve"> </w:t>
      </w:r>
      <w:r w:rsidRPr="00D070DF">
        <w:rPr>
          <w:lang w:eastAsia="en-GB"/>
        </w:rPr>
        <w:t>and</w:t>
      </w:r>
      <w:r w:rsidR="00945AE6">
        <w:rPr>
          <w:lang w:eastAsia="en-GB"/>
        </w:rPr>
        <w:t xml:space="preserve"> </w:t>
      </w:r>
      <w:r w:rsidRPr="00D070DF">
        <w:rPr>
          <w:lang w:eastAsia="en-GB"/>
        </w:rPr>
        <w:t>have</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hold</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This</w:t>
      </w:r>
      <w:r w:rsidR="00945AE6">
        <w:rPr>
          <w:lang w:eastAsia="en-GB"/>
        </w:rPr>
        <w:t xml:space="preserve"> </w:t>
      </w:r>
      <w:r w:rsidRPr="00D070DF">
        <w:rPr>
          <w:lang w:eastAsia="en-GB"/>
        </w:rPr>
        <w:t>will</w:t>
      </w:r>
      <w:r w:rsidR="00945AE6">
        <w:rPr>
          <w:lang w:eastAsia="en-GB"/>
        </w:rPr>
        <w:t xml:space="preserve"> </w:t>
      </w:r>
      <w:r w:rsidRPr="00D070DF">
        <w:rPr>
          <w:lang w:eastAsia="en-GB"/>
        </w:rPr>
        <w:t>successfully</w:t>
      </w:r>
      <w:r w:rsidR="00945AE6">
        <w:rPr>
          <w:lang w:eastAsia="en-GB"/>
        </w:rPr>
        <w:t xml:space="preserve"> </w:t>
      </w:r>
      <w:r w:rsidRPr="00D070DF">
        <w:rPr>
          <w:lang w:eastAsia="en-GB"/>
        </w:rPr>
        <w:t>compile.</w:t>
      </w:r>
    </w:p>
    <w:p w14:paraId="5CA862C9" w14:textId="1DD0EC08"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try</w:t>
      </w:r>
      <w:r w:rsidR="00945AE6">
        <w:rPr>
          <w:lang w:eastAsia="en-GB"/>
        </w:rPr>
        <w:t xml:space="preserve"> </w:t>
      </w:r>
      <w:r w:rsidRPr="00D070DF">
        <w:rPr>
          <w:lang w:eastAsia="en-GB"/>
        </w:rPr>
        <w:t>passing</w:t>
      </w:r>
      <w:r w:rsidR="00945AE6">
        <w:rPr>
          <w:lang w:eastAsia="en-GB"/>
        </w:rPr>
        <w:t xml:space="preserve"> </w:t>
      </w:r>
      <w:r w:rsidRPr="00D070DF">
        <w:rPr>
          <w:lang w:eastAsia="en-GB"/>
        </w:rPr>
        <w:t>a</w:t>
      </w:r>
      <w:r w:rsidR="00945AE6">
        <w:rPr>
          <w:lang w:eastAsia="en-GB"/>
        </w:rPr>
        <w:t xml:space="preserve"> </w:t>
      </w:r>
      <w:r w:rsidRPr="00D070DF">
        <w:rPr>
          <w:lang w:eastAsia="en-GB"/>
        </w:rPr>
        <w:t>receiver</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into</w:t>
      </w:r>
      <w:r w:rsidR="00945AE6">
        <w:rPr>
          <w:lang w:eastAsia="en-GB"/>
        </w:rPr>
        <w:t xml:space="preserve"> </w:t>
      </w:r>
      <w:r w:rsidRPr="00D070DF">
        <w:rPr>
          <w:lang w:eastAsia="en-GB"/>
        </w:rPr>
        <w:t>each</w:t>
      </w:r>
      <w:r w:rsidR="00945AE6">
        <w:rPr>
          <w:lang w:eastAsia="en-GB"/>
        </w:rPr>
        <w:t xml:space="preserve"> </w:t>
      </w:r>
      <w:ins w:id="100" w:author="Carol Nichols" w:date="2022-08-29T21:05:00Z">
        <w:r w:rsidR="00290D40" w:rsidRPr="00290D40">
          <w:rPr>
            <w:rStyle w:val="Literal"/>
            <w:rPrChange w:id="101" w:author="Carol Nichols" w:date="2022-08-29T21:05:00Z">
              <w:rPr>
                <w:lang w:eastAsia="en-GB"/>
              </w:rPr>
            </w:rPrChange>
          </w:rPr>
          <w:t>W</w:t>
        </w:r>
      </w:ins>
      <w:del w:id="102" w:author="Carol Nichols" w:date="2022-08-29T21:05:00Z">
        <w:r w:rsidRPr="00290D40" w:rsidDel="00290D40">
          <w:rPr>
            <w:rStyle w:val="Literal"/>
            <w:rPrChange w:id="103" w:author="Carol Nichols" w:date="2022-08-29T21:05:00Z">
              <w:rPr>
                <w:lang w:eastAsia="en-GB"/>
              </w:rPr>
            </w:rPrChange>
          </w:rPr>
          <w:delText>w</w:delText>
        </w:r>
      </w:del>
      <w:r w:rsidRPr="00290D40">
        <w:rPr>
          <w:rStyle w:val="Literal"/>
          <w:rPrChange w:id="104" w:author="Carol Nichols" w:date="2022-08-29T21:05:00Z">
            <w:rPr>
              <w:lang w:eastAsia="en-GB"/>
            </w:rPr>
          </w:rPrChange>
        </w:rPr>
        <w:t>orker</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creates</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del w:id="105" w:author="Carol Nichols" w:date="2022-08-29T21:05:00Z">
        <w:r w:rsidRPr="000F6B51" w:rsidDel="000F6B51">
          <w:rPr>
            <w:rStyle w:val="Literal"/>
            <w:rPrChange w:id="106" w:author="Carol Nichols" w:date="2022-08-29T21:05:00Z">
              <w:rPr>
                <w:lang w:eastAsia="en-GB"/>
              </w:rPr>
            </w:rPrChange>
          </w:rPr>
          <w:delText>workers</w:delText>
        </w:r>
        <w:r w:rsidR="00945AE6" w:rsidRPr="000F6B51" w:rsidDel="000F6B51">
          <w:rPr>
            <w:rStyle w:val="Literal"/>
            <w:rPrChange w:id="107" w:author="Carol Nichols" w:date="2022-08-29T21:05:00Z">
              <w:rPr>
                <w:lang w:eastAsia="en-GB"/>
              </w:rPr>
            </w:rPrChange>
          </w:rPr>
          <w:delText xml:space="preserve"> </w:delText>
        </w:r>
      </w:del>
      <w:ins w:id="108" w:author="Carol Nichols" w:date="2022-08-29T21:05:00Z">
        <w:r w:rsidR="000F6B51" w:rsidRPr="000F6B51">
          <w:rPr>
            <w:rStyle w:val="Literal"/>
            <w:rPrChange w:id="109" w:author="Carol Nichols" w:date="2022-08-29T21:05:00Z">
              <w:rPr>
                <w:lang w:eastAsia="en-GB"/>
              </w:rPr>
            </w:rPrChange>
          </w:rPr>
          <w:t>Worker</w:t>
        </w:r>
        <w:r w:rsidR="000F6B51">
          <w:rPr>
            <w:lang w:eastAsia="en-GB"/>
          </w:rPr>
          <w:t xml:space="preserve"> instances </w:t>
        </w:r>
      </w:ins>
      <w:r w:rsidRPr="00D070DF">
        <w:rPr>
          <w:lang w:eastAsia="en-GB"/>
        </w:rPr>
        <w:t>spawn,</w:t>
      </w:r>
      <w:r w:rsidR="00945AE6">
        <w:rPr>
          <w:lang w:eastAsia="en-GB"/>
        </w:rPr>
        <w:t xml:space="preserve"> </w:t>
      </w:r>
      <w:r w:rsidRPr="00D070DF">
        <w:rPr>
          <w:lang w:eastAsia="en-GB"/>
        </w:rPr>
        <w:t>so</w:t>
      </w:r>
      <w:r w:rsidR="00945AE6">
        <w:rPr>
          <w:lang w:eastAsia="en-GB"/>
        </w:rPr>
        <w:t xml:space="preserve"> </w:t>
      </w:r>
      <w:r w:rsidRPr="00D070DF">
        <w:rPr>
          <w:lang w:eastAsia="en-GB"/>
        </w:rPr>
        <w:t>we’ll</w:t>
      </w:r>
      <w:r w:rsidR="00945AE6">
        <w:rPr>
          <w:lang w:eastAsia="en-GB"/>
        </w:rPr>
        <w:t xml:space="preserve"> </w:t>
      </w:r>
      <w:r w:rsidRPr="00D070DF">
        <w:rPr>
          <w:lang w:eastAsia="en-GB"/>
        </w:rPr>
        <w:t>reference</w:t>
      </w:r>
      <w:r w:rsidR="00945AE6">
        <w:rPr>
          <w:lang w:eastAsia="en-GB"/>
        </w:rPr>
        <w:t xml:space="preserve"> </w:t>
      </w:r>
      <w:r w:rsidRPr="00D070DF">
        <w:rPr>
          <w:lang w:eastAsia="en-GB"/>
        </w:rPr>
        <w:t>the</w:t>
      </w:r>
      <w:r w:rsidR="00945AE6">
        <w:rPr>
          <w:lang w:eastAsia="en-GB"/>
        </w:rPr>
        <w:t xml:space="preserve"> </w:t>
      </w:r>
      <w:r w:rsidRPr="00D62D8F">
        <w:rPr>
          <w:rStyle w:val="Literal"/>
        </w:rPr>
        <w:t>receiver</w:t>
      </w:r>
      <w:r w:rsidR="00945AE6">
        <w:rPr>
          <w:lang w:eastAsia="en-GB"/>
        </w:rPr>
        <w:t xml:space="preserve"> </w:t>
      </w:r>
      <w:r w:rsidRPr="00D070DF">
        <w:rPr>
          <w:lang w:eastAsia="en-GB"/>
        </w:rPr>
        <w:t>parameter</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20-17</w:t>
      </w:r>
      <w:r w:rsidR="00945AE6">
        <w:rPr>
          <w:lang w:eastAsia="en-GB"/>
        </w:rPr>
        <w:t xml:space="preserve"> </w:t>
      </w:r>
      <w:r w:rsidRPr="00D070DF">
        <w:rPr>
          <w:lang w:eastAsia="en-GB"/>
        </w:rPr>
        <w:t>won’t</w:t>
      </w:r>
      <w:r w:rsidR="00945AE6">
        <w:rPr>
          <w:lang w:eastAsia="en-GB"/>
        </w:rPr>
        <w:t xml:space="preserve"> </w:t>
      </w:r>
      <w:r w:rsidRPr="00D070DF">
        <w:rPr>
          <w:lang w:eastAsia="en-GB"/>
        </w:rPr>
        <w:t>quite</w:t>
      </w:r>
      <w:r w:rsidR="00945AE6">
        <w:rPr>
          <w:lang w:eastAsia="en-GB"/>
        </w:rPr>
        <w:t xml:space="preserve"> </w:t>
      </w:r>
      <w:r w:rsidRPr="00D070DF">
        <w:rPr>
          <w:lang w:eastAsia="en-GB"/>
        </w:rPr>
        <w:t>compile</w:t>
      </w:r>
      <w:r w:rsidR="00945AE6">
        <w:rPr>
          <w:lang w:eastAsia="en-GB"/>
        </w:rPr>
        <w:t xml:space="preserve"> </w:t>
      </w:r>
      <w:r w:rsidRPr="00D070DF">
        <w:rPr>
          <w:lang w:eastAsia="en-GB"/>
        </w:rPr>
        <w:t>yet.</w:t>
      </w:r>
    </w:p>
    <w:p w14:paraId="42E2999A" w14:textId="74D97232" w:rsidR="00D070DF" w:rsidRPr="00D070DF" w:rsidRDefault="00D070DF" w:rsidP="00B0420F">
      <w:pPr>
        <w:pStyle w:val="CodeLabel"/>
        <w:rPr>
          <w:lang w:eastAsia="en-GB"/>
        </w:rPr>
      </w:pPr>
      <w:r w:rsidRPr="00D070DF">
        <w:rPr>
          <w:lang w:eastAsia="en-GB"/>
        </w:rPr>
        <w:t>src/lib.rs</w:t>
      </w:r>
    </w:p>
    <w:p w14:paraId="0A2B87F5" w14:textId="0A8A2E77"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430B81C5" w14:textId="0861F9F3"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2B7E2C26" w14:textId="6E51363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22706F85" w14:textId="23C011C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assert!(size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0);</w:t>
      </w:r>
    </w:p>
    <w:p w14:paraId="4E730041" w14:textId="77777777" w:rsidR="00D070DF" w:rsidRPr="00A73287" w:rsidRDefault="00D070DF" w:rsidP="00D62D8F">
      <w:pPr>
        <w:pStyle w:val="Code"/>
        <w:rPr>
          <w:rStyle w:val="LiteralGray"/>
        </w:rPr>
      </w:pPr>
    </w:p>
    <w:p w14:paraId="2CDDADA2" w14:textId="62366A9C"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(sender,</w:t>
      </w:r>
      <w:r w:rsidRPr="00A73287">
        <w:rPr>
          <w:rStyle w:val="LiteralGray"/>
        </w:rPr>
        <w:t xml:space="preserve"> </w:t>
      </w:r>
      <w:r w:rsidR="00D070DF" w:rsidRPr="00A73287">
        <w:rPr>
          <w:rStyle w:val="LiteralGray"/>
        </w:rPr>
        <w:t>receiver)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mpsc::channel();</w:t>
      </w:r>
    </w:p>
    <w:p w14:paraId="4F5AE888" w14:textId="77777777" w:rsidR="00D070DF" w:rsidRPr="00A73287" w:rsidRDefault="00D070DF" w:rsidP="00D62D8F">
      <w:pPr>
        <w:pStyle w:val="Code"/>
        <w:rPr>
          <w:rStyle w:val="LiteralGray"/>
        </w:rPr>
      </w:pPr>
    </w:p>
    <w:p w14:paraId="6D978A96" w14:textId="1C8BCB2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mut</w:t>
      </w: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Vec::with_capacity(size);</w:t>
      </w:r>
    </w:p>
    <w:p w14:paraId="69AC8CE2" w14:textId="77777777" w:rsidR="00D070DF" w:rsidRPr="00A73287" w:rsidRDefault="00D070DF" w:rsidP="00D62D8F">
      <w:pPr>
        <w:pStyle w:val="Code"/>
        <w:rPr>
          <w:rStyle w:val="LiteralGray"/>
        </w:rPr>
      </w:pPr>
    </w:p>
    <w:p w14:paraId="1BA5A5A0" w14:textId="4D17D632"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0..size</w:t>
      </w:r>
      <w:r w:rsidRPr="00A73287">
        <w:rPr>
          <w:rStyle w:val="LiteralGray"/>
        </w:rPr>
        <w:t xml:space="preserve"> </w:t>
      </w:r>
      <w:r w:rsidR="00D070DF" w:rsidRPr="00A73287">
        <w:rPr>
          <w:rStyle w:val="LiteralGray"/>
        </w:rPr>
        <w:t>{</w:t>
      </w:r>
    </w:p>
    <w:p w14:paraId="3CCFB7B4" w14:textId="691C2C96"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workers.push(Worker::new(id,</w:t>
      </w:r>
      <w:r w:rsidRPr="00D35EB9">
        <w:t xml:space="preserve"> </w:t>
      </w:r>
      <w:r w:rsidR="00D070DF" w:rsidRPr="00D35EB9">
        <w:t>receiver));</w:t>
      </w:r>
    </w:p>
    <w:p w14:paraId="07C7404C" w14:textId="5CF0CDC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1FA572A" w14:textId="77777777" w:rsidR="00D070DF" w:rsidRPr="00A73287" w:rsidRDefault="00D070DF" w:rsidP="00D62D8F">
      <w:pPr>
        <w:pStyle w:val="Code"/>
        <w:rPr>
          <w:rStyle w:val="LiteralGray"/>
        </w:rPr>
      </w:pPr>
    </w:p>
    <w:p w14:paraId="7BEE9888" w14:textId="3445EF7C"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sender</w:t>
      </w:r>
      <w:r w:rsidRPr="00A73287">
        <w:rPr>
          <w:rStyle w:val="LiteralGray"/>
        </w:rPr>
        <w:t xml:space="preserve"> </w:t>
      </w:r>
      <w:r w:rsidR="00D070DF" w:rsidRPr="00A73287">
        <w:rPr>
          <w:rStyle w:val="LiteralGray"/>
        </w:rPr>
        <w:t>}</w:t>
      </w:r>
    </w:p>
    <w:p w14:paraId="0B5E950B" w14:textId="6FFC831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4688864F" w14:textId="74CF01C7"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7E957131" w14:textId="77777777" w:rsidR="00D070DF" w:rsidRPr="00A73287" w:rsidRDefault="00D070DF" w:rsidP="00D62D8F">
      <w:pPr>
        <w:pStyle w:val="Code"/>
        <w:rPr>
          <w:rStyle w:val="LiteralGray"/>
        </w:rPr>
      </w:pPr>
      <w:r w:rsidRPr="00A73287">
        <w:rPr>
          <w:rStyle w:val="LiteralGray"/>
        </w:rPr>
        <w:t>}</w:t>
      </w:r>
    </w:p>
    <w:p w14:paraId="4624659A" w14:textId="77777777" w:rsidR="00D070DF" w:rsidRPr="00D35EB9" w:rsidRDefault="00D070DF" w:rsidP="00D62D8F">
      <w:pPr>
        <w:pStyle w:val="Code"/>
      </w:pPr>
    </w:p>
    <w:p w14:paraId="7D5AA812" w14:textId="1BB4E89E" w:rsidR="00D070DF" w:rsidRPr="00A73287" w:rsidRDefault="00411658" w:rsidP="00D62D8F">
      <w:pPr>
        <w:pStyle w:val="Code"/>
        <w:rPr>
          <w:rStyle w:val="LiteralGray"/>
        </w:rPr>
      </w:pPr>
      <w:r w:rsidRPr="00A73287">
        <w:rPr>
          <w:rStyle w:val="LiteralGray"/>
        </w:rPr>
        <w:t>--snip--</w:t>
      </w:r>
    </w:p>
    <w:p w14:paraId="19EEC6A8" w14:textId="77777777" w:rsidR="00D070DF" w:rsidRPr="00A73287" w:rsidRDefault="00D070DF" w:rsidP="00D62D8F">
      <w:pPr>
        <w:pStyle w:val="Code"/>
        <w:rPr>
          <w:rStyle w:val="LiteralGray"/>
        </w:rPr>
      </w:pPr>
    </w:p>
    <w:p w14:paraId="7847E847" w14:textId="4B60B3AF"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79A6F668" w14:textId="28B316DB" w:rsidR="00D070DF" w:rsidRPr="00D35EB9" w:rsidRDefault="00945AE6" w:rsidP="00D62D8F">
      <w:pPr>
        <w:pStyle w:val="Code"/>
      </w:pPr>
      <w:r w:rsidRPr="00D35EB9">
        <w:t xml:space="preserve">    </w:t>
      </w:r>
      <w:r w:rsidR="00D070DF" w:rsidRPr="00D35EB9">
        <w:t>fn</w:t>
      </w:r>
      <w:r w:rsidRPr="00D35EB9">
        <w:t xml:space="preserve"> </w:t>
      </w:r>
      <w:r w:rsidR="00D070DF" w:rsidRPr="00D35EB9">
        <w:t>new(id:</w:t>
      </w:r>
      <w:r w:rsidRPr="00D35EB9">
        <w:t xml:space="preserve"> </w:t>
      </w:r>
      <w:r w:rsidR="00D070DF" w:rsidRPr="00D35EB9">
        <w:t>usize,</w:t>
      </w:r>
      <w:r w:rsidRPr="00D35EB9">
        <w:t xml:space="preserve"> </w:t>
      </w:r>
      <w:r w:rsidR="00D070DF" w:rsidRPr="00D35EB9">
        <w:t>receiver:</w:t>
      </w:r>
      <w:r w:rsidRPr="00D35EB9">
        <w:t xml:space="preserve"> </w:t>
      </w:r>
      <w:r w:rsidR="00D070DF" w:rsidRPr="00D35EB9">
        <w:t>mpsc::Receiver&lt;Job&gt;)</w:t>
      </w:r>
      <w:r w:rsidRPr="00D35EB9">
        <w:t xml:space="preserve"> </w:t>
      </w:r>
      <w:r w:rsidR="00D070DF" w:rsidRPr="00D35EB9">
        <w:t>-&gt;</w:t>
      </w:r>
      <w:r w:rsidRPr="00D35EB9">
        <w:t xml:space="preserve"> </w:t>
      </w:r>
      <w:r w:rsidR="00D070DF" w:rsidRPr="00D35EB9">
        <w:t>Worker</w:t>
      </w:r>
      <w:r w:rsidRPr="00D35EB9">
        <w:t xml:space="preserve"> </w:t>
      </w:r>
      <w:r w:rsidR="00D070DF" w:rsidRPr="00D35EB9">
        <w:t>{</w:t>
      </w:r>
    </w:p>
    <w:p w14:paraId="1547F57C" w14:textId="785A6897" w:rsidR="00D070DF" w:rsidRPr="00D35EB9" w:rsidRDefault="00945AE6" w:rsidP="00D62D8F">
      <w:pPr>
        <w:pStyle w:val="Code"/>
      </w:pPr>
      <w:r w:rsidRPr="00D35EB9">
        <w:t xml:space="preserve">        </w:t>
      </w:r>
      <w:r w:rsidR="00D070DF" w:rsidRPr="00D35EB9">
        <w:t>let</w:t>
      </w:r>
      <w:r w:rsidRPr="00D35EB9">
        <w:t xml:space="preserve"> </w:t>
      </w:r>
      <w:r w:rsidR="00D070DF" w:rsidRPr="00D35EB9">
        <w:t>thread</w:t>
      </w:r>
      <w:r w:rsidRPr="00D35EB9">
        <w:t xml:space="preserve"> </w:t>
      </w:r>
      <w:r w:rsidR="00D070DF" w:rsidRPr="00D35EB9">
        <w:t>=</w:t>
      </w:r>
      <w:r w:rsidRPr="00D35EB9">
        <w:t xml:space="preserve"> </w:t>
      </w:r>
      <w:r w:rsidR="00D070DF" w:rsidRPr="00D35EB9">
        <w:t>thread::spawn(||</w:t>
      </w:r>
      <w:r w:rsidRPr="00D35EB9">
        <w:t xml:space="preserve"> </w:t>
      </w:r>
      <w:r w:rsidR="00D070DF" w:rsidRPr="00D35EB9">
        <w:t>{</w:t>
      </w:r>
    </w:p>
    <w:p w14:paraId="04A159B6" w14:textId="61E1266C"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receiver;</w:t>
      </w:r>
    </w:p>
    <w:p w14:paraId="3CFB4F6B" w14:textId="095B417A" w:rsidR="00D070DF" w:rsidRPr="00D35EB9" w:rsidRDefault="00945AE6" w:rsidP="00D62D8F">
      <w:pPr>
        <w:pStyle w:val="Code"/>
      </w:pPr>
      <w:r w:rsidRPr="00D35EB9">
        <w:t xml:space="preserve">        </w:t>
      </w:r>
      <w:r w:rsidR="00D070DF" w:rsidRPr="00D35EB9">
        <w:t>});</w:t>
      </w:r>
    </w:p>
    <w:p w14:paraId="10228D79" w14:textId="77777777" w:rsidR="00D070DF" w:rsidRPr="00D35EB9" w:rsidRDefault="00D070DF" w:rsidP="00D62D8F">
      <w:pPr>
        <w:pStyle w:val="Code"/>
      </w:pPr>
    </w:p>
    <w:p w14:paraId="189A0705" w14:textId="522F345A" w:rsidR="00D070DF" w:rsidRPr="00A73287" w:rsidRDefault="00945AE6" w:rsidP="00D62D8F">
      <w:pPr>
        <w:pStyle w:val="Code"/>
        <w:rPr>
          <w:rStyle w:val="LiteralGray"/>
        </w:rPr>
      </w:pPr>
      <w:r w:rsidRPr="00D35EB9">
        <w:t xml:space="preserve">        </w:t>
      </w:r>
      <w:r w:rsidR="00D070DF" w:rsidRPr="00A73287">
        <w:rPr>
          <w:rStyle w:val="LiteralGray"/>
        </w:rPr>
        <w:t>Worker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w:t>
      </w:r>
    </w:p>
    <w:p w14:paraId="680BF6CC" w14:textId="735DA01C"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E07E1DA" w14:textId="77777777" w:rsidR="00D070DF" w:rsidRPr="00A73287" w:rsidRDefault="00D070DF" w:rsidP="00D62D8F">
      <w:pPr>
        <w:pStyle w:val="Code"/>
        <w:rPr>
          <w:rStyle w:val="LiteralGray"/>
        </w:rPr>
      </w:pPr>
      <w:r w:rsidRPr="00A73287">
        <w:rPr>
          <w:rStyle w:val="LiteralGray"/>
        </w:rPr>
        <w:t>}</w:t>
      </w:r>
    </w:p>
    <w:p w14:paraId="7F7037B1" w14:textId="5986E4AE" w:rsidR="00D070DF" w:rsidRPr="00D070DF" w:rsidRDefault="00D070DF" w:rsidP="008C2171">
      <w:pPr>
        <w:pStyle w:val="CodeListingCaption"/>
        <w:rPr>
          <w:lang w:eastAsia="en-GB"/>
        </w:rPr>
      </w:pPr>
      <w:r w:rsidRPr="00D070DF">
        <w:rPr>
          <w:lang w:eastAsia="en-GB"/>
        </w:rPr>
        <w:t>Passing</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to</w:t>
      </w:r>
      <w:r w:rsidR="00945AE6">
        <w:rPr>
          <w:lang w:eastAsia="en-GB"/>
        </w:rPr>
        <w:t xml:space="preserve"> </w:t>
      </w:r>
      <w:del w:id="110" w:author="Carol Nichols" w:date="2022-08-29T21:05:00Z">
        <w:r w:rsidRPr="00D070DF" w:rsidDel="0073013D">
          <w:rPr>
            <w:lang w:eastAsia="en-GB"/>
          </w:rPr>
          <w:delText>the</w:delText>
        </w:r>
        <w:r w:rsidR="00945AE6" w:rsidDel="0073013D">
          <w:rPr>
            <w:lang w:eastAsia="en-GB"/>
          </w:rPr>
          <w:delText xml:space="preserve"> </w:delText>
        </w:r>
      </w:del>
      <w:ins w:id="111" w:author="Carol Nichols" w:date="2022-08-29T21:05:00Z">
        <w:r w:rsidR="0073013D">
          <w:rPr>
            <w:lang w:eastAsia="en-GB"/>
          </w:rPr>
          <w:t xml:space="preserve">each </w:t>
        </w:r>
      </w:ins>
      <w:del w:id="112" w:author="Carol Nichols" w:date="2022-08-29T21:05:00Z">
        <w:r w:rsidRPr="0073013D" w:rsidDel="0073013D">
          <w:rPr>
            <w:rStyle w:val="Literal"/>
            <w:rPrChange w:id="113" w:author="Carol Nichols" w:date="2022-08-29T21:06:00Z">
              <w:rPr>
                <w:lang w:eastAsia="en-GB"/>
              </w:rPr>
            </w:rPrChange>
          </w:rPr>
          <w:delText>workers</w:delText>
        </w:r>
      </w:del>
      <w:ins w:id="114" w:author="Carol Nichols" w:date="2022-08-29T21:05:00Z">
        <w:r w:rsidR="0073013D" w:rsidRPr="0073013D">
          <w:rPr>
            <w:rStyle w:val="Literal"/>
            <w:rPrChange w:id="115" w:author="Carol Nichols" w:date="2022-08-29T21:06:00Z">
              <w:rPr>
                <w:lang w:eastAsia="en-GB"/>
              </w:rPr>
            </w:rPrChange>
          </w:rPr>
          <w:t>Worker</w:t>
        </w:r>
      </w:ins>
    </w:p>
    <w:p w14:paraId="0F1576CB" w14:textId="4B014C31" w:rsidR="00D070DF" w:rsidRPr="00D070DF" w:rsidRDefault="00D070DF" w:rsidP="00945AE6">
      <w:pPr>
        <w:pStyle w:val="Body"/>
        <w:rPr>
          <w:lang w:eastAsia="en-GB"/>
        </w:rPr>
      </w:pPr>
      <w:r w:rsidRPr="00D070DF">
        <w:rPr>
          <w:lang w:eastAsia="en-GB"/>
        </w:rPr>
        <w:t>We’ve</w:t>
      </w:r>
      <w:r w:rsidR="00945AE6">
        <w:rPr>
          <w:lang w:eastAsia="en-GB"/>
        </w:rPr>
        <w:t xml:space="preserve"> </w:t>
      </w:r>
      <w:r w:rsidRPr="00D070DF">
        <w:rPr>
          <w:lang w:eastAsia="en-GB"/>
        </w:rPr>
        <w:t>made</w:t>
      </w:r>
      <w:r w:rsidR="00945AE6">
        <w:rPr>
          <w:lang w:eastAsia="en-GB"/>
        </w:rPr>
        <w:t xml:space="preserve"> </w:t>
      </w:r>
      <w:r w:rsidRPr="00D070DF">
        <w:rPr>
          <w:lang w:eastAsia="en-GB"/>
        </w:rPr>
        <w:t>some</w:t>
      </w:r>
      <w:r w:rsidR="00945AE6">
        <w:rPr>
          <w:lang w:eastAsia="en-GB"/>
        </w:rPr>
        <w:t xml:space="preserve"> </w:t>
      </w:r>
      <w:r w:rsidRPr="00D070DF">
        <w:rPr>
          <w:lang w:eastAsia="en-GB"/>
        </w:rPr>
        <w:t>small</w:t>
      </w:r>
      <w:r w:rsidR="00945AE6">
        <w:rPr>
          <w:lang w:eastAsia="en-GB"/>
        </w:rPr>
        <w:t xml:space="preserve"> </w:t>
      </w:r>
      <w:r w:rsidRPr="00D070DF">
        <w:rPr>
          <w:lang w:eastAsia="en-GB"/>
        </w:rPr>
        <w:t>and</w:t>
      </w:r>
      <w:r w:rsidR="00945AE6">
        <w:rPr>
          <w:lang w:eastAsia="en-GB"/>
        </w:rPr>
        <w:t xml:space="preserve"> </w:t>
      </w:r>
      <w:r w:rsidRPr="00D070DF">
        <w:rPr>
          <w:lang w:eastAsia="en-GB"/>
        </w:rPr>
        <w:t>straightforward</w:t>
      </w:r>
      <w:r w:rsidR="00945AE6">
        <w:rPr>
          <w:lang w:eastAsia="en-GB"/>
        </w:rPr>
        <w:t xml:space="preserve"> </w:t>
      </w:r>
      <w:r w:rsidRPr="00D070DF">
        <w:rPr>
          <w:lang w:eastAsia="en-GB"/>
        </w:rPr>
        <w:t>changes:</w:t>
      </w:r>
      <w:r w:rsidR="00945AE6">
        <w:rPr>
          <w:lang w:eastAsia="en-GB"/>
        </w:rPr>
        <w:t xml:space="preserve"> </w:t>
      </w:r>
      <w:r w:rsidRPr="00D070DF">
        <w:rPr>
          <w:lang w:eastAsia="en-GB"/>
        </w:rPr>
        <w:t>we</w:t>
      </w:r>
      <w:r w:rsidR="00945AE6">
        <w:rPr>
          <w:lang w:eastAsia="en-GB"/>
        </w:rPr>
        <w:t xml:space="preserve"> </w:t>
      </w:r>
      <w:r w:rsidRPr="00D070DF">
        <w:rPr>
          <w:lang w:eastAsia="en-GB"/>
        </w:rPr>
        <w:t>pass</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into</w:t>
      </w:r>
      <w:r w:rsidR="00945AE6">
        <w:rPr>
          <w:lang w:eastAsia="en-GB"/>
        </w:rPr>
        <w:t xml:space="preserve"> </w:t>
      </w:r>
      <w:r w:rsidRPr="00D62D8F">
        <w:rPr>
          <w:rStyle w:val="Literal"/>
        </w:rPr>
        <w:t>Worker::new</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070DF">
        <w:rPr>
          <w:lang w:eastAsia="en-GB"/>
        </w:rPr>
        <w:t>it</w:t>
      </w:r>
      <w:r w:rsidR="00945AE6">
        <w:rPr>
          <w:lang w:eastAsia="en-GB"/>
        </w:rPr>
        <w:t xml:space="preserve"> </w:t>
      </w:r>
      <w:r w:rsidRPr="00D070DF">
        <w:rPr>
          <w:lang w:eastAsia="en-GB"/>
        </w:rPr>
        <w:t>inside</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00FF277B" w:rsidRPr="00FF277B">
        <w:rPr>
          <w:rStyle w:val="CodeAnnotation"/>
        </w:rPr>
        <w:t>2</w:t>
      </w:r>
      <w:r w:rsidRPr="00D070DF">
        <w:rPr>
          <w:lang w:eastAsia="en-GB"/>
        </w:rPr>
        <w:t>.</w:t>
      </w:r>
    </w:p>
    <w:p w14:paraId="457AF607" w14:textId="15007C2E" w:rsidR="00D070DF" w:rsidRPr="00D070DF" w:rsidRDefault="00D070DF" w:rsidP="00945AE6">
      <w:pPr>
        <w:pStyle w:val="Body"/>
        <w:rPr>
          <w:lang w:eastAsia="en-GB"/>
        </w:rPr>
      </w:pP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try</w:t>
      </w:r>
      <w:r w:rsidR="00945AE6">
        <w:rPr>
          <w:lang w:eastAsia="en-GB"/>
        </w:rPr>
        <w:t xml:space="preserve"> </w:t>
      </w:r>
      <w:r w:rsidRPr="00D070DF">
        <w:rPr>
          <w:lang w:eastAsia="en-GB"/>
        </w:rPr>
        <w:t>to</w:t>
      </w:r>
      <w:r w:rsidR="00945AE6">
        <w:rPr>
          <w:lang w:eastAsia="en-GB"/>
        </w:rPr>
        <w:t xml:space="preserve"> </w:t>
      </w:r>
      <w:r w:rsidRPr="00D070DF">
        <w:rPr>
          <w:lang w:eastAsia="en-GB"/>
        </w:rPr>
        <w:t>check</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this</w:t>
      </w:r>
      <w:r w:rsidR="00945AE6">
        <w:rPr>
          <w:lang w:eastAsia="en-GB"/>
        </w:rPr>
        <w:t xml:space="preserve"> </w:t>
      </w:r>
      <w:r w:rsidRPr="00D070DF">
        <w:rPr>
          <w:lang w:eastAsia="en-GB"/>
        </w:rPr>
        <w:t>error:</w:t>
      </w:r>
    </w:p>
    <w:p w14:paraId="193D51CC" w14:textId="48584192" w:rsidR="00D070DF" w:rsidRPr="00D35EB9" w:rsidRDefault="00D070DF" w:rsidP="00006275">
      <w:pPr>
        <w:pStyle w:val="CodeWide"/>
      </w:pPr>
      <w:r w:rsidRPr="00D35EB9">
        <w:t>$</w:t>
      </w:r>
      <w:r w:rsidR="00945AE6" w:rsidRPr="00D35EB9">
        <w:t xml:space="preserve"> </w:t>
      </w:r>
      <w:r w:rsidRPr="00E8513D">
        <w:rPr>
          <w:rStyle w:val="LiteralBold"/>
        </w:rPr>
        <w:t>cargo</w:t>
      </w:r>
      <w:r w:rsidR="00945AE6" w:rsidRPr="00E8513D">
        <w:rPr>
          <w:rStyle w:val="LiteralBold"/>
        </w:rPr>
        <w:t xml:space="preserve"> </w:t>
      </w:r>
      <w:r w:rsidRPr="00E8513D">
        <w:rPr>
          <w:rStyle w:val="LiteralBold"/>
        </w:rPr>
        <w:t>check</w:t>
      </w:r>
    </w:p>
    <w:p w14:paraId="6077BE1F" w14:textId="7E939326" w:rsidR="00D070DF" w:rsidRPr="00D35EB9" w:rsidRDefault="00945AE6" w:rsidP="00006275">
      <w:pPr>
        <w:pStyle w:val="CodeWide"/>
      </w:pPr>
      <w:r w:rsidRPr="00D35EB9">
        <w:t xml:space="preserve">    </w:t>
      </w:r>
      <w:r w:rsidR="00D070DF" w:rsidRPr="00D35EB9">
        <w:t>Checking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6CC5A23F" w14:textId="661AE4A0" w:rsidR="00D070DF" w:rsidRPr="00D35EB9" w:rsidRDefault="00D070DF" w:rsidP="00006275">
      <w:pPr>
        <w:pStyle w:val="CodeWide"/>
      </w:pPr>
      <w:r w:rsidRPr="00D35EB9">
        <w:t>error[E0382]:</w:t>
      </w:r>
      <w:r w:rsidR="00945AE6" w:rsidRPr="00D35EB9">
        <w:t xml:space="preserve"> </w:t>
      </w:r>
      <w:r w:rsidRPr="00D35EB9">
        <w:t>use</w:t>
      </w:r>
      <w:r w:rsidR="00945AE6" w:rsidRPr="00D35EB9">
        <w:t xml:space="preserve"> </w:t>
      </w:r>
      <w:r w:rsidRPr="00D35EB9">
        <w:t>of</w:t>
      </w:r>
      <w:r w:rsidR="00945AE6" w:rsidRPr="00D35EB9">
        <w:t xml:space="preserve"> </w:t>
      </w:r>
      <w:r w:rsidRPr="00D35EB9">
        <w:t>moved</w:t>
      </w:r>
      <w:r w:rsidR="00945AE6" w:rsidRPr="00D35EB9">
        <w:t xml:space="preserve"> </w:t>
      </w:r>
      <w:r w:rsidRPr="00D35EB9">
        <w:t>value:</w:t>
      </w:r>
      <w:r w:rsidR="00945AE6" w:rsidRPr="00D35EB9">
        <w:t xml:space="preserve"> </w:t>
      </w:r>
      <w:r w:rsidRPr="00D35EB9">
        <w:t>`receiver`</w:t>
      </w:r>
    </w:p>
    <w:p w14:paraId="74EE35CE" w14:textId="54FED602" w:rsidR="00D070DF" w:rsidRPr="00D35EB9" w:rsidRDefault="00945AE6" w:rsidP="00006275">
      <w:pPr>
        <w:pStyle w:val="CodeWide"/>
      </w:pPr>
      <w:r w:rsidRPr="00D35EB9">
        <w:t xml:space="preserve">  </w:t>
      </w:r>
      <w:r w:rsidR="00D070DF" w:rsidRPr="00D35EB9">
        <w:t>--&gt;</w:t>
      </w:r>
      <w:r w:rsidRPr="00D35EB9">
        <w:t xml:space="preserve"> </w:t>
      </w:r>
      <w:r w:rsidR="00D070DF" w:rsidRPr="00D35EB9">
        <w:t>src/lib.rs:2</w:t>
      </w:r>
      <w:r w:rsidR="00C71A5A">
        <w:t>6</w:t>
      </w:r>
      <w:r w:rsidR="00D070DF" w:rsidRPr="00D35EB9">
        <w:t>:42</w:t>
      </w:r>
    </w:p>
    <w:p w14:paraId="719327D4" w14:textId="121F3997" w:rsidR="00D070DF" w:rsidRPr="00D35EB9" w:rsidRDefault="00945AE6" w:rsidP="00006275">
      <w:pPr>
        <w:pStyle w:val="CodeWide"/>
      </w:pPr>
      <w:r w:rsidRPr="00D35EB9">
        <w:t xml:space="preserve">   </w:t>
      </w:r>
      <w:r w:rsidR="00D070DF" w:rsidRPr="00D35EB9">
        <w:t>|</w:t>
      </w:r>
    </w:p>
    <w:p w14:paraId="356BE3EE" w14:textId="4F64EFA8" w:rsidR="00D070DF" w:rsidRPr="00D35EB9" w:rsidRDefault="00D070DF" w:rsidP="00006275">
      <w:pPr>
        <w:pStyle w:val="CodeWide"/>
      </w:pPr>
      <w:r w:rsidRPr="00D35EB9">
        <w:t>2</w:t>
      </w:r>
      <w:r w:rsidR="00C71A5A">
        <w:t>1</w:t>
      </w:r>
      <w:r w:rsidR="00945AE6" w:rsidRPr="00D35EB9">
        <w:t xml:space="preserve"> </w:t>
      </w:r>
      <w:r w:rsidRPr="00D35EB9">
        <w:t>|</w:t>
      </w:r>
      <w:r w:rsidR="00945AE6" w:rsidRPr="00D35EB9">
        <w:t xml:space="preserve">         </w:t>
      </w:r>
      <w:r w:rsidRPr="00D35EB9">
        <w:t>let</w:t>
      </w:r>
      <w:r w:rsidR="00945AE6" w:rsidRPr="00D35EB9">
        <w:t xml:space="preserve"> </w:t>
      </w:r>
      <w:r w:rsidRPr="00D35EB9">
        <w:t>(sender,</w:t>
      </w:r>
      <w:r w:rsidR="00945AE6" w:rsidRPr="00D35EB9">
        <w:t xml:space="preserve"> </w:t>
      </w:r>
      <w:r w:rsidRPr="00D35EB9">
        <w:t>receiver)</w:t>
      </w:r>
      <w:r w:rsidR="00945AE6" w:rsidRPr="00D35EB9">
        <w:t xml:space="preserve"> </w:t>
      </w:r>
      <w:r w:rsidRPr="00D35EB9">
        <w:t>=</w:t>
      </w:r>
      <w:r w:rsidR="00945AE6" w:rsidRPr="00D35EB9">
        <w:t xml:space="preserve"> </w:t>
      </w:r>
      <w:r w:rsidRPr="00D35EB9">
        <w:t>mpsc::channel();</w:t>
      </w:r>
    </w:p>
    <w:p w14:paraId="64646106" w14:textId="6E4ACD34" w:rsidR="005A5B9A" w:rsidRDefault="00945AE6" w:rsidP="00006275">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move</w:t>
      </w:r>
      <w:r w:rsidRPr="00D35EB9">
        <w:t xml:space="preserve"> </w:t>
      </w:r>
      <w:r w:rsidR="00D070DF" w:rsidRPr="00D35EB9">
        <w:t>occurs</w:t>
      </w:r>
      <w:r w:rsidRPr="00D35EB9">
        <w:t xml:space="preserve"> </w:t>
      </w:r>
      <w:r w:rsidR="00D070DF" w:rsidRPr="00D35EB9">
        <w:t>because</w:t>
      </w:r>
      <w:r w:rsidRPr="00D35EB9">
        <w:t xml:space="preserve"> </w:t>
      </w:r>
      <w:r w:rsidR="00D070DF" w:rsidRPr="00D35EB9">
        <w:t>`receiver`</w:t>
      </w:r>
      <w:r w:rsidRPr="00D35EB9">
        <w:t xml:space="preserve"> </w:t>
      </w:r>
      <w:r w:rsidR="00D070DF" w:rsidRPr="00D35EB9">
        <w:t>has</w:t>
      </w:r>
      <w:r w:rsidRPr="00D35EB9">
        <w:t xml:space="preserve"> </w:t>
      </w:r>
      <w:r w:rsidR="00D070DF" w:rsidRPr="00D35EB9">
        <w:t>type</w:t>
      </w:r>
    </w:p>
    <w:p w14:paraId="0713FB4E" w14:textId="5BE1115F" w:rsidR="00D070DF" w:rsidRPr="00D35EB9" w:rsidRDefault="00D070DF" w:rsidP="00006275">
      <w:pPr>
        <w:pStyle w:val="CodeWide"/>
      </w:pPr>
      <w:r w:rsidRPr="00D35EB9">
        <w:t>`std::sync::mpsc::Receiver&lt;Job&gt;`,</w:t>
      </w:r>
      <w:r w:rsidR="00945AE6" w:rsidRPr="00D35EB9">
        <w:t xml:space="preserve"> </w:t>
      </w:r>
      <w:r w:rsidRPr="00D35EB9">
        <w:t>which</w:t>
      </w:r>
      <w:r w:rsidR="00945AE6" w:rsidRPr="00D35EB9">
        <w:t xml:space="preserve"> </w:t>
      </w:r>
      <w:r w:rsidRPr="00D35EB9">
        <w:t>does</w:t>
      </w:r>
      <w:r w:rsidR="00945AE6" w:rsidRPr="00D35EB9">
        <w:t xml:space="preserve"> </w:t>
      </w:r>
      <w:r w:rsidRPr="00D35EB9">
        <w:t>not</w:t>
      </w:r>
      <w:r w:rsidR="00945AE6" w:rsidRPr="00D35EB9">
        <w:t xml:space="preserve"> </w:t>
      </w:r>
      <w:r w:rsidRPr="00D35EB9">
        <w:t>implement</w:t>
      </w:r>
      <w:r w:rsidR="00945AE6" w:rsidRPr="00D35EB9">
        <w:t xml:space="preserve"> </w:t>
      </w:r>
      <w:r w:rsidRPr="00D35EB9">
        <w:t>the</w:t>
      </w:r>
      <w:r w:rsidR="00945AE6" w:rsidRPr="00D35EB9">
        <w:t xml:space="preserve"> </w:t>
      </w:r>
      <w:r w:rsidRPr="00D35EB9">
        <w:t>`Copy`</w:t>
      </w:r>
      <w:r w:rsidR="00945AE6" w:rsidRPr="00D35EB9">
        <w:t xml:space="preserve"> </w:t>
      </w:r>
      <w:r w:rsidRPr="00D35EB9">
        <w:t>trait</w:t>
      </w:r>
    </w:p>
    <w:p w14:paraId="249C8AA6" w14:textId="77777777" w:rsidR="00D070DF" w:rsidRPr="00D35EB9" w:rsidRDefault="00D070DF" w:rsidP="00006275">
      <w:pPr>
        <w:pStyle w:val="CodeWide"/>
      </w:pPr>
      <w:r w:rsidRPr="00D35EB9">
        <w:t>...</w:t>
      </w:r>
    </w:p>
    <w:p w14:paraId="247FB555" w14:textId="46AF478A" w:rsidR="00D070DF" w:rsidRPr="00D35EB9" w:rsidRDefault="00D070DF" w:rsidP="00006275">
      <w:pPr>
        <w:pStyle w:val="CodeWide"/>
      </w:pPr>
      <w:r w:rsidRPr="00D35EB9">
        <w:t>2</w:t>
      </w:r>
      <w:r w:rsidR="00C71A5A">
        <w:t>6</w:t>
      </w:r>
      <w:r w:rsidR="00945AE6" w:rsidRPr="00D35EB9">
        <w:t xml:space="preserve"> </w:t>
      </w:r>
      <w:r w:rsidRPr="00D35EB9">
        <w:t>|</w:t>
      </w:r>
      <w:r w:rsidR="00945AE6" w:rsidRPr="00D35EB9">
        <w:t xml:space="preserve">             </w:t>
      </w:r>
      <w:r w:rsidRPr="00D35EB9">
        <w:t>workers.push(Worker::new(id,</w:t>
      </w:r>
      <w:r w:rsidR="00945AE6" w:rsidRPr="00D35EB9">
        <w:t xml:space="preserve"> </w:t>
      </w:r>
      <w:r w:rsidRPr="00D35EB9">
        <w:t>receiver));</w:t>
      </w:r>
    </w:p>
    <w:p w14:paraId="1C0AA064" w14:textId="4D585884" w:rsidR="005A5B9A" w:rsidRDefault="00945AE6" w:rsidP="00006275">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value</w:t>
      </w:r>
      <w:r w:rsidRPr="00D35EB9">
        <w:t xml:space="preserve"> </w:t>
      </w:r>
      <w:r w:rsidR="00D070DF" w:rsidRPr="00D35EB9">
        <w:t>moved</w:t>
      </w:r>
      <w:r w:rsidRPr="00D35EB9">
        <w:t xml:space="preserve"> </w:t>
      </w:r>
      <w:r w:rsidR="00D070DF" w:rsidRPr="00D35EB9">
        <w:t>here,</w:t>
      </w:r>
      <w:r w:rsidRPr="00D35EB9">
        <w:t xml:space="preserve"> </w:t>
      </w:r>
      <w:r w:rsidR="00D070DF" w:rsidRPr="00D35EB9">
        <w:t>in</w:t>
      </w:r>
    </w:p>
    <w:p w14:paraId="525C4C1A" w14:textId="396CBFE6" w:rsidR="00D070DF" w:rsidRPr="00D35EB9" w:rsidRDefault="00D070DF" w:rsidP="00006275">
      <w:pPr>
        <w:pStyle w:val="CodeWide"/>
      </w:pPr>
      <w:r w:rsidRPr="00D35EB9">
        <w:t>previous</w:t>
      </w:r>
      <w:r w:rsidR="00945AE6" w:rsidRPr="00D35EB9">
        <w:t xml:space="preserve"> </w:t>
      </w:r>
      <w:r w:rsidRPr="00D35EB9">
        <w:t>iteration</w:t>
      </w:r>
      <w:r w:rsidR="00945AE6" w:rsidRPr="00D35EB9">
        <w:t xml:space="preserve"> </w:t>
      </w:r>
      <w:r w:rsidRPr="00D35EB9">
        <w:t>of</w:t>
      </w:r>
      <w:r w:rsidR="00945AE6" w:rsidRPr="00D35EB9">
        <w:t xml:space="preserve"> </w:t>
      </w:r>
      <w:r w:rsidRPr="00D35EB9">
        <w:t>loop</w:t>
      </w:r>
    </w:p>
    <w:p w14:paraId="39E07390" w14:textId="7310FD8C" w:rsidR="00D070DF" w:rsidRPr="00D070DF" w:rsidRDefault="00BC076D" w:rsidP="00945AE6">
      <w:pPr>
        <w:pStyle w:val="Body"/>
        <w:rPr>
          <w:lang w:eastAsia="en-GB"/>
        </w:rPr>
      </w:pPr>
      <w:r>
        <w:rPr>
          <w:lang w:eastAsia="en-GB"/>
        </w:rPr>
        <w:fldChar w:fldCharType="begin"/>
      </w:r>
      <w:r>
        <w:instrText xml:space="preserve"> XE "Arc&lt;T&gt; type</w:instrText>
      </w:r>
      <w:r w:rsidRPr="00BE574B">
        <w:instrText xml:space="preserve"> startRange</w:instrText>
      </w:r>
      <w:r>
        <w:instrText xml:space="preserve">" </w:instrText>
      </w:r>
      <w:r>
        <w:rPr>
          <w:lang w:eastAsia="en-GB"/>
        </w:rPr>
        <w:fldChar w:fldCharType="end"/>
      </w:r>
      <w:r>
        <w:rPr>
          <w:lang w:eastAsia="en-GB"/>
        </w:rPr>
        <w:fldChar w:fldCharType="begin"/>
      </w:r>
      <w:r>
        <w:instrText xml:space="preserve"> XE "Mutex&lt;T&gt; type</w:instrText>
      </w:r>
      <w:r w:rsidRPr="00BE574B">
        <w:instrText xml:space="preserve"> startRange</w:instrText>
      </w:r>
      <w:r>
        <w:instrText xml:space="preserve">" </w:instrText>
      </w:r>
      <w:r>
        <w:rPr>
          <w:lang w:eastAsia="en-GB"/>
        </w:rPr>
        <w:fldChar w:fldCharType="end"/>
      </w:r>
      <w:r w:rsidR="00D070DF" w:rsidRPr="00D070DF">
        <w:rPr>
          <w:lang w:eastAsia="en-GB"/>
        </w:rPr>
        <w:t>The</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trying</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pass</w:t>
      </w:r>
      <w:r w:rsidR="00945AE6">
        <w:rPr>
          <w:lang w:eastAsia="en-GB"/>
        </w:rPr>
        <w:t xml:space="preserve"> </w:t>
      </w:r>
      <w:r w:rsidR="00D070DF" w:rsidRPr="00D62D8F">
        <w:rPr>
          <w:rStyle w:val="Literal"/>
        </w:rPr>
        <w:t>receiver</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multiple</w:t>
      </w:r>
      <w:r w:rsidR="00945AE6">
        <w:rPr>
          <w:lang w:eastAsia="en-GB"/>
        </w:rPr>
        <w:t xml:space="preserve"> </w:t>
      </w:r>
      <w:r w:rsidR="00D070DF" w:rsidRPr="00D62D8F">
        <w:rPr>
          <w:rStyle w:val="Literal"/>
        </w:rPr>
        <w:t>Worker</w:t>
      </w:r>
      <w:r w:rsidR="00945AE6">
        <w:rPr>
          <w:lang w:eastAsia="en-GB"/>
        </w:rPr>
        <w:t xml:space="preserve"> </w:t>
      </w:r>
      <w:r w:rsidR="00D070DF" w:rsidRPr="00D070DF">
        <w:rPr>
          <w:lang w:eastAsia="en-GB"/>
        </w:rPr>
        <w:t>instances.</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won’t</w:t>
      </w:r>
      <w:r w:rsidR="00945AE6">
        <w:rPr>
          <w:lang w:eastAsia="en-GB"/>
        </w:rPr>
        <w:t xml:space="preserve"> </w:t>
      </w:r>
      <w:r w:rsidR="00D070DF" w:rsidRPr="00D070DF">
        <w:rPr>
          <w:lang w:eastAsia="en-GB"/>
        </w:rPr>
        <w:t>work,</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you’ll</w:t>
      </w:r>
      <w:r w:rsidR="00945AE6">
        <w:rPr>
          <w:lang w:eastAsia="en-GB"/>
        </w:rPr>
        <w:t xml:space="preserve"> </w:t>
      </w:r>
      <w:r w:rsidR="00D070DF" w:rsidRPr="00D070DF">
        <w:rPr>
          <w:lang w:eastAsia="en-GB"/>
        </w:rPr>
        <w:t>recall</w:t>
      </w:r>
      <w:r w:rsidR="00945AE6">
        <w:rPr>
          <w:lang w:eastAsia="en-GB"/>
        </w:rPr>
        <w:t xml:space="preserve"> </w:t>
      </w:r>
      <w:r w:rsidR="00D070DF" w:rsidRPr="00D070DF">
        <w:rPr>
          <w:lang w:eastAsia="en-GB"/>
        </w:rPr>
        <w:t>from</w:t>
      </w:r>
      <w:r w:rsidR="00945AE6">
        <w:rPr>
          <w:lang w:eastAsia="en-GB"/>
        </w:rPr>
        <w:t xml:space="preserve"> </w:t>
      </w:r>
      <w:r w:rsidR="00D070DF" w:rsidRPr="0034556F">
        <w:rPr>
          <w:rStyle w:val="Xref"/>
        </w:rPr>
        <w:t>Chapter</w:t>
      </w:r>
      <w:r w:rsidR="00945AE6" w:rsidRPr="0034556F">
        <w:rPr>
          <w:rStyle w:val="Xref"/>
        </w:rPr>
        <w:t xml:space="preserve"> </w:t>
      </w:r>
      <w:r w:rsidR="00D070DF" w:rsidRPr="0034556F">
        <w:rPr>
          <w:rStyle w:val="Xref"/>
        </w:rPr>
        <w:t>16</w:t>
      </w:r>
      <w:r w:rsidR="00D070DF" w:rsidRPr="00D070DF">
        <w:rPr>
          <w:lang w:eastAsia="en-GB"/>
        </w:rPr>
        <w:t>:</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channel</w:t>
      </w:r>
      <w:r w:rsidR="00945AE6">
        <w:rPr>
          <w:lang w:eastAsia="en-GB"/>
        </w:rPr>
        <w:t xml:space="preserve"> </w:t>
      </w:r>
      <w:r w:rsidR="00D070DF" w:rsidRPr="00D070DF">
        <w:rPr>
          <w:lang w:eastAsia="en-GB"/>
        </w:rPr>
        <w:t>implementation</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Rust</w:t>
      </w:r>
      <w:r w:rsidR="00945AE6">
        <w:rPr>
          <w:lang w:eastAsia="en-GB"/>
        </w:rPr>
        <w:t xml:space="preserve"> </w:t>
      </w:r>
      <w:r w:rsidR="00D070DF" w:rsidRPr="00D070DF">
        <w:rPr>
          <w:lang w:eastAsia="en-GB"/>
        </w:rPr>
        <w:t>provides</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multiple</w:t>
      </w:r>
      <w:r w:rsidR="00945AE6">
        <w:rPr>
          <w:lang w:eastAsia="en-GB"/>
        </w:rPr>
        <w:t xml:space="preserve"> </w:t>
      </w:r>
      <w:r w:rsidR="00D070DF" w:rsidRPr="00D35EB9">
        <w:rPr>
          <w:rStyle w:val="Italic"/>
        </w:rPr>
        <w:t>producer</w:t>
      </w:r>
      <w:r w:rsidR="00D070DF" w:rsidRPr="00D070DF">
        <w:rPr>
          <w:lang w:eastAsia="en-GB"/>
        </w:rPr>
        <w:t>,</w:t>
      </w:r>
      <w:r w:rsidR="00945AE6">
        <w:rPr>
          <w:lang w:eastAsia="en-GB"/>
        </w:rPr>
        <w:t xml:space="preserve"> </w:t>
      </w:r>
      <w:r w:rsidR="00D070DF" w:rsidRPr="00D070DF">
        <w:rPr>
          <w:lang w:eastAsia="en-GB"/>
        </w:rPr>
        <w:t>single</w:t>
      </w:r>
      <w:r w:rsidR="00945AE6">
        <w:rPr>
          <w:lang w:eastAsia="en-GB"/>
        </w:rPr>
        <w:t xml:space="preserve"> </w:t>
      </w:r>
      <w:r w:rsidR="00D070DF" w:rsidRPr="00D35EB9">
        <w:rPr>
          <w:rStyle w:val="Italic"/>
        </w:rPr>
        <w:t>consumer</w:t>
      </w:r>
      <w:r w:rsidR="00D070DF" w:rsidRPr="00D070DF">
        <w:rPr>
          <w:lang w:eastAsia="en-GB"/>
        </w:rPr>
        <w:t>.</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means</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can’t</w:t>
      </w:r>
      <w:r w:rsidR="00945AE6">
        <w:rPr>
          <w:lang w:eastAsia="en-GB"/>
        </w:rPr>
        <w:t xml:space="preserve"> </w:t>
      </w:r>
      <w:r w:rsidR="00D070DF" w:rsidRPr="00D070DF">
        <w:rPr>
          <w:lang w:eastAsia="en-GB"/>
        </w:rPr>
        <w:t>just</w:t>
      </w:r>
      <w:r w:rsidR="00945AE6">
        <w:rPr>
          <w:lang w:eastAsia="en-GB"/>
        </w:rPr>
        <w:t xml:space="preserve"> </w:t>
      </w:r>
      <w:r w:rsidR="00D070DF" w:rsidRPr="00D070DF">
        <w:rPr>
          <w:lang w:eastAsia="en-GB"/>
        </w:rPr>
        <w:t>clone</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consuming</w:t>
      </w:r>
      <w:r w:rsidR="00945AE6">
        <w:rPr>
          <w:lang w:eastAsia="en-GB"/>
        </w:rPr>
        <w:t xml:space="preserve"> </w:t>
      </w:r>
      <w:r w:rsidR="00D070DF" w:rsidRPr="00D070DF">
        <w:rPr>
          <w:lang w:eastAsia="en-GB"/>
        </w:rPr>
        <w:t>end</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channel</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fix</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code.</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also</w:t>
      </w:r>
      <w:r w:rsidR="00945AE6">
        <w:rPr>
          <w:lang w:eastAsia="en-GB"/>
        </w:rPr>
        <w:t xml:space="preserve"> </w:t>
      </w:r>
      <w:r w:rsidR="00D070DF" w:rsidRPr="00D070DF">
        <w:rPr>
          <w:lang w:eastAsia="en-GB"/>
        </w:rPr>
        <w:t>don’t</w:t>
      </w:r>
      <w:r w:rsidR="00945AE6">
        <w:rPr>
          <w:lang w:eastAsia="en-GB"/>
        </w:rPr>
        <w:t xml:space="preserve"> </w:t>
      </w:r>
      <w:r w:rsidR="00D070DF" w:rsidRPr="00D070DF">
        <w:rPr>
          <w:lang w:eastAsia="en-GB"/>
        </w:rPr>
        <w:t>want</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send</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message</w:t>
      </w:r>
      <w:r w:rsidR="00945AE6">
        <w:rPr>
          <w:lang w:eastAsia="en-GB"/>
        </w:rPr>
        <w:t xml:space="preserve"> </w:t>
      </w:r>
      <w:r w:rsidR="00D070DF" w:rsidRPr="00D070DF">
        <w:rPr>
          <w:lang w:eastAsia="en-GB"/>
        </w:rPr>
        <w:t>multiple</w:t>
      </w:r>
      <w:r w:rsidR="00945AE6">
        <w:rPr>
          <w:lang w:eastAsia="en-GB"/>
        </w:rPr>
        <w:t xml:space="preserve"> </w:t>
      </w:r>
      <w:r w:rsidR="00D070DF" w:rsidRPr="00D070DF">
        <w:rPr>
          <w:lang w:eastAsia="en-GB"/>
        </w:rPr>
        <w:t>times</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multiple</w:t>
      </w:r>
      <w:r w:rsidR="00945AE6">
        <w:rPr>
          <w:lang w:eastAsia="en-GB"/>
        </w:rPr>
        <w:t xml:space="preserve"> </w:t>
      </w:r>
      <w:r w:rsidR="00D070DF" w:rsidRPr="00D070DF">
        <w:rPr>
          <w:lang w:eastAsia="en-GB"/>
        </w:rPr>
        <w:t>consumers;</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want</w:t>
      </w:r>
      <w:r w:rsidR="00945AE6">
        <w:rPr>
          <w:lang w:eastAsia="en-GB"/>
        </w:rPr>
        <w:t xml:space="preserve"> </w:t>
      </w:r>
      <w:r w:rsidR="00D070DF" w:rsidRPr="00D070DF">
        <w:rPr>
          <w:lang w:eastAsia="en-GB"/>
        </w:rPr>
        <w:t>one</w:t>
      </w:r>
      <w:r w:rsidR="00945AE6">
        <w:rPr>
          <w:lang w:eastAsia="en-GB"/>
        </w:rPr>
        <w:t xml:space="preserve"> </w:t>
      </w:r>
      <w:r w:rsidR="00D070DF" w:rsidRPr="00D070DF">
        <w:rPr>
          <w:lang w:eastAsia="en-GB"/>
        </w:rPr>
        <w:t>list</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messages</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multiple</w:t>
      </w:r>
      <w:r w:rsidR="00945AE6">
        <w:rPr>
          <w:lang w:eastAsia="en-GB"/>
        </w:rPr>
        <w:t xml:space="preserve"> </w:t>
      </w:r>
      <w:del w:id="116" w:author="Carol Nichols" w:date="2022-08-29T21:06:00Z">
        <w:r w:rsidR="00D070DF" w:rsidRPr="0073013D" w:rsidDel="0073013D">
          <w:rPr>
            <w:rStyle w:val="Literal"/>
            <w:rPrChange w:id="117" w:author="Carol Nichols" w:date="2022-08-29T21:06:00Z">
              <w:rPr>
                <w:lang w:eastAsia="en-GB"/>
              </w:rPr>
            </w:rPrChange>
          </w:rPr>
          <w:delText>workers</w:delText>
        </w:r>
        <w:r w:rsidR="00945AE6" w:rsidRPr="0073013D" w:rsidDel="0073013D">
          <w:rPr>
            <w:rStyle w:val="Literal"/>
            <w:rPrChange w:id="118" w:author="Carol Nichols" w:date="2022-08-29T21:06:00Z">
              <w:rPr>
                <w:lang w:eastAsia="en-GB"/>
              </w:rPr>
            </w:rPrChange>
          </w:rPr>
          <w:delText xml:space="preserve"> </w:delText>
        </w:r>
      </w:del>
      <w:ins w:id="119" w:author="Carol Nichols" w:date="2022-08-29T21:06:00Z">
        <w:r w:rsidR="0073013D" w:rsidRPr="0073013D">
          <w:rPr>
            <w:rStyle w:val="Literal"/>
            <w:rPrChange w:id="120" w:author="Carol Nichols" w:date="2022-08-29T21:06:00Z">
              <w:rPr>
                <w:lang w:eastAsia="en-GB"/>
              </w:rPr>
            </w:rPrChange>
          </w:rPr>
          <w:t>Worker</w:t>
        </w:r>
        <w:r w:rsidR="0073013D">
          <w:rPr>
            <w:lang w:eastAsia="en-GB"/>
          </w:rPr>
          <w:t xml:space="preserve"> instances </w:t>
        </w:r>
      </w:ins>
      <w:r w:rsidR="00D070DF" w:rsidRPr="00D070DF">
        <w:rPr>
          <w:lang w:eastAsia="en-GB"/>
        </w:rPr>
        <w:t>such</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each</w:t>
      </w:r>
      <w:r w:rsidR="00945AE6">
        <w:rPr>
          <w:lang w:eastAsia="en-GB"/>
        </w:rPr>
        <w:t xml:space="preserve"> </w:t>
      </w:r>
      <w:r w:rsidR="00D070DF" w:rsidRPr="00D070DF">
        <w:rPr>
          <w:lang w:eastAsia="en-GB"/>
        </w:rPr>
        <w:t>message</w:t>
      </w:r>
      <w:r w:rsidR="00945AE6">
        <w:rPr>
          <w:lang w:eastAsia="en-GB"/>
        </w:rPr>
        <w:t xml:space="preserve"> </w:t>
      </w:r>
      <w:r w:rsidR="00D070DF" w:rsidRPr="00D070DF">
        <w:rPr>
          <w:lang w:eastAsia="en-GB"/>
        </w:rPr>
        <w:t>gets</w:t>
      </w:r>
      <w:r w:rsidR="00945AE6">
        <w:rPr>
          <w:lang w:eastAsia="en-GB"/>
        </w:rPr>
        <w:t xml:space="preserve"> </w:t>
      </w:r>
      <w:r w:rsidR="00D070DF" w:rsidRPr="00D070DF">
        <w:rPr>
          <w:lang w:eastAsia="en-GB"/>
        </w:rPr>
        <w:t>processed</w:t>
      </w:r>
      <w:r w:rsidR="00945AE6">
        <w:rPr>
          <w:lang w:eastAsia="en-GB"/>
        </w:rPr>
        <w:t xml:space="preserve"> </w:t>
      </w:r>
      <w:r w:rsidR="00D070DF" w:rsidRPr="00D070DF">
        <w:rPr>
          <w:lang w:eastAsia="en-GB"/>
        </w:rPr>
        <w:t>once.</w:t>
      </w:r>
    </w:p>
    <w:p w14:paraId="72BE2749" w14:textId="41F016FE" w:rsidR="00D070DF" w:rsidRPr="00D070DF" w:rsidRDefault="00D070DF" w:rsidP="00945AE6">
      <w:pPr>
        <w:pStyle w:val="Body"/>
        <w:rPr>
          <w:lang w:eastAsia="en-GB"/>
        </w:rPr>
      </w:pPr>
      <w:r w:rsidRPr="00D070DF">
        <w:rPr>
          <w:lang w:eastAsia="en-GB"/>
        </w:rPr>
        <w:t>Additionally,</w:t>
      </w:r>
      <w:r w:rsidR="00945AE6">
        <w:rPr>
          <w:lang w:eastAsia="en-GB"/>
        </w:rPr>
        <w:t xml:space="preserve"> </w:t>
      </w:r>
      <w:r w:rsidRPr="00D070DF">
        <w:rPr>
          <w:lang w:eastAsia="en-GB"/>
        </w:rPr>
        <w:t>taking</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off</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queue</w:t>
      </w:r>
      <w:r w:rsidR="00945AE6">
        <w:rPr>
          <w:lang w:eastAsia="en-GB"/>
        </w:rPr>
        <w:t xml:space="preserve"> </w:t>
      </w:r>
      <w:r w:rsidRPr="00D070DF">
        <w:rPr>
          <w:lang w:eastAsia="en-GB"/>
        </w:rPr>
        <w:t>involves</w:t>
      </w:r>
      <w:r w:rsidR="00945AE6">
        <w:rPr>
          <w:lang w:eastAsia="en-GB"/>
        </w:rPr>
        <w:t xml:space="preserve"> </w:t>
      </w:r>
      <w:r w:rsidRPr="00D070DF">
        <w:rPr>
          <w:lang w:eastAsia="en-GB"/>
        </w:rPr>
        <w:t>mutating</w:t>
      </w:r>
      <w:r w:rsidR="00945AE6">
        <w:rPr>
          <w:lang w:eastAsia="en-GB"/>
        </w:rPr>
        <w:t xml:space="preserve"> </w:t>
      </w:r>
      <w:r w:rsidRPr="00D070DF">
        <w:rPr>
          <w:lang w:eastAsia="en-GB"/>
        </w:rPr>
        <w:t>the</w:t>
      </w:r>
      <w:r w:rsidR="00945AE6">
        <w:rPr>
          <w:lang w:eastAsia="en-GB"/>
        </w:rPr>
        <w:t xml:space="preserve"> </w:t>
      </w:r>
      <w:r w:rsidRPr="00D62D8F">
        <w:rPr>
          <w:rStyle w:val="Literal"/>
        </w:rPr>
        <w:t>receiver</w:t>
      </w:r>
      <w:r w:rsidRPr="00D070DF">
        <w:rPr>
          <w:lang w:eastAsia="en-GB"/>
        </w:rPr>
        <w:t>,</w:t>
      </w:r>
      <w:r w:rsidR="00945AE6">
        <w:rPr>
          <w:lang w:eastAsia="en-GB"/>
        </w:rPr>
        <w:t xml:space="preserve"> </w:t>
      </w:r>
      <w:r w:rsidRPr="00D070DF">
        <w:rPr>
          <w:lang w:eastAsia="en-GB"/>
        </w:rPr>
        <w:t>so</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need</w:t>
      </w:r>
      <w:r w:rsidR="00945AE6">
        <w:rPr>
          <w:lang w:eastAsia="en-GB"/>
        </w:rPr>
        <w:t xml:space="preserve"> </w:t>
      </w:r>
      <w:r w:rsidRPr="00D070DF">
        <w:rPr>
          <w:lang w:eastAsia="en-GB"/>
        </w:rPr>
        <w:t>a</w:t>
      </w:r>
      <w:r w:rsidR="00945AE6">
        <w:rPr>
          <w:lang w:eastAsia="en-GB"/>
        </w:rPr>
        <w:t xml:space="preserve"> </w:t>
      </w:r>
      <w:r w:rsidRPr="00D070DF">
        <w:rPr>
          <w:lang w:eastAsia="en-GB"/>
        </w:rPr>
        <w:t>safe</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share</w:t>
      </w:r>
      <w:r w:rsidR="00945AE6">
        <w:rPr>
          <w:lang w:eastAsia="en-GB"/>
        </w:rPr>
        <w:t xml:space="preserve"> </w:t>
      </w:r>
      <w:r w:rsidRPr="00D070DF">
        <w:rPr>
          <w:lang w:eastAsia="en-GB"/>
        </w:rPr>
        <w:t>and</w:t>
      </w:r>
      <w:r w:rsidR="00945AE6">
        <w:rPr>
          <w:lang w:eastAsia="en-GB"/>
        </w:rPr>
        <w:t xml:space="preserve"> </w:t>
      </w:r>
      <w:r w:rsidRPr="00D070DF">
        <w:rPr>
          <w:lang w:eastAsia="en-GB"/>
        </w:rPr>
        <w:t>modify</w:t>
      </w:r>
      <w:r w:rsidR="00945AE6">
        <w:rPr>
          <w:lang w:eastAsia="en-GB"/>
        </w:rPr>
        <w:t xml:space="preserve"> </w:t>
      </w:r>
      <w:r w:rsidRPr="00D62D8F">
        <w:rPr>
          <w:rStyle w:val="Literal"/>
        </w:rPr>
        <w:t>receiver</w:t>
      </w:r>
      <w:r w:rsidRPr="00D070DF">
        <w:rPr>
          <w:lang w:eastAsia="en-GB"/>
        </w:rPr>
        <w:t>;</w:t>
      </w:r>
      <w:r w:rsidR="00945AE6">
        <w:rPr>
          <w:lang w:eastAsia="en-GB"/>
        </w:rPr>
        <w:t xml:space="preserve"> </w:t>
      </w:r>
      <w:r w:rsidRPr="00D070DF">
        <w:rPr>
          <w:lang w:eastAsia="en-GB"/>
        </w:rPr>
        <w:t>otherwise,</w:t>
      </w:r>
      <w:r w:rsidR="00945AE6">
        <w:rPr>
          <w:lang w:eastAsia="en-GB"/>
        </w:rPr>
        <w:t xml:space="preserve"> </w:t>
      </w:r>
      <w:r w:rsidRPr="00D070DF">
        <w:rPr>
          <w:lang w:eastAsia="en-GB"/>
        </w:rPr>
        <w:t>we</w:t>
      </w:r>
      <w:r w:rsidR="00945AE6">
        <w:rPr>
          <w:lang w:eastAsia="en-GB"/>
        </w:rPr>
        <w:t xml:space="preserve"> </w:t>
      </w:r>
      <w:r w:rsidRPr="00D070DF">
        <w:rPr>
          <w:lang w:eastAsia="en-GB"/>
        </w:rPr>
        <w:t>might</w:t>
      </w:r>
      <w:r w:rsidR="00945AE6">
        <w:rPr>
          <w:lang w:eastAsia="en-GB"/>
        </w:rPr>
        <w:t xml:space="preserve"> </w:t>
      </w:r>
      <w:r w:rsidRPr="00D070DF">
        <w:rPr>
          <w:lang w:eastAsia="en-GB"/>
        </w:rPr>
        <w:t>get</w:t>
      </w:r>
      <w:r w:rsidR="00945AE6">
        <w:rPr>
          <w:lang w:eastAsia="en-GB"/>
        </w:rPr>
        <w:t xml:space="preserve"> </w:t>
      </w:r>
      <w:r w:rsidRPr="00D070DF">
        <w:rPr>
          <w:lang w:eastAsia="en-GB"/>
        </w:rPr>
        <w:t>race</w:t>
      </w:r>
      <w:r w:rsidR="00945AE6">
        <w:rPr>
          <w:lang w:eastAsia="en-GB"/>
        </w:rPr>
        <w:t xml:space="preserve"> </w:t>
      </w:r>
      <w:r w:rsidRPr="00D070DF">
        <w:rPr>
          <w:lang w:eastAsia="en-GB"/>
        </w:rPr>
        <w:t>conditions</w:t>
      </w:r>
      <w:r w:rsidR="00945AE6">
        <w:rPr>
          <w:lang w:eastAsia="en-GB"/>
        </w:rPr>
        <w:t xml:space="preserve"> </w:t>
      </w:r>
      <w:r w:rsidRPr="00D070DF">
        <w:rPr>
          <w:lang w:eastAsia="en-GB"/>
        </w:rPr>
        <w:t>(as</w:t>
      </w:r>
      <w:r w:rsidR="00945AE6">
        <w:rPr>
          <w:lang w:eastAsia="en-GB"/>
        </w:rPr>
        <w:t xml:space="preserve"> </w:t>
      </w:r>
      <w:r w:rsidRPr="00D070DF">
        <w:rPr>
          <w:lang w:eastAsia="en-GB"/>
        </w:rPr>
        <w:t>covered</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16</w:t>
      </w:r>
      <w:r w:rsidRPr="00D070DF">
        <w:rPr>
          <w:lang w:eastAsia="en-GB"/>
        </w:rPr>
        <w:t>).</w:t>
      </w:r>
    </w:p>
    <w:p w14:paraId="03F622C5" w14:textId="3A87846E" w:rsidR="00D070DF" w:rsidRPr="00D070DF" w:rsidRDefault="00D070DF" w:rsidP="00945AE6">
      <w:pPr>
        <w:pStyle w:val="Body"/>
        <w:rPr>
          <w:lang w:eastAsia="en-GB"/>
        </w:rPr>
      </w:pPr>
      <w:r w:rsidRPr="00D070DF">
        <w:rPr>
          <w:lang w:eastAsia="en-GB"/>
        </w:rPr>
        <w:t>Recall</w:t>
      </w:r>
      <w:r w:rsidR="00945AE6">
        <w:rPr>
          <w:lang w:eastAsia="en-GB"/>
        </w:rPr>
        <w:t xml:space="preserve"> </w:t>
      </w:r>
      <w:r w:rsidRPr="00D070DF">
        <w:rPr>
          <w:lang w:eastAsia="en-GB"/>
        </w:rPr>
        <w:t>the</w:t>
      </w:r>
      <w:r w:rsidR="00945AE6">
        <w:rPr>
          <w:lang w:eastAsia="en-GB"/>
        </w:rPr>
        <w:t xml:space="preserve"> </w:t>
      </w:r>
      <w:r w:rsidRPr="00D070DF">
        <w:rPr>
          <w:lang w:eastAsia="en-GB"/>
        </w:rPr>
        <w:t>thread-safe</w:t>
      </w:r>
      <w:r w:rsidR="00945AE6">
        <w:rPr>
          <w:lang w:eastAsia="en-GB"/>
        </w:rPr>
        <w:t xml:space="preserve"> </w:t>
      </w:r>
      <w:r w:rsidRPr="00D070DF">
        <w:rPr>
          <w:lang w:eastAsia="en-GB"/>
        </w:rPr>
        <w:t>smart</w:t>
      </w:r>
      <w:r w:rsidR="00945AE6">
        <w:rPr>
          <w:lang w:eastAsia="en-GB"/>
        </w:rPr>
        <w:t xml:space="preserve"> </w:t>
      </w:r>
      <w:r w:rsidRPr="00D070DF">
        <w:rPr>
          <w:lang w:eastAsia="en-GB"/>
        </w:rPr>
        <w:t>pointers</w:t>
      </w:r>
      <w:r w:rsidR="00945AE6">
        <w:rPr>
          <w:lang w:eastAsia="en-GB"/>
        </w:rPr>
        <w:t xml:space="preserve"> </w:t>
      </w:r>
      <w:r w:rsidRPr="00D070DF">
        <w:rPr>
          <w:lang w:eastAsia="en-GB"/>
        </w:rPr>
        <w:t>discussed</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16</w:t>
      </w:r>
      <w:r w:rsidRPr="00D070DF">
        <w:rPr>
          <w:lang w:eastAsia="en-GB"/>
        </w:rPr>
        <w:t>:</w:t>
      </w:r>
      <w:r w:rsidR="00945AE6">
        <w:rPr>
          <w:lang w:eastAsia="en-GB"/>
        </w:rPr>
        <w:t xml:space="preserve"> </w:t>
      </w:r>
      <w:r w:rsidRPr="00D070DF">
        <w:rPr>
          <w:lang w:eastAsia="en-GB"/>
        </w:rPr>
        <w:t>to</w:t>
      </w:r>
      <w:r w:rsidR="00945AE6">
        <w:rPr>
          <w:lang w:eastAsia="en-GB"/>
        </w:rPr>
        <w:t xml:space="preserve"> </w:t>
      </w:r>
      <w:r w:rsidRPr="00D070DF">
        <w:rPr>
          <w:lang w:eastAsia="en-GB"/>
        </w:rPr>
        <w:t>share</w:t>
      </w:r>
      <w:r w:rsidR="00945AE6">
        <w:rPr>
          <w:lang w:eastAsia="en-GB"/>
        </w:rPr>
        <w:t xml:space="preserve"> </w:t>
      </w:r>
      <w:r w:rsidRPr="00D070DF">
        <w:rPr>
          <w:lang w:eastAsia="en-GB"/>
        </w:rPr>
        <w:t>ownership</w:t>
      </w:r>
      <w:r w:rsidR="00945AE6">
        <w:rPr>
          <w:lang w:eastAsia="en-GB"/>
        </w:rPr>
        <w:t xml:space="preserve"> </w:t>
      </w:r>
      <w:r w:rsidRPr="00D070DF">
        <w:rPr>
          <w:lang w:eastAsia="en-GB"/>
        </w:rPr>
        <w:t>across</w:t>
      </w:r>
      <w:r w:rsidR="00945AE6">
        <w:rPr>
          <w:lang w:eastAsia="en-GB"/>
        </w:rPr>
        <w:t xml:space="preserve"> </w:t>
      </w:r>
      <w:r w:rsidRPr="00D070DF">
        <w:rPr>
          <w:lang w:eastAsia="en-GB"/>
        </w:rPr>
        <w:t>multiple</w:t>
      </w:r>
      <w:r w:rsidR="00945AE6">
        <w:rPr>
          <w:lang w:eastAsia="en-GB"/>
        </w:rPr>
        <w:t xml:space="preserve"> </w:t>
      </w:r>
      <w:r w:rsidRPr="00D070DF">
        <w:rPr>
          <w:lang w:eastAsia="en-GB"/>
        </w:rPr>
        <w:t>threads</w:t>
      </w:r>
      <w:r w:rsidR="00945AE6">
        <w:rPr>
          <w:lang w:eastAsia="en-GB"/>
        </w:rPr>
        <w:t xml:space="preserve"> </w:t>
      </w:r>
      <w:r w:rsidRPr="00D070DF">
        <w:rPr>
          <w:lang w:eastAsia="en-GB"/>
        </w:rPr>
        <w:t>and</w:t>
      </w:r>
      <w:r w:rsidR="00945AE6">
        <w:rPr>
          <w:lang w:eastAsia="en-GB"/>
        </w:rPr>
        <w:t xml:space="preserve"> </w:t>
      </w:r>
      <w:r w:rsidRPr="00D070DF">
        <w:rPr>
          <w:lang w:eastAsia="en-GB"/>
        </w:rPr>
        <w:t>allow</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to</w:t>
      </w:r>
      <w:r w:rsidR="00945AE6">
        <w:rPr>
          <w:lang w:eastAsia="en-GB"/>
        </w:rPr>
        <w:t xml:space="preserve"> </w:t>
      </w:r>
      <w:r w:rsidRPr="00D070DF">
        <w:rPr>
          <w:lang w:eastAsia="en-GB"/>
        </w:rPr>
        <w:t>mutate</w:t>
      </w:r>
      <w:r w:rsidR="00945AE6">
        <w:rPr>
          <w:lang w:eastAsia="en-GB"/>
        </w:rPr>
        <w:t xml:space="preserve"> </w:t>
      </w:r>
      <w:r w:rsidRPr="00D070DF">
        <w:rPr>
          <w:lang w:eastAsia="en-GB"/>
        </w:rPr>
        <w:t>the</w:t>
      </w:r>
      <w:r w:rsidR="00945AE6">
        <w:rPr>
          <w:lang w:eastAsia="en-GB"/>
        </w:rPr>
        <w:t xml:space="preserve"> </w:t>
      </w:r>
      <w:r w:rsidRPr="00D070DF">
        <w:rPr>
          <w:lang w:eastAsia="en-GB"/>
        </w:rPr>
        <w:t>value,</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use</w:t>
      </w:r>
      <w:r w:rsidR="00945AE6">
        <w:rPr>
          <w:lang w:eastAsia="en-GB"/>
        </w:rPr>
        <w:t xml:space="preserve"> </w:t>
      </w:r>
      <w:r w:rsidRPr="00D62D8F">
        <w:rPr>
          <w:rStyle w:val="Literal"/>
        </w:rPr>
        <w:t>Arc&lt;Mutex&lt;T&gt;&gt;</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Arc</w:t>
      </w:r>
      <w:r w:rsidR="00945AE6">
        <w:rPr>
          <w:lang w:eastAsia="en-GB"/>
        </w:rPr>
        <w:t xml:space="preserve"> </w:t>
      </w:r>
      <w:r w:rsidRPr="00D070DF">
        <w:rPr>
          <w:lang w:eastAsia="en-GB"/>
        </w:rPr>
        <w:t>type</w:t>
      </w:r>
      <w:r w:rsidR="00945AE6">
        <w:rPr>
          <w:lang w:eastAsia="en-GB"/>
        </w:rPr>
        <w:t xml:space="preserve"> </w:t>
      </w:r>
      <w:r w:rsidRPr="00D070DF">
        <w:rPr>
          <w:lang w:eastAsia="en-GB"/>
        </w:rPr>
        <w:t>will</w:t>
      </w:r>
      <w:r w:rsidR="00945AE6">
        <w:rPr>
          <w:lang w:eastAsia="en-GB"/>
        </w:rPr>
        <w:t xml:space="preserve"> </w:t>
      </w:r>
      <w:r w:rsidRPr="00D070DF">
        <w:rPr>
          <w:lang w:eastAsia="en-GB"/>
        </w:rPr>
        <w:t>let</w:t>
      </w:r>
      <w:r w:rsidR="00945AE6">
        <w:rPr>
          <w:lang w:eastAsia="en-GB"/>
        </w:rPr>
        <w:t xml:space="preserve"> </w:t>
      </w:r>
      <w:r w:rsidRPr="00D070DF">
        <w:rPr>
          <w:lang w:eastAsia="en-GB"/>
        </w:rPr>
        <w:t>multiple</w:t>
      </w:r>
      <w:r w:rsidR="00945AE6">
        <w:rPr>
          <w:lang w:eastAsia="en-GB"/>
        </w:rPr>
        <w:t xml:space="preserve"> </w:t>
      </w:r>
      <w:ins w:id="121" w:author="Carol Nichols" w:date="2022-08-29T21:06:00Z">
        <w:r w:rsidR="00B00CBD" w:rsidRPr="00B00CBD">
          <w:rPr>
            <w:rStyle w:val="Literal"/>
            <w:rPrChange w:id="122" w:author="Carol Nichols" w:date="2022-08-29T21:06:00Z">
              <w:rPr>
                <w:lang w:eastAsia="en-GB"/>
              </w:rPr>
            </w:rPrChange>
          </w:rPr>
          <w:t>Worker</w:t>
        </w:r>
        <w:r w:rsidR="00B00CBD">
          <w:rPr>
            <w:lang w:eastAsia="en-GB"/>
          </w:rPr>
          <w:t xml:space="preserve"> instances </w:t>
        </w:r>
      </w:ins>
      <w:del w:id="123" w:author="Carol Nichols" w:date="2022-08-29T21:06:00Z">
        <w:r w:rsidRPr="00D070DF" w:rsidDel="00B00CBD">
          <w:rPr>
            <w:lang w:eastAsia="en-GB"/>
          </w:rPr>
          <w:delText>workers</w:delText>
        </w:r>
        <w:r w:rsidR="00945AE6" w:rsidDel="00B00CBD">
          <w:rPr>
            <w:lang w:eastAsia="en-GB"/>
          </w:rPr>
          <w:delText xml:space="preserve"> </w:delText>
        </w:r>
      </w:del>
      <w:r w:rsidRPr="00D070DF">
        <w:rPr>
          <w:lang w:eastAsia="en-GB"/>
        </w:rPr>
        <w:t>own</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and</w:t>
      </w:r>
      <w:r w:rsidR="00945AE6">
        <w:rPr>
          <w:lang w:eastAsia="en-GB"/>
        </w:rPr>
        <w:t xml:space="preserve"> </w:t>
      </w:r>
      <w:r w:rsidRPr="00D62D8F">
        <w:rPr>
          <w:rStyle w:val="Literal"/>
        </w:rPr>
        <w:t>Mutex</w:t>
      </w:r>
      <w:r w:rsidR="00945AE6">
        <w:rPr>
          <w:lang w:eastAsia="en-GB"/>
        </w:rPr>
        <w:t xml:space="preserve"> </w:t>
      </w:r>
      <w:r w:rsidRPr="00D070DF">
        <w:rPr>
          <w:lang w:eastAsia="en-GB"/>
        </w:rPr>
        <w:t>will</w:t>
      </w:r>
      <w:r w:rsidR="00945AE6">
        <w:rPr>
          <w:lang w:eastAsia="en-GB"/>
        </w:rPr>
        <w:t xml:space="preserve"> </w:t>
      </w:r>
      <w:r w:rsidRPr="00D070DF">
        <w:rPr>
          <w:lang w:eastAsia="en-GB"/>
        </w:rPr>
        <w:t>ensure</w:t>
      </w:r>
      <w:r w:rsidR="00945AE6">
        <w:rPr>
          <w:lang w:eastAsia="en-GB"/>
        </w:rPr>
        <w:t xml:space="preserve"> </w:t>
      </w:r>
      <w:r w:rsidRPr="00D070DF">
        <w:rPr>
          <w:lang w:eastAsia="en-GB"/>
        </w:rPr>
        <w:t>that</w:t>
      </w:r>
      <w:r w:rsidR="00945AE6">
        <w:rPr>
          <w:lang w:eastAsia="en-GB"/>
        </w:rPr>
        <w:t xml:space="preserve"> </w:t>
      </w:r>
      <w:r w:rsidRPr="00D070DF">
        <w:rPr>
          <w:lang w:eastAsia="en-GB"/>
        </w:rPr>
        <w:t>only</w:t>
      </w:r>
      <w:r w:rsidR="00945AE6">
        <w:rPr>
          <w:lang w:eastAsia="en-GB"/>
        </w:rPr>
        <w:t xml:space="preserve"> </w:t>
      </w:r>
      <w:r w:rsidRPr="00D070DF">
        <w:rPr>
          <w:lang w:eastAsia="en-GB"/>
        </w:rPr>
        <w:t>one</w:t>
      </w:r>
      <w:r w:rsidR="00945AE6">
        <w:rPr>
          <w:lang w:eastAsia="en-GB"/>
        </w:rPr>
        <w:t xml:space="preserve"> </w:t>
      </w:r>
      <w:del w:id="124" w:author="Carol Nichols" w:date="2022-08-29T21:06:00Z">
        <w:r w:rsidRPr="005C421E" w:rsidDel="005C421E">
          <w:rPr>
            <w:rStyle w:val="Literal"/>
            <w:rPrChange w:id="125" w:author="Carol Nichols" w:date="2022-08-29T21:06:00Z">
              <w:rPr>
                <w:lang w:eastAsia="en-GB"/>
              </w:rPr>
            </w:rPrChange>
          </w:rPr>
          <w:delText>worker</w:delText>
        </w:r>
        <w:r w:rsidR="00945AE6" w:rsidRPr="005C421E" w:rsidDel="005C421E">
          <w:rPr>
            <w:rStyle w:val="Literal"/>
            <w:rPrChange w:id="126" w:author="Carol Nichols" w:date="2022-08-29T21:06:00Z">
              <w:rPr>
                <w:lang w:eastAsia="en-GB"/>
              </w:rPr>
            </w:rPrChange>
          </w:rPr>
          <w:delText xml:space="preserve"> </w:delText>
        </w:r>
      </w:del>
      <w:ins w:id="127" w:author="Carol Nichols" w:date="2022-08-29T21:06:00Z">
        <w:r w:rsidR="005C421E" w:rsidRPr="005C421E">
          <w:rPr>
            <w:rStyle w:val="Literal"/>
            <w:rPrChange w:id="128" w:author="Carol Nichols" w:date="2022-08-29T21:06:00Z">
              <w:rPr>
                <w:lang w:eastAsia="en-GB"/>
              </w:rPr>
            </w:rPrChange>
          </w:rPr>
          <w:t>Worker</w:t>
        </w:r>
        <w:r w:rsidR="005C421E">
          <w:rPr>
            <w:lang w:eastAsia="en-GB"/>
          </w:rPr>
          <w:t xml:space="preserve"> </w:t>
        </w:r>
      </w:ins>
      <w:r w:rsidRPr="00D070DF">
        <w:rPr>
          <w:lang w:eastAsia="en-GB"/>
        </w:rPr>
        <w:t>gets</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time.</w:t>
      </w:r>
      <w:r w:rsidR="00945AE6">
        <w:rPr>
          <w:lang w:eastAsia="en-GB"/>
        </w:rPr>
        <w:t xml:space="preserve"> </w:t>
      </w:r>
      <w:r w:rsidRPr="00D070DF">
        <w:rPr>
          <w:lang w:eastAsia="en-GB"/>
        </w:rPr>
        <w:t>Listing</w:t>
      </w:r>
      <w:r w:rsidR="00945AE6">
        <w:rPr>
          <w:lang w:eastAsia="en-GB"/>
        </w:rPr>
        <w:t xml:space="preserve"> </w:t>
      </w:r>
      <w:r w:rsidRPr="00D070DF">
        <w:rPr>
          <w:lang w:eastAsia="en-GB"/>
        </w:rPr>
        <w:t>20-18</w:t>
      </w:r>
      <w:r w:rsidR="00945AE6">
        <w:rPr>
          <w:lang w:eastAsia="en-GB"/>
        </w:rPr>
        <w:t xml:space="preserve"> </w:t>
      </w:r>
      <w:r w:rsidRPr="00D070DF">
        <w:rPr>
          <w:lang w:eastAsia="en-GB"/>
        </w:rPr>
        <w:t>shows</w:t>
      </w:r>
      <w:r w:rsidR="00945AE6">
        <w:rPr>
          <w:lang w:eastAsia="en-GB"/>
        </w:rPr>
        <w:t xml:space="preserve"> </w:t>
      </w:r>
      <w:r w:rsidRPr="00D070DF">
        <w:rPr>
          <w:lang w:eastAsia="en-GB"/>
        </w:rPr>
        <w:t>the</w:t>
      </w:r>
      <w:r w:rsidR="00945AE6">
        <w:rPr>
          <w:lang w:eastAsia="en-GB"/>
        </w:rPr>
        <w:t xml:space="preserve"> </w:t>
      </w:r>
      <w:r w:rsidRPr="00D070DF">
        <w:rPr>
          <w:lang w:eastAsia="en-GB"/>
        </w:rPr>
        <w:t>changes</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make.</w:t>
      </w:r>
    </w:p>
    <w:p w14:paraId="14A08DCD" w14:textId="5148A28F" w:rsidR="00D070DF" w:rsidRPr="00D070DF" w:rsidRDefault="00D070DF" w:rsidP="00B0420F">
      <w:pPr>
        <w:pStyle w:val="CodeLabel"/>
        <w:rPr>
          <w:lang w:eastAsia="en-GB"/>
        </w:rPr>
      </w:pPr>
      <w:r w:rsidRPr="00D070DF">
        <w:rPr>
          <w:lang w:eastAsia="en-GB"/>
        </w:rPr>
        <w:t>src/lib.rs</w:t>
      </w:r>
    </w:p>
    <w:p w14:paraId="6E6CA7B8" w14:textId="6EAC3167" w:rsidR="00D070DF" w:rsidRPr="00D35EB9" w:rsidRDefault="00D070DF" w:rsidP="00D62D8F">
      <w:pPr>
        <w:pStyle w:val="Code"/>
      </w:pPr>
      <w:r w:rsidRPr="00D35EB9">
        <w:t>use</w:t>
      </w:r>
      <w:r w:rsidR="00945AE6" w:rsidRPr="00D35EB9">
        <w:t xml:space="preserve"> </w:t>
      </w:r>
      <w:r w:rsidRPr="00D35EB9">
        <w:t>std::{</w:t>
      </w:r>
    </w:p>
    <w:p w14:paraId="596B2B2A" w14:textId="109F275C" w:rsidR="00D070DF" w:rsidRPr="00D35EB9" w:rsidRDefault="00945AE6" w:rsidP="00D62D8F">
      <w:pPr>
        <w:pStyle w:val="Code"/>
      </w:pPr>
      <w:r w:rsidRPr="00D35EB9">
        <w:t xml:space="preserve">    </w:t>
      </w:r>
      <w:r w:rsidR="00D070DF" w:rsidRPr="00D35EB9">
        <w:t>sync::{mpsc,</w:t>
      </w:r>
      <w:r w:rsidRPr="00D35EB9">
        <w:t xml:space="preserve"> </w:t>
      </w:r>
      <w:r w:rsidR="00D070DF" w:rsidRPr="00D35EB9">
        <w:t>Arc,</w:t>
      </w:r>
      <w:r w:rsidRPr="00D35EB9">
        <w:t xml:space="preserve"> </w:t>
      </w:r>
      <w:r w:rsidR="00D070DF" w:rsidRPr="00D35EB9">
        <w:t>Mutex},</w:t>
      </w:r>
    </w:p>
    <w:p w14:paraId="7F63C4B1" w14:textId="50C5FB6C" w:rsidR="00D070DF" w:rsidRPr="00D35EB9" w:rsidRDefault="00945AE6" w:rsidP="00D62D8F">
      <w:pPr>
        <w:pStyle w:val="Code"/>
      </w:pPr>
      <w:r w:rsidRPr="00D35EB9">
        <w:t xml:space="preserve">    </w:t>
      </w:r>
      <w:r w:rsidR="00D070DF" w:rsidRPr="00D35EB9">
        <w:t>thread,</w:t>
      </w:r>
    </w:p>
    <w:p w14:paraId="317DC3B8" w14:textId="77777777" w:rsidR="00D070DF" w:rsidRPr="00D35EB9" w:rsidRDefault="00D070DF" w:rsidP="00D62D8F">
      <w:pPr>
        <w:pStyle w:val="Code"/>
      </w:pPr>
      <w:r w:rsidRPr="00D35EB9">
        <w:t>};</w:t>
      </w:r>
    </w:p>
    <w:p w14:paraId="40CA48C7" w14:textId="4673057C" w:rsidR="00D070DF" w:rsidRPr="00A73287" w:rsidRDefault="00411658" w:rsidP="00D62D8F">
      <w:pPr>
        <w:pStyle w:val="Code"/>
        <w:rPr>
          <w:rStyle w:val="LiteralGray"/>
        </w:rPr>
      </w:pPr>
      <w:r w:rsidRPr="00A73287">
        <w:rPr>
          <w:rStyle w:val="LiteralGray"/>
        </w:rPr>
        <w:t>--snip--</w:t>
      </w:r>
    </w:p>
    <w:p w14:paraId="2B56D974" w14:textId="77777777" w:rsidR="00D070DF" w:rsidRPr="00A73287" w:rsidRDefault="00D070DF" w:rsidP="00D62D8F">
      <w:pPr>
        <w:pStyle w:val="Code"/>
        <w:rPr>
          <w:rStyle w:val="LiteralGray"/>
        </w:rPr>
      </w:pPr>
    </w:p>
    <w:p w14:paraId="3DE104D7" w14:textId="22684978"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7C8393CE" w14:textId="180D00B2"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5ECA2EA9" w14:textId="3251B17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0D6CE7BC" w14:textId="1CC111A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assert!(size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0);</w:t>
      </w:r>
    </w:p>
    <w:p w14:paraId="2602BEB6" w14:textId="77777777" w:rsidR="00D070DF" w:rsidRPr="00A73287" w:rsidRDefault="00D070DF" w:rsidP="00D62D8F">
      <w:pPr>
        <w:pStyle w:val="Code"/>
        <w:rPr>
          <w:rStyle w:val="LiteralGray"/>
        </w:rPr>
      </w:pPr>
    </w:p>
    <w:p w14:paraId="525B146C" w14:textId="6A432EE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(sender,</w:t>
      </w:r>
      <w:r w:rsidRPr="00A73287">
        <w:rPr>
          <w:rStyle w:val="LiteralGray"/>
        </w:rPr>
        <w:t xml:space="preserve"> </w:t>
      </w:r>
      <w:r w:rsidR="00D070DF" w:rsidRPr="00A73287">
        <w:rPr>
          <w:rStyle w:val="LiteralGray"/>
        </w:rPr>
        <w:t>receiver)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mpsc::channel();</w:t>
      </w:r>
    </w:p>
    <w:p w14:paraId="0B2B57F1" w14:textId="77777777" w:rsidR="00D070DF" w:rsidRPr="00D35EB9" w:rsidRDefault="00D070DF" w:rsidP="00D62D8F">
      <w:pPr>
        <w:pStyle w:val="Code"/>
      </w:pPr>
    </w:p>
    <w:p w14:paraId="18D970D3" w14:textId="27304926"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receiver</w:t>
      </w:r>
      <w:r w:rsidRPr="00D35EB9">
        <w:t xml:space="preserve"> </w:t>
      </w:r>
      <w:r w:rsidR="00D070DF" w:rsidRPr="00D35EB9">
        <w:t>=</w:t>
      </w:r>
      <w:r w:rsidRPr="00D35EB9">
        <w:t xml:space="preserve"> </w:t>
      </w:r>
      <w:r w:rsidR="00D070DF" w:rsidRPr="00D35EB9">
        <w:t>Arc::new(Mutex::new(receiver));</w:t>
      </w:r>
    </w:p>
    <w:p w14:paraId="68CA11F0" w14:textId="77777777" w:rsidR="00D070DF" w:rsidRPr="00D35EB9" w:rsidRDefault="00D070DF" w:rsidP="00D62D8F">
      <w:pPr>
        <w:pStyle w:val="Code"/>
      </w:pPr>
    </w:p>
    <w:p w14:paraId="2B1F0260" w14:textId="6A023FF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mut</w:t>
      </w: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Vec::with_capacity(size);</w:t>
      </w:r>
    </w:p>
    <w:p w14:paraId="5FAADCB6" w14:textId="77777777" w:rsidR="00D070DF" w:rsidRPr="00D35EB9" w:rsidRDefault="00D070DF" w:rsidP="00D62D8F">
      <w:pPr>
        <w:pStyle w:val="Code"/>
      </w:pPr>
    </w:p>
    <w:p w14:paraId="38E22907" w14:textId="040EE1DC"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0..size</w:t>
      </w:r>
      <w:r w:rsidRPr="00A73287">
        <w:rPr>
          <w:rStyle w:val="LiteralGray"/>
        </w:rPr>
        <w:t xml:space="preserve"> </w:t>
      </w:r>
      <w:r w:rsidR="00D070DF" w:rsidRPr="00A73287">
        <w:rPr>
          <w:rStyle w:val="LiteralGray"/>
        </w:rPr>
        <w:t>{</w:t>
      </w:r>
    </w:p>
    <w:p w14:paraId="32FC632D" w14:textId="77777777" w:rsidR="00B63F77" w:rsidRDefault="00945AE6" w:rsidP="00D62D8F">
      <w:pPr>
        <w:pStyle w:val="Code"/>
      </w:pPr>
      <w:r w:rsidRPr="00D35EB9">
        <w:t xml:space="preserve">            </w:t>
      </w:r>
      <w:r w:rsidR="00D070DF" w:rsidRPr="00D35EB9">
        <w:t>workers.push(</w:t>
      </w:r>
    </w:p>
    <w:p w14:paraId="58E57687" w14:textId="77777777" w:rsidR="00B63F77" w:rsidRDefault="00B63F77" w:rsidP="00D62D8F">
      <w:pPr>
        <w:pStyle w:val="Code"/>
      </w:pPr>
      <w:r>
        <w:t xml:space="preserve">                </w:t>
      </w:r>
      <w:r w:rsidR="00D070DF" w:rsidRPr="00D35EB9">
        <w:t>Worker::new(id,</w:t>
      </w:r>
      <w:r w:rsidR="00945AE6" w:rsidRPr="00D35EB9">
        <w:t xml:space="preserve"> </w:t>
      </w:r>
      <w:r w:rsidR="00D070DF" w:rsidRPr="00D35EB9">
        <w:t>Arc::clone(&amp;</w:t>
      </w:r>
      <w:r w:rsidR="00006275">
        <w:t xml:space="preserve"> </w:t>
      </w:r>
      <w:r w:rsidR="00480FC2" w:rsidRPr="00FF277B">
        <w:rPr>
          <w:rStyle w:val="CodeAnnotation"/>
        </w:rPr>
        <w:t>2</w:t>
      </w:r>
      <w:r w:rsidR="00480FC2" w:rsidRPr="00480FC2">
        <w:t xml:space="preserve"> </w:t>
      </w:r>
      <w:r w:rsidR="00D070DF" w:rsidRPr="00D35EB9">
        <w:t>receiver))</w:t>
      </w:r>
    </w:p>
    <w:p w14:paraId="574CD57F" w14:textId="7473BA59" w:rsidR="00D070DF" w:rsidRPr="00D35EB9" w:rsidRDefault="00B63F77" w:rsidP="00D62D8F">
      <w:pPr>
        <w:pStyle w:val="Code"/>
      </w:pPr>
      <w:r>
        <w:t xml:space="preserve">            </w:t>
      </w:r>
      <w:r w:rsidR="00D070DF" w:rsidRPr="00D35EB9">
        <w:t>);</w:t>
      </w:r>
    </w:p>
    <w:p w14:paraId="39A74ED1" w14:textId="778A1C2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62876E0F" w14:textId="77777777" w:rsidR="00D070DF" w:rsidRPr="00A73287" w:rsidRDefault="00D070DF" w:rsidP="00D62D8F">
      <w:pPr>
        <w:pStyle w:val="Code"/>
        <w:rPr>
          <w:rStyle w:val="LiteralGray"/>
        </w:rPr>
      </w:pPr>
    </w:p>
    <w:p w14:paraId="00960FE4" w14:textId="0BD4CD4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sender</w:t>
      </w:r>
      <w:r w:rsidRPr="00A73287">
        <w:rPr>
          <w:rStyle w:val="LiteralGray"/>
        </w:rPr>
        <w:t xml:space="preserve"> </w:t>
      </w:r>
      <w:r w:rsidR="00D070DF" w:rsidRPr="00A73287">
        <w:rPr>
          <w:rStyle w:val="LiteralGray"/>
        </w:rPr>
        <w:t>}</w:t>
      </w:r>
    </w:p>
    <w:p w14:paraId="17EC5A86" w14:textId="60A69436"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61597F1A" w14:textId="77777777" w:rsidR="00D070DF" w:rsidRPr="00A73287" w:rsidRDefault="00D070DF" w:rsidP="00D62D8F">
      <w:pPr>
        <w:pStyle w:val="Code"/>
        <w:rPr>
          <w:rStyle w:val="LiteralGray"/>
        </w:rPr>
      </w:pPr>
    </w:p>
    <w:p w14:paraId="416DE52B" w14:textId="4FC6095B"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2FFD872D" w14:textId="77777777" w:rsidR="00D070DF" w:rsidRPr="00A73287" w:rsidRDefault="00D070DF" w:rsidP="00D62D8F">
      <w:pPr>
        <w:pStyle w:val="Code"/>
        <w:rPr>
          <w:rStyle w:val="LiteralGray"/>
        </w:rPr>
      </w:pPr>
      <w:r w:rsidRPr="00A73287">
        <w:rPr>
          <w:rStyle w:val="LiteralGray"/>
        </w:rPr>
        <w:t>}</w:t>
      </w:r>
    </w:p>
    <w:p w14:paraId="2C379A0C" w14:textId="77777777" w:rsidR="00D070DF" w:rsidRPr="00A73287" w:rsidRDefault="00D070DF" w:rsidP="00D62D8F">
      <w:pPr>
        <w:pStyle w:val="Code"/>
        <w:rPr>
          <w:rStyle w:val="LiteralGray"/>
        </w:rPr>
      </w:pPr>
    </w:p>
    <w:p w14:paraId="6C1D89E2" w14:textId="71F93379" w:rsidR="00D070DF" w:rsidRPr="00A73287" w:rsidRDefault="00411658" w:rsidP="00D62D8F">
      <w:pPr>
        <w:pStyle w:val="Code"/>
        <w:rPr>
          <w:rStyle w:val="LiteralGray"/>
        </w:rPr>
      </w:pPr>
      <w:r w:rsidRPr="00A73287">
        <w:rPr>
          <w:rStyle w:val="LiteralGray"/>
        </w:rPr>
        <w:t>--snip--</w:t>
      </w:r>
    </w:p>
    <w:p w14:paraId="443FA6E7" w14:textId="77777777" w:rsidR="00D070DF" w:rsidRPr="00A73287" w:rsidRDefault="00D070DF" w:rsidP="00D62D8F">
      <w:pPr>
        <w:pStyle w:val="Code"/>
        <w:rPr>
          <w:rStyle w:val="LiteralGray"/>
        </w:rPr>
      </w:pPr>
    </w:p>
    <w:p w14:paraId="58F2B2E0" w14:textId="3CB4747C"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1EEAF7FD" w14:textId="77777777" w:rsidR="00CB0092" w:rsidRPr="00667C35" w:rsidRDefault="00945AE6" w:rsidP="00667C35">
      <w:pPr>
        <w:pStyle w:val="Code"/>
      </w:pPr>
      <w:r w:rsidRPr="00667C35">
        <w:t xml:space="preserve">    </w:t>
      </w:r>
      <w:r w:rsidR="00D070DF" w:rsidRPr="00667C35">
        <w:t>fn</w:t>
      </w:r>
      <w:r w:rsidRPr="00667C35">
        <w:t xml:space="preserve"> </w:t>
      </w:r>
      <w:r w:rsidR="00D070DF" w:rsidRPr="00667C35">
        <w:t>new(</w:t>
      </w:r>
    </w:p>
    <w:p w14:paraId="170AB1A6" w14:textId="6A912349" w:rsidR="00CB0092" w:rsidRDefault="00CB0092" w:rsidP="00D62D8F">
      <w:pPr>
        <w:pStyle w:val="Code"/>
      </w:pPr>
      <w:r>
        <w:t xml:space="preserve">        </w:t>
      </w:r>
      <w:r w:rsidR="00D070DF" w:rsidRPr="00D35EB9">
        <w:t>id:</w:t>
      </w:r>
      <w:r w:rsidR="00945AE6" w:rsidRPr="00D35EB9">
        <w:t xml:space="preserve"> </w:t>
      </w:r>
      <w:r w:rsidR="00D070DF" w:rsidRPr="00D35EB9">
        <w:t>usize,</w:t>
      </w:r>
    </w:p>
    <w:p w14:paraId="7AC41A52" w14:textId="77777777" w:rsidR="00CB0092" w:rsidRDefault="00CB0092" w:rsidP="00D62D8F">
      <w:pPr>
        <w:pStyle w:val="Code"/>
      </w:pPr>
      <w:r>
        <w:t xml:space="preserve">        </w:t>
      </w:r>
      <w:r w:rsidR="00D070DF" w:rsidRPr="00D35EB9">
        <w:t>receiver:</w:t>
      </w:r>
      <w:r w:rsidR="00945AE6" w:rsidRPr="00D35EB9">
        <w:t xml:space="preserve"> </w:t>
      </w:r>
      <w:r w:rsidR="00D070DF" w:rsidRPr="00D35EB9">
        <w:t>Arc&lt;Mutex&lt;mpsc::Receiver&lt;Job&gt;&gt;&gt;</w:t>
      </w:r>
      <w:r>
        <w:t>,</w:t>
      </w:r>
    </w:p>
    <w:p w14:paraId="71C515BC" w14:textId="751561FE" w:rsidR="00D070DF" w:rsidRPr="00D35EB9" w:rsidRDefault="00CB0092" w:rsidP="00D62D8F">
      <w:pPr>
        <w:pStyle w:val="Code"/>
      </w:pPr>
      <w:r>
        <w:t xml:space="preserve">    </w:t>
      </w:r>
      <w:r w:rsidR="00D070DF" w:rsidRPr="00D35EB9">
        <w:t>)</w:t>
      </w:r>
      <w:r w:rsidR="00945AE6" w:rsidRPr="00D35EB9">
        <w:t xml:space="preserve"> </w:t>
      </w:r>
      <w:r w:rsidR="00D070DF" w:rsidRPr="00D35EB9">
        <w:t>-&gt;</w:t>
      </w:r>
      <w:r w:rsidR="00945AE6" w:rsidRPr="00D35EB9">
        <w:t xml:space="preserve"> </w:t>
      </w:r>
      <w:r w:rsidR="00D070DF" w:rsidRPr="00D35EB9">
        <w:t>Worker</w:t>
      </w:r>
      <w:r w:rsidR="00945AE6" w:rsidRPr="00D35EB9">
        <w:t xml:space="preserve"> </w:t>
      </w:r>
      <w:r w:rsidR="00D070DF" w:rsidRPr="00D35EB9">
        <w:t>{</w:t>
      </w:r>
    </w:p>
    <w:p w14:paraId="30DFCFC0" w14:textId="15600271"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1531B55F" w14:textId="624C6444"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F07AEF7" w14:textId="77777777" w:rsidR="00D070DF" w:rsidRPr="00A73287" w:rsidRDefault="00D070DF" w:rsidP="00D62D8F">
      <w:pPr>
        <w:pStyle w:val="Code"/>
        <w:rPr>
          <w:rStyle w:val="LiteralGray"/>
        </w:rPr>
      </w:pPr>
      <w:r w:rsidRPr="00A73287">
        <w:rPr>
          <w:rStyle w:val="LiteralGray"/>
        </w:rPr>
        <w:t>}</w:t>
      </w:r>
    </w:p>
    <w:p w14:paraId="54D00F13" w14:textId="10B60EB8" w:rsidR="00D070DF" w:rsidRPr="00D070DF" w:rsidRDefault="00D070DF" w:rsidP="008C2171">
      <w:pPr>
        <w:pStyle w:val="CodeListingCaption"/>
        <w:rPr>
          <w:lang w:eastAsia="en-GB"/>
        </w:rPr>
      </w:pPr>
      <w:r w:rsidRPr="00D070DF">
        <w:rPr>
          <w:lang w:eastAsia="en-GB"/>
        </w:rPr>
        <w:t>Sharing</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among</w:t>
      </w:r>
      <w:r w:rsidR="00945AE6">
        <w:rPr>
          <w:lang w:eastAsia="en-GB"/>
        </w:rPr>
        <w:t xml:space="preserve"> </w:t>
      </w:r>
      <w:r w:rsidRPr="00D070DF">
        <w:rPr>
          <w:lang w:eastAsia="en-GB"/>
        </w:rPr>
        <w:t>the</w:t>
      </w:r>
      <w:r w:rsidR="00945AE6">
        <w:rPr>
          <w:lang w:eastAsia="en-GB"/>
        </w:rPr>
        <w:t xml:space="preserve"> </w:t>
      </w:r>
      <w:del w:id="129" w:author="Carol Nichols" w:date="2022-08-29T21:07:00Z">
        <w:r w:rsidRPr="005C421E" w:rsidDel="005C421E">
          <w:rPr>
            <w:rStyle w:val="Literal"/>
            <w:rPrChange w:id="130" w:author="Carol Nichols" w:date="2022-08-29T21:07:00Z">
              <w:rPr>
                <w:lang w:eastAsia="en-GB"/>
              </w:rPr>
            </w:rPrChange>
          </w:rPr>
          <w:delText>workers</w:delText>
        </w:r>
        <w:r w:rsidR="00945AE6" w:rsidRPr="005C421E" w:rsidDel="005C421E">
          <w:rPr>
            <w:rStyle w:val="Literal"/>
            <w:rPrChange w:id="131" w:author="Carol Nichols" w:date="2022-08-29T21:07:00Z">
              <w:rPr>
                <w:lang w:eastAsia="en-GB"/>
              </w:rPr>
            </w:rPrChange>
          </w:rPr>
          <w:delText xml:space="preserve"> </w:delText>
        </w:r>
      </w:del>
      <w:ins w:id="132" w:author="Carol Nichols" w:date="2022-08-29T21:07:00Z">
        <w:r w:rsidR="005C421E" w:rsidRPr="005C421E">
          <w:rPr>
            <w:rStyle w:val="Literal"/>
            <w:rPrChange w:id="133" w:author="Carol Nichols" w:date="2022-08-29T21:07:00Z">
              <w:rPr>
                <w:lang w:eastAsia="en-GB"/>
              </w:rPr>
            </w:rPrChange>
          </w:rPr>
          <w:t>Worker</w:t>
        </w:r>
        <w:r w:rsidR="005C421E">
          <w:rPr>
            <w:lang w:eastAsia="en-GB"/>
          </w:rPr>
          <w:t xml:space="preserve"> instance</w:t>
        </w:r>
        <w:r w:rsidR="005C421E" w:rsidRPr="00D070DF">
          <w:rPr>
            <w:lang w:eastAsia="en-GB"/>
          </w:rPr>
          <w:t>s</w:t>
        </w:r>
        <w:r w:rsidR="005C421E">
          <w:rPr>
            <w:lang w:eastAsia="en-GB"/>
          </w:rPr>
          <w:t xml:space="preserve"> </w:t>
        </w:r>
      </w:ins>
      <w:r w:rsidRPr="00D070DF">
        <w:rPr>
          <w:lang w:eastAsia="en-GB"/>
        </w:rPr>
        <w:t>using</w:t>
      </w:r>
      <w:r w:rsidR="00945AE6">
        <w:rPr>
          <w:lang w:eastAsia="en-GB"/>
        </w:rPr>
        <w:t xml:space="preserve"> </w:t>
      </w:r>
      <w:r w:rsidRPr="00D62D8F">
        <w:rPr>
          <w:rStyle w:val="Literal"/>
        </w:rPr>
        <w:t>Arc</w:t>
      </w:r>
      <w:r w:rsidR="00945AE6">
        <w:rPr>
          <w:lang w:eastAsia="en-GB"/>
        </w:rPr>
        <w:t xml:space="preserve"> </w:t>
      </w:r>
      <w:r w:rsidRPr="00D070DF">
        <w:rPr>
          <w:lang w:eastAsia="en-GB"/>
        </w:rPr>
        <w:t>and</w:t>
      </w:r>
      <w:r w:rsidR="00945AE6">
        <w:rPr>
          <w:lang w:eastAsia="en-GB"/>
        </w:rPr>
        <w:t xml:space="preserve"> </w:t>
      </w:r>
      <w:r w:rsidRPr="00D62D8F">
        <w:rPr>
          <w:rStyle w:val="Literal"/>
        </w:rPr>
        <w:t>Mutex</w:t>
      </w:r>
    </w:p>
    <w:p w14:paraId="4CDF2178" w14:textId="18ED0E49" w:rsidR="00D070DF" w:rsidRPr="00D070DF" w:rsidRDefault="00D070DF" w:rsidP="00945AE6">
      <w:pPr>
        <w:pStyle w:val="Body"/>
        <w:rPr>
          <w:lang w:eastAsia="en-GB"/>
        </w:rPr>
      </w:pPr>
      <w:r w:rsidRPr="00D070DF">
        <w:rPr>
          <w:lang w:eastAsia="en-GB"/>
        </w:rPr>
        <w:t>In</w:t>
      </w:r>
      <w:r w:rsidR="00945AE6">
        <w:rPr>
          <w:lang w:eastAsia="en-GB"/>
        </w:rPr>
        <w:t xml:space="preserve"> </w:t>
      </w:r>
      <w:r w:rsidRPr="00D62D8F">
        <w:rPr>
          <w:rStyle w:val="Literal"/>
        </w:rPr>
        <w:t>ThreadPool::new</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put</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in</w:t>
      </w:r>
      <w:r w:rsidR="00945AE6">
        <w:rPr>
          <w:lang w:eastAsia="en-GB"/>
        </w:rPr>
        <w:t xml:space="preserve"> </w:t>
      </w:r>
      <w:r w:rsidRPr="00D070DF">
        <w:rPr>
          <w:lang w:eastAsia="en-GB"/>
        </w:rPr>
        <w:t>an</w:t>
      </w:r>
      <w:r w:rsidR="00945AE6">
        <w:rPr>
          <w:lang w:eastAsia="en-GB"/>
        </w:rPr>
        <w:t xml:space="preserve"> </w:t>
      </w:r>
      <w:r w:rsidRPr="00D62D8F">
        <w:rPr>
          <w:rStyle w:val="Literal"/>
        </w:rPr>
        <w:t>Arc</w:t>
      </w:r>
      <w:r w:rsidR="00945AE6">
        <w:rPr>
          <w:lang w:eastAsia="en-GB"/>
        </w:rPr>
        <w:t xml:space="preserve"> </w:t>
      </w:r>
      <w:r w:rsidRPr="00D070DF">
        <w:rPr>
          <w:lang w:eastAsia="en-GB"/>
        </w:rPr>
        <w:t>and</w:t>
      </w:r>
      <w:r w:rsidR="00945AE6">
        <w:rPr>
          <w:lang w:eastAsia="en-GB"/>
        </w:rPr>
        <w:t xml:space="preserve"> </w:t>
      </w:r>
      <w:r w:rsidRPr="00D070DF">
        <w:rPr>
          <w:lang w:eastAsia="en-GB"/>
        </w:rPr>
        <w:t>a</w:t>
      </w:r>
      <w:r w:rsidR="00945AE6">
        <w:rPr>
          <w:lang w:eastAsia="en-GB"/>
        </w:rPr>
        <w:t xml:space="preserve"> </w:t>
      </w:r>
      <w:r w:rsidRPr="00D62D8F">
        <w:rPr>
          <w:rStyle w:val="Literal"/>
        </w:rPr>
        <w:t>Mutex</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r w:rsidRPr="00D070DF">
        <w:rPr>
          <w:lang w:eastAsia="en-GB"/>
        </w:rPr>
        <w:t>new</w:t>
      </w:r>
      <w:r w:rsidR="00945AE6">
        <w:rPr>
          <w:lang w:eastAsia="en-GB"/>
        </w:rPr>
        <w:t xml:space="preserve"> </w:t>
      </w:r>
      <w:del w:id="134" w:author="Carol Nichols" w:date="2022-08-29T21:07:00Z">
        <w:r w:rsidRPr="00E76EAB" w:rsidDel="00E76EAB">
          <w:rPr>
            <w:rStyle w:val="Literal"/>
            <w:rPrChange w:id="135" w:author="Carol Nichols" w:date="2022-08-29T21:07:00Z">
              <w:rPr>
                <w:lang w:eastAsia="en-GB"/>
              </w:rPr>
            </w:rPrChange>
          </w:rPr>
          <w:delText>worker</w:delText>
        </w:r>
      </w:del>
      <w:ins w:id="136" w:author="Carol Nichols" w:date="2022-08-29T21:07:00Z">
        <w:r w:rsidR="00E76EAB" w:rsidRPr="00E76EAB">
          <w:rPr>
            <w:rStyle w:val="Literal"/>
            <w:rPrChange w:id="137" w:author="Carol Nichols" w:date="2022-08-29T21:07:00Z">
              <w:rPr>
                <w:lang w:eastAsia="en-GB"/>
              </w:rPr>
            </w:rPrChange>
          </w:rPr>
          <w:t>Worker</w:t>
        </w:r>
      </w:ins>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clone</w:t>
      </w:r>
      <w:r w:rsidR="00945AE6">
        <w:rPr>
          <w:lang w:eastAsia="en-GB"/>
        </w:rPr>
        <w:t xml:space="preserve"> </w:t>
      </w:r>
      <w:r w:rsidRPr="00D070DF">
        <w:rPr>
          <w:lang w:eastAsia="en-GB"/>
        </w:rPr>
        <w:t>the</w:t>
      </w:r>
      <w:r w:rsidR="00945AE6">
        <w:rPr>
          <w:lang w:eastAsia="en-GB"/>
        </w:rPr>
        <w:t xml:space="preserve"> </w:t>
      </w:r>
      <w:r w:rsidRPr="00D62D8F">
        <w:rPr>
          <w:rStyle w:val="Literal"/>
        </w:rPr>
        <w:t>Arc</w:t>
      </w:r>
      <w:r w:rsidR="00945AE6">
        <w:rPr>
          <w:lang w:eastAsia="en-GB"/>
        </w:rPr>
        <w:t xml:space="preserve"> </w:t>
      </w:r>
      <w:r w:rsidRPr="00D070DF">
        <w:rPr>
          <w:lang w:eastAsia="en-GB"/>
        </w:rPr>
        <w:t>to</w:t>
      </w:r>
      <w:r w:rsidR="00945AE6">
        <w:rPr>
          <w:lang w:eastAsia="en-GB"/>
        </w:rPr>
        <w:t xml:space="preserve"> </w:t>
      </w:r>
      <w:r w:rsidRPr="00D070DF">
        <w:rPr>
          <w:lang w:eastAsia="en-GB"/>
        </w:rPr>
        <w:t>bump</w:t>
      </w:r>
      <w:r w:rsidR="00945AE6">
        <w:rPr>
          <w:lang w:eastAsia="en-GB"/>
        </w:rPr>
        <w:t xml:space="preserve"> </w:t>
      </w:r>
      <w:r w:rsidRPr="00D070DF">
        <w:rPr>
          <w:lang w:eastAsia="en-GB"/>
        </w:rPr>
        <w:t>the</w:t>
      </w:r>
      <w:r w:rsidR="00945AE6">
        <w:rPr>
          <w:lang w:eastAsia="en-GB"/>
        </w:rPr>
        <w:t xml:space="preserve"> </w:t>
      </w:r>
      <w:r w:rsidRPr="00D070DF">
        <w:rPr>
          <w:lang w:eastAsia="en-GB"/>
        </w:rPr>
        <w:t>reference</w:t>
      </w:r>
      <w:r w:rsidR="00945AE6">
        <w:rPr>
          <w:lang w:eastAsia="en-GB"/>
        </w:rPr>
        <w:t xml:space="preserve"> </w:t>
      </w:r>
      <w:r w:rsidRPr="00D070DF">
        <w:rPr>
          <w:lang w:eastAsia="en-GB"/>
        </w:rPr>
        <w:t>count</w:t>
      </w:r>
      <w:r w:rsidR="00945AE6">
        <w:rPr>
          <w:lang w:eastAsia="en-GB"/>
        </w:rPr>
        <w:t xml:space="preserve"> </w:t>
      </w:r>
      <w:r w:rsidRPr="00D070DF">
        <w:rPr>
          <w:lang w:eastAsia="en-GB"/>
        </w:rPr>
        <w:t>so</w:t>
      </w:r>
      <w:r w:rsidR="00945AE6">
        <w:rPr>
          <w:lang w:eastAsia="en-GB"/>
        </w:rPr>
        <w:t xml:space="preserve"> </w:t>
      </w:r>
      <w:r w:rsidRPr="00D070DF">
        <w:rPr>
          <w:lang w:eastAsia="en-GB"/>
        </w:rPr>
        <w:t>the</w:t>
      </w:r>
      <w:r w:rsidR="00945AE6">
        <w:rPr>
          <w:lang w:eastAsia="en-GB"/>
        </w:rPr>
        <w:t xml:space="preserve"> </w:t>
      </w:r>
      <w:ins w:id="138" w:author="Carol Nichols" w:date="2022-08-29T21:07:00Z">
        <w:r w:rsidR="00C31ECF" w:rsidRPr="00C31ECF">
          <w:rPr>
            <w:rStyle w:val="Literal"/>
            <w:rPrChange w:id="139" w:author="Carol Nichols" w:date="2022-08-29T21:07:00Z">
              <w:rPr>
                <w:lang w:eastAsia="en-GB"/>
              </w:rPr>
            </w:rPrChange>
          </w:rPr>
          <w:t>W</w:t>
        </w:r>
      </w:ins>
      <w:del w:id="140" w:author="Carol Nichols" w:date="2022-08-29T21:07:00Z">
        <w:r w:rsidRPr="00C31ECF" w:rsidDel="00C31ECF">
          <w:rPr>
            <w:rStyle w:val="Literal"/>
            <w:rPrChange w:id="141" w:author="Carol Nichols" w:date="2022-08-29T21:07:00Z">
              <w:rPr>
                <w:lang w:eastAsia="en-GB"/>
              </w:rPr>
            </w:rPrChange>
          </w:rPr>
          <w:delText>w</w:delText>
        </w:r>
      </w:del>
      <w:r w:rsidRPr="00C31ECF">
        <w:rPr>
          <w:rStyle w:val="Literal"/>
          <w:rPrChange w:id="142" w:author="Carol Nichols" w:date="2022-08-29T21:07:00Z">
            <w:rPr>
              <w:lang w:eastAsia="en-GB"/>
            </w:rPr>
          </w:rPrChange>
        </w:rPr>
        <w:t>orker</w:t>
      </w:r>
      <w:ins w:id="143" w:author="Carol Nichols" w:date="2022-08-29T21:07:00Z">
        <w:r w:rsidR="00C31ECF">
          <w:rPr>
            <w:lang w:eastAsia="en-GB"/>
          </w:rPr>
          <w:t xml:space="preserve"> instance</w:t>
        </w:r>
      </w:ins>
      <w:r w:rsidRPr="00D070DF">
        <w:rPr>
          <w:lang w:eastAsia="en-GB"/>
        </w:rPr>
        <w:t>s</w:t>
      </w:r>
      <w:r w:rsidR="00945AE6">
        <w:rPr>
          <w:lang w:eastAsia="en-GB"/>
        </w:rPr>
        <w:t xml:space="preserve"> </w:t>
      </w:r>
      <w:r w:rsidRPr="00D070DF">
        <w:rPr>
          <w:lang w:eastAsia="en-GB"/>
        </w:rPr>
        <w:t>can</w:t>
      </w:r>
      <w:r w:rsidR="00945AE6">
        <w:rPr>
          <w:lang w:eastAsia="en-GB"/>
        </w:rPr>
        <w:t xml:space="preserve"> </w:t>
      </w:r>
      <w:r w:rsidRPr="00D070DF">
        <w:rPr>
          <w:lang w:eastAsia="en-GB"/>
        </w:rPr>
        <w:t>share</w:t>
      </w:r>
      <w:r w:rsidR="00945AE6">
        <w:rPr>
          <w:lang w:eastAsia="en-GB"/>
        </w:rPr>
        <w:t xml:space="preserve"> </w:t>
      </w:r>
      <w:r w:rsidRPr="00D070DF">
        <w:rPr>
          <w:lang w:eastAsia="en-GB"/>
        </w:rPr>
        <w:t>ownership</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00FF277B" w:rsidRPr="00FF277B">
        <w:rPr>
          <w:rStyle w:val="CodeAnnotation"/>
        </w:rPr>
        <w:t>2</w:t>
      </w:r>
      <w:r w:rsidRPr="00D070DF">
        <w:rPr>
          <w:lang w:eastAsia="en-GB"/>
        </w:rPr>
        <w:t>.</w:t>
      </w:r>
    </w:p>
    <w:p w14:paraId="2713E312" w14:textId="5FCE0850" w:rsidR="00D070DF" w:rsidRPr="00D070DF" w:rsidRDefault="00D070DF" w:rsidP="00945AE6">
      <w:pPr>
        <w:pStyle w:val="Body"/>
        <w:rPr>
          <w:lang w:eastAsia="en-GB"/>
        </w:rPr>
      </w:pPr>
      <w:r w:rsidRPr="00D070DF">
        <w:rPr>
          <w:lang w:eastAsia="en-GB"/>
        </w:rPr>
        <w:t>With</w:t>
      </w:r>
      <w:r w:rsidR="00945AE6">
        <w:rPr>
          <w:lang w:eastAsia="en-GB"/>
        </w:rPr>
        <w:t xml:space="preserve"> </w:t>
      </w:r>
      <w:r w:rsidRPr="00D070DF">
        <w:rPr>
          <w:lang w:eastAsia="en-GB"/>
        </w:rPr>
        <w:t>these</w:t>
      </w:r>
      <w:r w:rsidR="00945AE6">
        <w:rPr>
          <w:lang w:eastAsia="en-GB"/>
        </w:rPr>
        <w:t xml:space="preserve"> </w:t>
      </w:r>
      <w:r w:rsidRPr="00D070DF">
        <w:rPr>
          <w:lang w:eastAsia="en-GB"/>
        </w:rPr>
        <w:t>changes,</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compiles!</w:t>
      </w:r>
      <w:r w:rsidR="00945AE6">
        <w:rPr>
          <w:lang w:eastAsia="en-GB"/>
        </w:rPr>
        <w:t xml:space="preserve"> </w:t>
      </w:r>
      <w:r w:rsidRPr="00D070DF">
        <w:rPr>
          <w:lang w:eastAsia="en-GB"/>
        </w:rPr>
        <w:t>We’re</w:t>
      </w:r>
      <w:r w:rsidR="00945AE6">
        <w:rPr>
          <w:lang w:eastAsia="en-GB"/>
        </w:rPr>
        <w:t xml:space="preserve"> </w:t>
      </w:r>
      <w:r w:rsidRPr="00D070DF">
        <w:rPr>
          <w:lang w:eastAsia="en-GB"/>
        </w:rPr>
        <w:t>getting</w:t>
      </w:r>
      <w:r w:rsidR="00945AE6">
        <w:rPr>
          <w:lang w:eastAsia="en-GB"/>
        </w:rPr>
        <w:t xml:space="preserve"> </w:t>
      </w:r>
      <w:r w:rsidRPr="00D070DF">
        <w:rPr>
          <w:lang w:eastAsia="en-GB"/>
        </w:rPr>
        <w:t>there!</w:t>
      </w:r>
      <w:r w:rsidR="00BC076D">
        <w:rPr>
          <w:lang w:eastAsia="en-GB"/>
        </w:rPr>
        <w:fldChar w:fldCharType="begin"/>
      </w:r>
      <w:r w:rsidR="00BC076D">
        <w:instrText xml:space="preserve"> XE "Arc&lt;T&gt; type</w:instrText>
      </w:r>
      <w:r w:rsidR="00BC076D" w:rsidRPr="00BE574B">
        <w:instrText xml:space="preserve"> </w:instrText>
      </w:r>
      <w:r w:rsidR="00BC076D">
        <w:instrText>end</w:instrText>
      </w:r>
      <w:r w:rsidR="00BC076D" w:rsidRPr="00BE574B">
        <w:instrText>Range</w:instrText>
      </w:r>
      <w:r w:rsidR="00BC076D">
        <w:instrText xml:space="preserve">" </w:instrText>
      </w:r>
      <w:r w:rsidR="00BC076D">
        <w:rPr>
          <w:lang w:eastAsia="en-GB"/>
        </w:rPr>
        <w:fldChar w:fldCharType="end"/>
      </w:r>
      <w:r w:rsidR="00BC076D">
        <w:rPr>
          <w:lang w:eastAsia="en-GB"/>
        </w:rPr>
        <w:fldChar w:fldCharType="begin"/>
      </w:r>
      <w:r w:rsidR="00BC076D">
        <w:instrText xml:space="preserve"> XE "Mutex&lt;T&gt; type</w:instrText>
      </w:r>
      <w:r w:rsidR="00BC076D" w:rsidRPr="00BE574B">
        <w:instrText xml:space="preserve"> </w:instrText>
      </w:r>
      <w:r w:rsidR="00BC076D">
        <w:instrText>end</w:instrText>
      </w:r>
      <w:r w:rsidR="00BC076D" w:rsidRPr="00BE574B">
        <w:instrText>Range</w:instrText>
      </w:r>
      <w:r w:rsidR="00BC076D">
        <w:instrText xml:space="preserve">" </w:instrText>
      </w:r>
      <w:r w:rsidR="00BC076D">
        <w:rPr>
          <w:lang w:eastAsia="en-GB"/>
        </w:rPr>
        <w:fldChar w:fldCharType="end"/>
      </w:r>
    </w:p>
    <w:p w14:paraId="40FAE149" w14:textId="1ACD9E2F" w:rsidR="00D070DF" w:rsidRPr="00D070DF" w:rsidRDefault="00D070DF" w:rsidP="00945AE6">
      <w:pPr>
        <w:pStyle w:val="HeadC"/>
        <w:rPr>
          <w:lang w:eastAsia="en-GB"/>
        </w:rPr>
      </w:pPr>
      <w:bookmarkStart w:id="144" w:name="implementing-the-`execute`-method"/>
      <w:bookmarkStart w:id="145" w:name="_Toc107314550"/>
      <w:bookmarkEnd w:id="144"/>
      <w:r w:rsidRPr="00945AE6">
        <w:t>Implementing</w:t>
      </w:r>
      <w:r w:rsidR="00945AE6">
        <w:t xml:space="preserve"> </w:t>
      </w:r>
      <w:r w:rsidRPr="00945AE6">
        <w:t>the</w:t>
      </w:r>
      <w:r w:rsidR="00945AE6">
        <w:t xml:space="preserve"> </w:t>
      </w:r>
      <w:r w:rsidRPr="00945AE6">
        <w:t>execute</w:t>
      </w:r>
      <w:r w:rsidR="00945AE6">
        <w:rPr>
          <w:lang w:eastAsia="en-GB"/>
        </w:rPr>
        <w:t xml:space="preserve"> </w:t>
      </w:r>
      <w:r w:rsidRPr="00D070DF">
        <w:rPr>
          <w:lang w:eastAsia="en-GB"/>
        </w:rPr>
        <w:t>Method</w:t>
      </w:r>
      <w:bookmarkEnd w:id="145"/>
    </w:p>
    <w:p w14:paraId="73A18CC0" w14:textId="044F686D" w:rsidR="00D070DF" w:rsidRPr="00D070DF" w:rsidRDefault="00104928" w:rsidP="00945AE6">
      <w:pPr>
        <w:pStyle w:val="Body"/>
        <w:rPr>
          <w:lang w:eastAsia="en-GB"/>
        </w:rPr>
      </w:pPr>
      <w:r>
        <w:rPr>
          <w:lang w:eastAsia="en-GB"/>
        </w:rPr>
        <w:fldChar w:fldCharType="begin"/>
      </w:r>
      <w:r>
        <w:instrText xml:space="preserve"> XE "type alias</w:instrText>
      </w:r>
      <w:r w:rsidRPr="00BE574B">
        <w:instrText xml:space="preserve"> startRange</w:instrText>
      </w:r>
      <w:r>
        <w:instrText xml:space="preserve">" </w:instrText>
      </w:r>
      <w:r>
        <w:rPr>
          <w:lang w:eastAsia="en-GB"/>
        </w:rPr>
        <w:fldChar w:fldCharType="end"/>
      </w:r>
      <w:r w:rsidR="00D070DF" w:rsidRPr="00D070DF">
        <w:rPr>
          <w:lang w:eastAsia="en-GB"/>
        </w:rPr>
        <w:t>Let’s</w:t>
      </w:r>
      <w:r w:rsidR="00945AE6">
        <w:rPr>
          <w:lang w:eastAsia="en-GB"/>
        </w:rPr>
        <w:t xml:space="preserve"> </w:t>
      </w:r>
      <w:r w:rsidR="00D070DF" w:rsidRPr="00D070DF">
        <w:rPr>
          <w:lang w:eastAsia="en-GB"/>
        </w:rPr>
        <w:t>finally</w:t>
      </w:r>
      <w:r w:rsidR="00945AE6">
        <w:rPr>
          <w:lang w:eastAsia="en-GB"/>
        </w:rPr>
        <w:t xml:space="preserve"> </w:t>
      </w:r>
      <w:r w:rsidR="00D070DF" w:rsidRPr="00D070DF">
        <w:rPr>
          <w:lang w:eastAsia="en-GB"/>
        </w:rPr>
        <w:t>implement</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execute</w:t>
      </w:r>
      <w:r w:rsidR="00945AE6">
        <w:rPr>
          <w:lang w:eastAsia="en-GB"/>
        </w:rPr>
        <w:t xml:space="preserve"> </w:t>
      </w:r>
      <w:r w:rsidR="00D070DF" w:rsidRPr="00D070DF">
        <w:rPr>
          <w:lang w:eastAsia="en-GB"/>
        </w:rPr>
        <w:t>method</w:t>
      </w:r>
      <w:r w:rsidR="00945AE6">
        <w:rPr>
          <w:lang w:eastAsia="en-GB"/>
        </w:rPr>
        <w:t xml:space="preserve"> </w:t>
      </w:r>
      <w:r w:rsidR="00D070DF" w:rsidRPr="00D070DF">
        <w:rPr>
          <w:lang w:eastAsia="en-GB"/>
        </w:rPr>
        <w:t>on</w:t>
      </w:r>
      <w:r w:rsidR="00945AE6">
        <w:rPr>
          <w:lang w:eastAsia="en-GB"/>
        </w:rPr>
        <w:t xml:space="preserve"> </w:t>
      </w:r>
      <w:r w:rsidR="00D070DF" w:rsidRPr="00D62D8F">
        <w:rPr>
          <w:rStyle w:val="Literal"/>
        </w:rPr>
        <w:t>ThreadPool</w:t>
      </w:r>
      <w:r w:rsidR="00D070DF" w:rsidRPr="00D070DF">
        <w:rPr>
          <w:lang w:eastAsia="en-GB"/>
        </w:rPr>
        <w:t>.</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also</w:t>
      </w:r>
      <w:r w:rsidR="00945AE6">
        <w:rPr>
          <w:lang w:eastAsia="en-GB"/>
        </w:rPr>
        <w:t xml:space="preserve"> </w:t>
      </w:r>
      <w:r w:rsidR="00D070DF" w:rsidRPr="00D070DF">
        <w:rPr>
          <w:lang w:eastAsia="en-GB"/>
        </w:rPr>
        <w:t>change</w:t>
      </w:r>
      <w:r w:rsidR="00945AE6">
        <w:rPr>
          <w:lang w:eastAsia="en-GB"/>
        </w:rPr>
        <w:t xml:space="preserve"> </w:t>
      </w:r>
      <w:r w:rsidR="00D070DF" w:rsidRPr="00D62D8F">
        <w:rPr>
          <w:rStyle w:val="Literal"/>
        </w:rPr>
        <w:t>Job</w:t>
      </w:r>
      <w:r w:rsidR="00945AE6">
        <w:rPr>
          <w:lang w:eastAsia="en-GB"/>
        </w:rPr>
        <w:t xml:space="preserve"> </w:t>
      </w:r>
      <w:r w:rsidR="00D070DF" w:rsidRPr="00D070DF">
        <w:rPr>
          <w:lang w:eastAsia="en-GB"/>
        </w:rPr>
        <w:t>from</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struct</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type</w:t>
      </w:r>
      <w:r w:rsidR="00945AE6">
        <w:rPr>
          <w:lang w:eastAsia="en-GB"/>
        </w:rPr>
        <w:t xml:space="preserve"> </w:t>
      </w:r>
      <w:r w:rsidR="00D070DF" w:rsidRPr="00D070DF">
        <w:rPr>
          <w:lang w:eastAsia="en-GB"/>
        </w:rPr>
        <w:t>alias</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trait</w:t>
      </w:r>
      <w:r w:rsidR="00945AE6">
        <w:rPr>
          <w:lang w:eastAsia="en-GB"/>
        </w:rPr>
        <w:t xml:space="preserve"> </w:t>
      </w:r>
      <w:r w:rsidR="00D070DF" w:rsidRPr="00D070DF">
        <w:rPr>
          <w:lang w:eastAsia="en-GB"/>
        </w:rPr>
        <w:t>object</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holds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type</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closure</w:t>
      </w:r>
      <w:r w:rsidR="00945AE6">
        <w:rPr>
          <w:lang w:eastAsia="en-GB"/>
        </w:rPr>
        <w:t xml:space="preserve"> </w:t>
      </w:r>
      <w:r w:rsidR="00D070DF" w:rsidRPr="00D070DF">
        <w:rPr>
          <w:lang w:eastAsia="en-GB"/>
        </w:rPr>
        <w:t>that</w:t>
      </w:r>
      <w:r w:rsidR="00945AE6">
        <w:rPr>
          <w:lang w:eastAsia="en-GB"/>
        </w:rPr>
        <w:t xml:space="preserve"> </w:t>
      </w:r>
      <w:r w:rsidR="00D070DF" w:rsidRPr="00D62D8F">
        <w:rPr>
          <w:rStyle w:val="Literal"/>
        </w:rPr>
        <w:t>execute</w:t>
      </w:r>
      <w:r w:rsidR="00945AE6">
        <w:rPr>
          <w:lang w:eastAsia="en-GB"/>
        </w:rPr>
        <w:t xml:space="preserve"> </w:t>
      </w:r>
      <w:r w:rsidR="00D070DF" w:rsidRPr="00D070DF">
        <w:rPr>
          <w:lang w:eastAsia="en-GB"/>
        </w:rPr>
        <w:t>receives.</w:t>
      </w:r>
      <w:r w:rsidR="00945AE6">
        <w:rPr>
          <w:lang w:eastAsia="en-GB"/>
        </w:rPr>
        <w:t xml:space="preserve"> </w:t>
      </w:r>
      <w:r w:rsidR="00D070DF" w:rsidRPr="00D070DF">
        <w:rPr>
          <w:lang w:eastAsia="en-GB"/>
        </w:rPr>
        <w:t>As</w:t>
      </w:r>
      <w:r w:rsidR="00945AE6">
        <w:rPr>
          <w:lang w:eastAsia="en-GB"/>
        </w:rPr>
        <w:t xml:space="preserve"> </w:t>
      </w:r>
      <w:r w:rsidR="00D070DF" w:rsidRPr="00D070DF">
        <w:rPr>
          <w:lang w:eastAsia="en-GB"/>
        </w:rPr>
        <w:t>discussed</w:t>
      </w:r>
      <w:r w:rsidR="00945AE6">
        <w:rPr>
          <w:lang w:eastAsia="en-GB"/>
        </w:rPr>
        <w:t xml:space="preserve"> </w:t>
      </w:r>
      <w:r w:rsidR="00D070DF" w:rsidRPr="00D070DF">
        <w:rPr>
          <w:lang w:eastAsia="en-GB"/>
        </w:rPr>
        <w:t>in</w:t>
      </w:r>
      <w:r w:rsidR="00945AE6">
        <w:rPr>
          <w:lang w:eastAsia="en-GB"/>
        </w:rPr>
        <w:t xml:space="preserve"> </w:t>
      </w:r>
      <w:r w:rsidR="00D070DF" w:rsidRPr="00A73287">
        <w:rPr>
          <w:rStyle w:val="Xref"/>
        </w:rPr>
        <w:t>“</w:t>
      </w:r>
      <w:r w:rsidR="00D070DF" w:rsidRPr="009A1AD7">
        <w:rPr>
          <w:rStyle w:val="Xref"/>
        </w:rPr>
        <w:t>Creating</w:t>
      </w:r>
      <w:r w:rsidR="00945AE6" w:rsidRPr="009A1AD7">
        <w:rPr>
          <w:rStyle w:val="Xref"/>
        </w:rPr>
        <w:t xml:space="preserve"> </w:t>
      </w:r>
      <w:r w:rsidR="00D070DF" w:rsidRPr="009A1AD7">
        <w:rPr>
          <w:rStyle w:val="Xref"/>
        </w:rPr>
        <w:t>Type</w:t>
      </w:r>
      <w:r w:rsidR="00945AE6" w:rsidRPr="009A1AD7">
        <w:rPr>
          <w:rStyle w:val="Xref"/>
        </w:rPr>
        <w:t xml:space="preserve"> </w:t>
      </w:r>
      <w:r w:rsidR="00D070DF" w:rsidRPr="009A1AD7">
        <w:rPr>
          <w:rStyle w:val="Xref"/>
        </w:rPr>
        <w:t>Synonyms</w:t>
      </w:r>
      <w:r w:rsidR="00945AE6" w:rsidRPr="009A1AD7">
        <w:rPr>
          <w:rStyle w:val="Xref"/>
        </w:rPr>
        <w:t xml:space="preserve"> </w:t>
      </w:r>
      <w:r w:rsidR="00D070DF" w:rsidRPr="009A1AD7">
        <w:rPr>
          <w:rStyle w:val="Xref"/>
        </w:rPr>
        <w:t>with</w:t>
      </w:r>
      <w:r w:rsidR="00945AE6" w:rsidRPr="009A1AD7">
        <w:rPr>
          <w:rStyle w:val="Xref"/>
        </w:rPr>
        <w:t xml:space="preserve"> </w:t>
      </w:r>
      <w:r w:rsidR="00D070DF" w:rsidRPr="009A1AD7">
        <w:rPr>
          <w:rStyle w:val="Xref"/>
        </w:rPr>
        <w:t>Type</w:t>
      </w:r>
      <w:r w:rsidR="00945AE6" w:rsidRPr="009A1AD7">
        <w:rPr>
          <w:rStyle w:val="Xref"/>
        </w:rPr>
        <w:t xml:space="preserve"> </w:t>
      </w:r>
      <w:r w:rsidR="00D070DF" w:rsidRPr="009A1AD7">
        <w:rPr>
          <w:rStyle w:val="Xref"/>
        </w:rPr>
        <w:t>Aliases”</w:t>
      </w:r>
      <w:r w:rsidR="00945AE6" w:rsidRPr="00A73287">
        <w:t xml:space="preserve"> </w:t>
      </w:r>
      <w:r w:rsidR="0091338B">
        <w:t>on</w:t>
      </w:r>
      <w:r w:rsidR="00945AE6" w:rsidRPr="00A73287">
        <w:t xml:space="preserve"> </w:t>
      </w:r>
      <w:r w:rsidR="0091338B">
        <w:rPr>
          <w:rStyle w:val="Xref"/>
        </w:rPr>
        <w:t>page XX</w:t>
      </w:r>
      <w:r w:rsidR="00D070DF" w:rsidRPr="00A73287">
        <w:t>,</w:t>
      </w:r>
      <w:r w:rsidR="00945AE6" w:rsidRPr="00A73287">
        <w:t xml:space="preserve"> </w:t>
      </w:r>
      <w:r w:rsidR="00D070DF" w:rsidRPr="00A73287">
        <w:t>typ</w:t>
      </w:r>
      <w:r w:rsidR="00D070DF" w:rsidRPr="00D070DF">
        <w:rPr>
          <w:lang w:eastAsia="en-GB"/>
        </w:rPr>
        <w:t>e</w:t>
      </w:r>
      <w:r w:rsidR="00945AE6">
        <w:rPr>
          <w:lang w:eastAsia="en-GB"/>
        </w:rPr>
        <w:t xml:space="preserve"> </w:t>
      </w:r>
      <w:r w:rsidR="00D070DF" w:rsidRPr="00D070DF">
        <w:rPr>
          <w:lang w:eastAsia="en-GB"/>
        </w:rPr>
        <w:t>aliases</w:t>
      </w:r>
      <w:r w:rsidR="00945AE6">
        <w:rPr>
          <w:lang w:eastAsia="en-GB"/>
        </w:rPr>
        <w:t xml:space="preserve"> </w:t>
      </w:r>
      <w:r w:rsidR="00D070DF" w:rsidRPr="00D070DF">
        <w:rPr>
          <w:lang w:eastAsia="en-GB"/>
        </w:rPr>
        <w:t>allow</w:t>
      </w:r>
      <w:r w:rsidR="00945AE6">
        <w:rPr>
          <w:lang w:eastAsia="en-GB"/>
        </w:rPr>
        <w:t xml:space="preserve"> </w:t>
      </w:r>
      <w:r w:rsidR="00D070DF" w:rsidRPr="00D070DF">
        <w:rPr>
          <w:lang w:eastAsia="en-GB"/>
        </w:rPr>
        <w:t>us</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make</w:t>
      </w:r>
      <w:r w:rsidR="00945AE6">
        <w:rPr>
          <w:lang w:eastAsia="en-GB"/>
        </w:rPr>
        <w:t xml:space="preserve"> </w:t>
      </w:r>
      <w:r w:rsidR="00D070DF" w:rsidRPr="00D070DF">
        <w:rPr>
          <w:lang w:eastAsia="en-GB"/>
        </w:rPr>
        <w:t>long</w:t>
      </w:r>
      <w:r w:rsidR="00945AE6">
        <w:rPr>
          <w:lang w:eastAsia="en-GB"/>
        </w:rPr>
        <w:t xml:space="preserve"> </w:t>
      </w:r>
      <w:r w:rsidR="00D070DF" w:rsidRPr="00D070DF">
        <w:rPr>
          <w:lang w:eastAsia="en-GB"/>
        </w:rPr>
        <w:t>types</w:t>
      </w:r>
      <w:r w:rsidR="00945AE6">
        <w:rPr>
          <w:lang w:eastAsia="en-GB"/>
        </w:rPr>
        <w:t xml:space="preserve"> </w:t>
      </w:r>
      <w:r w:rsidR="00D070DF" w:rsidRPr="00D070DF">
        <w:rPr>
          <w:lang w:eastAsia="en-GB"/>
        </w:rPr>
        <w:t>shorter</w:t>
      </w:r>
      <w:r w:rsidR="00945AE6">
        <w:rPr>
          <w:lang w:eastAsia="en-GB"/>
        </w:rPr>
        <w:t xml:space="preserve"> </w:t>
      </w:r>
      <w:r w:rsidR="00D070DF" w:rsidRPr="00D070DF">
        <w:rPr>
          <w:lang w:eastAsia="en-GB"/>
        </w:rPr>
        <w:t>for</w:t>
      </w:r>
      <w:r w:rsidR="00945AE6">
        <w:rPr>
          <w:lang w:eastAsia="en-GB"/>
        </w:rPr>
        <w:t xml:space="preserve"> </w:t>
      </w:r>
      <w:r w:rsidR="00D070DF" w:rsidRPr="00D070DF">
        <w:rPr>
          <w:lang w:eastAsia="en-GB"/>
        </w:rPr>
        <w:t>ease</w:t>
      </w:r>
      <w:r w:rsidR="00945AE6">
        <w:rPr>
          <w:lang w:eastAsia="en-GB"/>
        </w:rPr>
        <w:t xml:space="preserve"> </w:t>
      </w:r>
      <w:r w:rsidR="00D070DF" w:rsidRPr="00D070DF">
        <w:rPr>
          <w:lang w:eastAsia="en-GB"/>
        </w:rPr>
        <w:t>of</w:t>
      </w:r>
      <w:r w:rsidR="00945AE6">
        <w:rPr>
          <w:lang w:eastAsia="en-GB"/>
        </w:rPr>
        <w:t xml:space="preserve"> </w:t>
      </w:r>
      <w:r w:rsidR="00D070DF" w:rsidRPr="00D070DF">
        <w:rPr>
          <w:lang w:eastAsia="en-GB"/>
        </w:rPr>
        <w:t>use.</w:t>
      </w:r>
      <w:r w:rsidR="00945AE6">
        <w:rPr>
          <w:lang w:eastAsia="en-GB"/>
        </w:rPr>
        <w:t xml:space="preserve"> </w:t>
      </w:r>
      <w:r w:rsidR="00D070DF" w:rsidRPr="00D070DF">
        <w:rPr>
          <w:lang w:eastAsia="en-GB"/>
        </w:rPr>
        <w:t>Look</w:t>
      </w:r>
      <w:r w:rsidR="00945AE6">
        <w:rPr>
          <w:lang w:eastAsia="en-GB"/>
        </w:rPr>
        <w:t xml:space="preserve"> </w:t>
      </w:r>
      <w:r w:rsidR="00D070DF" w:rsidRPr="00D070DF">
        <w:rPr>
          <w:lang w:eastAsia="en-GB"/>
        </w:rPr>
        <w:t>at</w:t>
      </w:r>
      <w:r w:rsidR="00945AE6">
        <w:rPr>
          <w:lang w:eastAsia="en-GB"/>
        </w:rPr>
        <w:t xml:space="preserve"> </w:t>
      </w:r>
      <w:r w:rsidR="00D070DF" w:rsidRPr="00D070DF">
        <w:rPr>
          <w:lang w:eastAsia="en-GB"/>
        </w:rPr>
        <w:t>Listing</w:t>
      </w:r>
      <w:r w:rsidR="00945AE6">
        <w:rPr>
          <w:lang w:eastAsia="en-GB"/>
        </w:rPr>
        <w:t xml:space="preserve"> </w:t>
      </w:r>
      <w:r w:rsidR="00D070DF" w:rsidRPr="00D070DF">
        <w:rPr>
          <w:lang w:eastAsia="en-GB"/>
        </w:rPr>
        <w:t>20-19.</w:t>
      </w:r>
    </w:p>
    <w:p w14:paraId="17A19CC9" w14:textId="7565BDE4" w:rsidR="00D070DF" w:rsidRPr="00D070DF" w:rsidRDefault="00D070DF" w:rsidP="00B0420F">
      <w:pPr>
        <w:pStyle w:val="CodeLabel"/>
        <w:rPr>
          <w:lang w:eastAsia="en-GB"/>
        </w:rPr>
      </w:pPr>
      <w:r w:rsidRPr="00D070DF">
        <w:rPr>
          <w:lang w:eastAsia="en-GB"/>
        </w:rPr>
        <w:t>src/lib.rs</w:t>
      </w:r>
    </w:p>
    <w:p w14:paraId="2E088863" w14:textId="05140CD5" w:rsidR="00D070DF" w:rsidRPr="00A73287" w:rsidRDefault="00411658" w:rsidP="00D62D8F">
      <w:pPr>
        <w:pStyle w:val="Code"/>
        <w:rPr>
          <w:rStyle w:val="LiteralGray"/>
        </w:rPr>
      </w:pPr>
      <w:r w:rsidRPr="00A73287">
        <w:rPr>
          <w:rStyle w:val="LiteralGray"/>
        </w:rPr>
        <w:t>--snip--</w:t>
      </w:r>
    </w:p>
    <w:p w14:paraId="18650EBE" w14:textId="77777777" w:rsidR="00D070DF" w:rsidRPr="00D35EB9" w:rsidRDefault="00D070DF" w:rsidP="00D62D8F">
      <w:pPr>
        <w:pStyle w:val="Code"/>
      </w:pPr>
    </w:p>
    <w:p w14:paraId="77F33B27" w14:textId="47CD05BC" w:rsidR="00D070DF" w:rsidRPr="00D35EB9" w:rsidRDefault="00D070DF" w:rsidP="00D62D8F">
      <w:pPr>
        <w:pStyle w:val="Code"/>
      </w:pPr>
      <w:r w:rsidRPr="00D35EB9">
        <w:t>type</w:t>
      </w:r>
      <w:r w:rsidR="00945AE6" w:rsidRPr="00D35EB9">
        <w:t xml:space="preserve"> </w:t>
      </w:r>
      <w:r w:rsidRPr="00D35EB9">
        <w:t>Job</w:t>
      </w:r>
      <w:r w:rsidR="00945AE6" w:rsidRPr="00D35EB9">
        <w:t xml:space="preserve"> </w:t>
      </w:r>
      <w:r w:rsidRPr="00D35EB9">
        <w:t>=</w:t>
      </w:r>
      <w:r w:rsidR="00945AE6" w:rsidRPr="00D35EB9">
        <w:t xml:space="preserve"> </w:t>
      </w:r>
      <w:r w:rsidRPr="00D35EB9">
        <w:t>Box&lt;dyn</w:t>
      </w:r>
      <w:r w:rsidR="00945AE6" w:rsidRPr="00D35EB9">
        <w:t xml:space="preserve"> </w:t>
      </w:r>
      <w:r w:rsidRPr="00D35EB9">
        <w:t>FnOnce()</w:t>
      </w:r>
      <w:r w:rsidR="00945AE6" w:rsidRPr="00D35EB9">
        <w:t xml:space="preserve"> </w:t>
      </w:r>
      <w:r w:rsidRPr="00D35EB9">
        <w:t>+</w:t>
      </w:r>
      <w:r w:rsidR="00945AE6" w:rsidRPr="00D35EB9">
        <w:t xml:space="preserve"> </w:t>
      </w:r>
      <w:r w:rsidRPr="00D35EB9">
        <w:t>Send</w:t>
      </w:r>
      <w:r w:rsidR="00945AE6" w:rsidRPr="00D35EB9">
        <w:t xml:space="preserve"> </w:t>
      </w:r>
      <w:r w:rsidRPr="00D35EB9">
        <w:t>+</w:t>
      </w:r>
      <w:r w:rsidR="00945AE6" w:rsidRPr="00D35EB9">
        <w:t xml:space="preserve"> </w:t>
      </w:r>
      <w:r w:rsidRPr="00D35EB9">
        <w:t>'static&gt;;</w:t>
      </w:r>
    </w:p>
    <w:p w14:paraId="493146D8" w14:textId="77777777" w:rsidR="00D070DF" w:rsidRPr="00D35EB9" w:rsidRDefault="00D070DF" w:rsidP="00D62D8F">
      <w:pPr>
        <w:pStyle w:val="Code"/>
      </w:pPr>
    </w:p>
    <w:p w14:paraId="0277BA18" w14:textId="4EA8D76E"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462AD43B" w14:textId="58F1A3E6"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741CA709" w14:textId="77777777" w:rsidR="00D070DF" w:rsidRPr="00D35EB9" w:rsidRDefault="00D070DF" w:rsidP="00D62D8F">
      <w:pPr>
        <w:pStyle w:val="Code"/>
      </w:pPr>
    </w:p>
    <w:p w14:paraId="0A40FFAE" w14:textId="672A7BA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execute&lt;F&gt;(&amp;self,</w:t>
      </w:r>
      <w:r w:rsidRPr="00A73287">
        <w:rPr>
          <w:rStyle w:val="LiteralGray"/>
        </w:rPr>
        <w:t xml:space="preserve"> </w:t>
      </w:r>
      <w:r w:rsidR="00D070DF" w:rsidRPr="00A73287">
        <w:rPr>
          <w:rStyle w:val="LiteralGray"/>
        </w:rPr>
        <w:t>f:</w:t>
      </w:r>
      <w:r w:rsidRPr="00A73287">
        <w:rPr>
          <w:rStyle w:val="LiteralGray"/>
        </w:rPr>
        <w:t xml:space="preserve"> </w:t>
      </w:r>
      <w:r w:rsidR="00D070DF" w:rsidRPr="00A73287">
        <w:rPr>
          <w:rStyle w:val="LiteralGray"/>
        </w:rPr>
        <w:t>F)</w:t>
      </w:r>
    </w:p>
    <w:p w14:paraId="7A9D6FFA" w14:textId="6E03A38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where</w:t>
      </w:r>
    </w:p>
    <w:p w14:paraId="04DDCBC0" w14:textId="23F956B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w:t>
      </w:r>
      <w:r w:rsidRPr="00A73287">
        <w:rPr>
          <w:rStyle w:val="LiteralGray"/>
        </w:rPr>
        <w:t xml:space="preserve"> </w:t>
      </w:r>
      <w:r w:rsidR="00D070DF" w:rsidRPr="00A73287">
        <w:rPr>
          <w:rStyle w:val="LiteralGray"/>
        </w:rPr>
        <w:t>FnOnce()</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Send</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'static,</w:t>
      </w:r>
    </w:p>
    <w:p w14:paraId="4BDE3707" w14:textId="349CE57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6F1DCD0" w14:textId="61BF7EF7"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let</w:t>
      </w:r>
      <w:r w:rsidRPr="00D35EB9">
        <w:t xml:space="preserve"> </w:t>
      </w:r>
      <w:r w:rsidR="00D070DF" w:rsidRPr="00D35EB9">
        <w:t>job</w:t>
      </w:r>
      <w:r w:rsidRPr="00D35EB9">
        <w:t xml:space="preserve"> </w:t>
      </w:r>
      <w:r w:rsidR="00D070DF" w:rsidRPr="00D35EB9">
        <w:t>=</w:t>
      </w:r>
      <w:r w:rsidRPr="00D35EB9">
        <w:t xml:space="preserve"> </w:t>
      </w:r>
      <w:r w:rsidR="00D070DF" w:rsidRPr="00D35EB9">
        <w:t>Box::new(f);</w:t>
      </w:r>
    </w:p>
    <w:p w14:paraId="27B0E62A" w14:textId="77777777" w:rsidR="00D070DF" w:rsidRPr="00D35EB9" w:rsidRDefault="00D070DF" w:rsidP="00D62D8F">
      <w:pPr>
        <w:pStyle w:val="Code"/>
      </w:pPr>
    </w:p>
    <w:p w14:paraId="487AA17D" w14:textId="08C657AA"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self.sender.send(job).unwrap();</w:t>
      </w:r>
    </w:p>
    <w:p w14:paraId="23921626" w14:textId="74311446"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36686C33" w14:textId="77777777" w:rsidR="00D070DF" w:rsidRPr="00A73287" w:rsidRDefault="00D070DF" w:rsidP="00D62D8F">
      <w:pPr>
        <w:pStyle w:val="Code"/>
        <w:rPr>
          <w:rStyle w:val="LiteralGray"/>
        </w:rPr>
      </w:pPr>
      <w:r w:rsidRPr="00A73287">
        <w:rPr>
          <w:rStyle w:val="LiteralGray"/>
        </w:rPr>
        <w:t>}</w:t>
      </w:r>
    </w:p>
    <w:p w14:paraId="5F0BA370" w14:textId="77777777" w:rsidR="00D070DF" w:rsidRPr="00A73287" w:rsidRDefault="00D070DF" w:rsidP="00D62D8F">
      <w:pPr>
        <w:pStyle w:val="Code"/>
        <w:rPr>
          <w:rStyle w:val="LiteralGray"/>
        </w:rPr>
      </w:pPr>
    </w:p>
    <w:p w14:paraId="5C89E164" w14:textId="5CCC350C" w:rsidR="00D070DF" w:rsidRPr="00A73287" w:rsidRDefault="00411658" w:rsidP="00D62D8F">
      <w:pPr>
        <w:pStyle w:val="Code"/>
        <w:rPr>
          <w:rStyle w:val="LiteralGray"/>
        </w:rPr>
      </w:pPr>
      <w:r w:rsidRPr="00A73287">
        <w:rPr>
          <w:rStyle w:val="LiteralGray"/>
        </w:rPr>
        <w:t>--snip--</w:t>
      </w:r>
    </w:p>
    <w:p w14:paraId="3098B423" w14:textId="47709189" w:rsidR="00D070DF" w:rsidRPr="00D070DF" w:rsidRDefault="00D070DF" w:rsidP="008C2171">
      <w:pPr>
        <w:pStyle w:val="CodeListingCaption"/>
        <w:rPr>
          <w:lang w:eastAsia="en-GB"/>
        </w:rPr>
      </w:pPr>
      <w:r w:rsidRPr="00D070DF">
        <w:rPr>
          <w:lang w:eastAsia="en-GB"/>
        </w:rPr>
        <w:t>Creating</w:t>
      </w:r>
      <w:r w:rsidR="00945AE6">
        <w:rPr>
          <w:lang w:eastAsia="en-GB"/>
        </w:rPr>
        <w:t xml:space="preserve"> </w:t>
      </w:r>
      <w:r w:rsidRPr="00D070DF">
        <w:rPr>
          <w:lang w:eastAsia="en-GB"/>
        </w:rPr>
        <w:t>a</w:t>
      </w:r>
      <w:r w:rsidR="00945AE6">
        <w:rPr>
          <w:lang w:eastAsia="en-GB"/>
        </w:rPr>
        <w:t xml:space="preserve"> </w:t>
      </w:r>
      <w:r w:rsidRPr="00D62D8F">
        <w:rPr>
          <w:rStyle w:val="Literal"/>
        </w:rPr>
        <w:t>Job</w:t>
      </w:r>
      <w:r w:rsidR="00945AE6">
        <w:rPr>
          <w:lang w:eastAsia="en-GB"/>
        </w:rPr>
        <w:t xml:space="preserve"> </w:t>
      </w:r>
      <w:r w:rsidRPr="00D070DF">
        <w:rPr>
          <w:lang w:eastAsia="en-GB"/>
        </w:rPr>
        <w:t>type</w:t>
      </w:r>
      <w:r w:rsidR="00945AE6">
        <w:rPr>
          <w:lang w:eastAsia="en-GB"/>
        </w:rPr>
        <w:t xml:space="preserve"> </w:t>
      </w:r>
      <w:r w:rsidRPr="00D070DF">
        <w:rPr>
          <w:lang w:eastAsia="en-GB"/>
        </w:rPr>
        <w:t>alias</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62D8F">
        <w:rPr>
          <w:rStyle w:val="Literal"/>
        </w:rPr>
        <w:t>Box</w:t>
      </w:r>
      <w:r w:rsidR="00945AE6">
        <w:rPr>
          <w:lang w:eastAsia="en-GB"/>
        </w:rPr>
        <w:t xml:space="preserve"> </w:t>
      </w:r>
      <w:r w:rsidRPr="00D070DF">
        <w:rPr>
          <w:lang w:eastAsia="en-GB"/>
        </w:rPr>
        <w:t>that</w:t>
      </w:r>
      <w:r w:rsidR="00945AE6">
        <w:rPr>
          <w:lang w:eastAsia="en-GB"/>
        </w:rPr>
        <w:t xml:space="preserve"> </w:t>
      </w:r>
      <w:r w:rsidRPr="00D070DF">
        <w:rPr>
          <w:lang w:eastAsia="en-GB"/>
        </w:rPr>
        <w:t>holds</w:t>
      </w:r>
      <w:r w:rsidR="00945AE6">
        <w:rPr>
          <w:lang w:eastAsia="en-GB"/>
        </w:rPr>
        <w:t xml:space="preserve"> </w:t>
      </w:r>
      <w:r w:rsidRPr="00D070DF">
        <w:rPr>
          <w:lang w:eastAsia="en-GB"/>
        </w:rPr>
        <w:t>each</w:t>
      </w:r>
      <w:r w:rsidR="00945AE6">
        <w:rPr>
          <w:lang w:eastAsia="en-GB"/>
        </w:rPr>
        <w:t xml:space="preserve"> </w:t>
      </w:r>
      <w:r w:rsidRPr="00D070DF">
        <w:rPr>
          <w:lang w:eastAsia="en-GB"/>
        </w:rPr>
        <w:t>closure</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sending</w:t>
      </w:r>
      <w:r w:rsidR="00945AE6">
        <w:rPr>
          <w:lang w:eastAsia="en-GB"/>
        </w:rPr>
        <w:t xml:space="preserve"> </w:t>
      </w:r>
      <w:r w:rsidRPr="00D070DF">
        <w:rPr>
          <w:lang w:eastAsia="en-GB"/>
        </w:rPr>
        <w:t>the</w:t>
      </w:r>
      <w:r w:rsidR="00945AE6">
        <w:rPr>
          <w:lang w:eastAsia="en-GB"/>
        </w:rPr>
        <w:t xml:space="preserve"> </w:t>
      </w:r>
      <w:r w:rsidRPr="00D070DF">
        <w:rPr>
          <w:lang w:eastAsia="en-GB"/>
        </w:rPr>
        <w:t>job</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104928">
        <w:rPr>
          <w:lang w:eastAsia="en-GB"/>
        </w:rPr>
        <w:fldChar w:fldCharType="begin"/>
      </w:r>
      <w:r w:rsidR="00104928">
        <w:instrText xml:space="preserve"> XE "type alias</w:instrText>
      </w:r>
      <w:r w:rsidR="00104928" w:rsidRPr="00BE574B">
        <w:instrText xml:space="preserve"> </w:instrText>
      </w:r>
      <w:r w:rsidR="00104928">
        <w:instrText>end</w:instrText>
      </w:r>
      <w:r w:rsidR="00104928" w:rsidRPr="00BE574B">
        <w:instrText>Range</w:instrText>
      </w:r>
      <w:r w:rsidR="00104928">
        <w:instrText xml:space="preserve">" </w:instrText>
      </w:r>
      <w:r w:rsidR="00104928">
        <w:rPr>
          <w:lang w:eastAsia="en-GB"/>
        </w:rPr>
        <w:fldChar w:fldCharType="end"/>
      </w:r>
    </w:p>
    <w:p w14:paraId="6D437163" w14:textId="01657105" w:rsidR="00D070DF" w:rsidRPr="00D070DF" w:rsidRDefault="00D070DF" w:rsidP="00945AE6">
      <w:pPr>
        <w:pStyle w:val="Body"/>
        <w:rPr>
          <w:lang w:eastAsia="en-GB"/>
        </w:rPr>
      </w:pPr>
      <w:r w:rsidRPr="00D070DF">
        <w:rPr>
          <w:lang w:eastAsia="en-GB"/>
        </w:rPr>
        <w:t>After</w:t>
      </w:r>
      <w:r w:rsidR="00945AE6">
        <w:rPr>
          <w:lang w:eastAsia="en-GB"/>
        </w:rPr>
        <w:t xml:space="preserve"> </w:t>
      </w:r>
      <w:r w:rsidRPr="00D070DF">
        <w:rPr>
          <w:lang w:eastAsia="en-GB"/>
        </w:rPr>
        <w:t>creating</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62D8F">
        <w:rPr>
          <w:rStyle w:val="Literal"/>
        </w:rPr>
        <w:t>Job</w:t>
      </w:r>
      <w:r w:rsidR="00945AE6">
        <w:rPr>
          <w:lang w:eastAsia="en-GB"/>
        </w:rPr>
        <w:t xml:space="preserve"> </w:t>
      </w:r>
      <w:r w:rsidRPr="00D070DF">
        <w:rPr>
          <w:lang w:eastAsia="en-GB"/>
        </w:rPr>
        <w:t>instance</w:t>
      </w:r>
      <w:r w:rsidR="00945AE6">
        <w:rPr>
          <w:lang w:eastAsia="en-GB"/>
        </w:rPr>
        <w:t xml:space="preserve"> </w:t>
      </w:r>
      <w:r w:rsidRPr="00D070DF">
        <w:rPr>
          <w:lang w:eastAsia="en-GB"/>
        </w:rPr>
        <w:t>using</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in</w:t>
      </w:r>
      <w:r w:rsidR="00945AE6">
        <w:rPr>
          <w:lang w:eastAsia="en-GB"/>
        </w:rPr>
        <w:t xml:space="preserve"> </w:t>
      </w:r>
      <w:r w:rsidRPr="00D62D8F">
        <w:rPr>
          <w:rStyle w:val="Literal"/>
        </w:rPr>
        <w:t>execute</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send</w:t>
      </w:r>
      <w:r w:rsidR="00945AE6">
        <w:rPr>
          <w:lang w:eastAsia="en-GB"/>
        </w:rPr>
        <w:t xml:space="preserve"> </w:t>
      </w:r>
      <w:r w:rsidRPr="00D070DF">
        <w:rPr>
          <w:lang w:eastAsia="en-GB"/>
        </w:rPr>
        <w:t>that</w:t>
      </w:r>
      <w:r w:rsidR="00945AE6">
        <w:rPr>
          <w:lang w:eastAsia="en-GB"/>
        </w:rPr>
        <w:t xml:space="preserve"> </w:t>
      </w:r>
      <w:r w:rsidRPr="00D070DF">
        <w:rPr>
          <w:lang w:eastAsia="en-GB"/>
        </w:rPr>
        <w:t>job</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sending</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We’re</w:t>
      </w:r>
      <w:r w:rsidR="00945AE6">
        <w:rPr>
          <w:lang w:eastAsia="en-GB"/>
        </w:rPr>
        <w:t xml:space="preserve"> </w:t>
      </w:r>
      <w:r w:rsidRPr="00D070DF">
        <w:rPr>
          <w:lang w:eastAsia="en-GB"/>
        </w:rPr>
        <w:t>calling</w:t>
      </w:r>
      <w:r w:rsidR="00945AE6">
        <w:rPr>
          <w:lang w:eastAsia="en-GB"/>
        </w:rPr>
        <w:t xml:space="preserve"> </w:t>
      </w:r>
      <w:r w:rsidRPr="00D62D8F">
        <w:rPr>
          <w:rStyle w:val="Literal"/>
        </w:rPr>
        <w:t>unwrap</w:t>
      </w:r>
      <w:r w:rsidR="00945AE6">
        <w:rPr>
          <w:lang w:eastAsia="en-GB"/>
        </w:rPr>
        <w:t xml:space="preserve"> </w:t>
      </w:r>
      <w:r w:rsidRPr="00D070DF">
        <w:rPr>
          <w:lang w:eastAsia="en-GB"/>
        </w:rPr>
        <w:t>on</w:t>
      </w:r>
      <w:r w:rsidR="00945AE6">
        <w:rPr>
          <w:lang w:eastAsia="en-GB"/>
        </w:rPr>
        <w:t xml:space="preserve"> </w:t>
      </w:r>
      <w:r w:rsidRPr="00D62D8F">
        <w:rPr>
          <w:rStyle w:val="Literal"/>
        </w:rPr>
        <w:t>send</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case</w:t>
      </w:r>
      <w:r w:rsidR="00945AE6">
        <w:rPr>
          <w:lang w:eastAsia="en-GB"/>
        </w:rPr>
        <w:t xml:space="preserve"> </w:t>
      </w:r>
      <w:r w:rsidRPr="00D070DF">
        <w:rPr>
          <w:lang w:eastAsia="en-GB"/>
        </w:rPr>
        <w:t>that</w:t>
      </w:r>
      <w:r w:rsidR="00945AE6">
        <w:rPr>
          <w:lang w:eastAsia="en-GB"/>
        </w:rPr>
        <w:t xml:space="preserve"> </w:t>
      </w:r>
      <w:r w:rsidRPr="00D070DF">
        <w:rPr>
          <w:lang w:eastAsia="en-GB"/>
        </w:rPr>
        <w:t>sending</w:t>
      </w:r>
      <w:r w:rsidR="00945AE6">
        <w:rPr>
          <w:lang w:eastAsia="en-GB"/>
        </w:rPr>
        <w:t xml:space="preserve"> </w:t>
      </w:r>
      <w:r w:rsidRPr="00D070DF">
        <w:rPr>
          <w:lang w:eastAsia="en-GB"/>
        </w:rPr>
        <w:t>fails.</w:t>
      </w:r>
      <w:r w:rsidR="00945AE6">
        <w:rPr>
          <w:lang w:eastAsia="en-GB"/>
        </w:rPr>
        <w:t xml:space="preserve"> </w:t>
      </w:r>
      <w:r w:rsidRPr="00D070DF">
        <w:rPr>
          <w:lang w:eastAsia="en-GB"/>
        </w:rPr>
        <w:t>This</w:t>
      </w:r>
      <w:r w:rsidR="00945AE6">
        <w:rPr>
          <w:lang w:eastAsia="en-GB"/>
        </w:rPr>
        <w:t xml:space="preserve"> </w:t>
      </w:r>
      <w:r w:rsidRPr="00D070DF">
        <w:rPr>
          <w:lang w:eastAsia="en-GB"/>
        </w:rPr>
        <w:t>might</w:t>
      </w:r>
      <w:r w:rsidR="00945AE6">
        <w:rPr>
          <w:lang w:eastAsia="en-GB"/>
        </w:rPr>
        <w:t xml:space="preserve"> </w:t>
      </w:r>
      <w:r w:rsidRPr="00D070DF">
        <w:rPr>
          <w:lang w:eastAsia="en-GB"/>
        </w:rPr>
        <w:t>happen</w:t>
      </w:r>
      <w:r w:rsidR="00945AE6">
        <w:rPr>
          <w:lang w:eastAsia="en-GB"/>
        </w:rPr>
        <w:t xml:space="preserve"> </w:t>
      </w:r>
      <w:r w:rsidRPr="00D070DF">
        <w:rPr>
          <w:lang w:eastAsia="en-GB"/>
        </w:rPr>
        <w:t>if,</w:t>
      </w:r>
      <w:r w:rsidR="00945AE6">
        <w:rPr>
          <w:lang w:eastAsia="en-GB"/>
        </w:rPr>
        <w:t xml:space="preserve"> </w:t>
      </w:r>
      <w:r w:rsidRPr="00D070DF">
        <w:rPr>
          <w:lang w:eastAsia="en-GB"/>
        </w:rPr>
        <w:t>for</w:t>
      </w:r>
      <w:r w:rsidR="00945AE6">
        <w:rPr>
          <w:lang w:eastAsia="en-GB"/>
        </w:rPr>
        <w:t xml:space="preserve"> </w:t>
      </w:r>
      <w:r w:rsidRPr="00D070DF">
        <w:rPr>
          <w:lang w:eastAsia="en-GB"/>
        </w:rPr>
        <w:t>example,</w:t>
      </w:r>
      <w:r w:rsidR="00945AE6">
        <w:rPr>
          <w:lang w:eastAsia="en-GB"/>
        </w:rPr>
        <w:t xml:space="preserve"> </w:t>
      </w:r>
      <w:r w:rsidRPr="00D070DF">
        <w:rPr>
          <w:lang w:eastAsia="en-GB"/>
        </w:rPr>
        <w:t>we</w:t>
      </w:r>
      <w:r w:rsidR="00945AE6">
        <w:rPr>
          <w:lang w:eastAsia="en-GB"/>
        </w:rPr>
        <w:t xml:space="preserve"> </w:t>
      </w:r>
      <w:r w:rsidRPr="00D070DF">
        <w:rPr>
          <w:lang w:eastAsia="en-GB"/>
        </w:rPr>
        <w:t>stop</w:t>
      </w:r>
      <w:r w:rsidR="00945AE6">
        <w:rPr>
          <w:lang w:eastAsia="en-GB"/>
        </w:rPr>
        <w:t xml:space="preserve"> </w:t>
      </w:r>
      <w:r w:rsidRPr="00D070DF">
        <w:rPr>
          <w:lang w:eastAsia="en-GB"/>
        </w:rPr>
        <w:t>all</w:t>
      </w:r>
      <w:r w:rsidR="00945AE6">
        <w:rPr>
          <w:lang w:eastAsia="en-GB"/>
        </w:rPr>
        <w:t xml:space="preserve"> </w:t>
      </w:r>
      <w:r w:rsidRPr="00D070DF">
        <w:rPr>
          <w:lang w:eastAsia="en-GB"/>
        </w:rPr>
        <w:t>our</w:t>
      </w:r>
      <w:r w:rsidR="00945AE6">
        <w:rPr>
          <w:lang w:eastAsia="en-GB"/>
        </w:rPr>
        <w:t xml:space="preserve"> </w:t>
      </w:r>
      <w:r w:rsidRPr="00D070DF">
        <w:rPr>
          <w:lang w:eastAsia="en-GB"/>
        </w:rPr>
        <w:t>threads</w:t>
      </w:r>
      <w:r w:rsidR="00945AE6">
        <w:rPr>
          <w:lang w:eastAsia="en-GB"/>
        </w:rPr>
        <w:t xml:space="preserve"> </w:t>
      </w:r>
      <w:r w:rsidRPr="00D070DF">
        <w:rPr>
          <w:lang w:eastAsia="en-GB"/>
        </w:rPr>
        <w:t>from</w:t>
      </w:r>
      <w:r w:rsidR="00945AE6">
        <w:rPr>
          <w:lang w:eastAsia="en-GB"/>
        </w:rPr>
        <w:t xml:space="preserve"> </w:t>
      </w:r>
      <w:r w:rsidRPr="00D070DF">
        <w:rPr>
          <w:lang w:eastAsia="en-GB"/>
        </w:rPr>
        <w:t>executing,</w:t>
      </w:r>
      <w:r w:rsidR="00945AE6">
        <w:rPr>
          <w:lang w:eastAsia="en-GB"/>
        </w:rPr>
        <w:t xml:space="preserve"> </w:t>
      </w:r>
      <w:r w:rsidRPr="00D070DF">
        <w:rPr>
          <w:lang w:eastAsia="en-GB"/>
        </w:rPr>
        <w:t>meaning</w:t>
      </w:r>
      <w:r w:rsidR="00945AE6">
        <w:rPr>
          <w:lang w:eastAsia="en-GB"/>
        </w:rPr>
        <w:t xml:space="preserve"> </w:t>
      </w:r>
      <w:r w:rsidRPr="00D070DF">
        <w:rPr>
          <w:lang w:eastAsia="en-GB"/>
        </w:rPr>
        <w:t>the</w:t>
      </w:r>
      <w:r w:rsidR="00945AE6">
        <w:rPr>
          <w:lang w:eastAsia="en-GB"/>
        </w:rPr>
        <w:t xml:space="preserve"> </w:t>
      </w:r>
      <w:r w:rsidRPr="00D070DF">
        <w:rPr>
          <w:lang w:eastAsia="en-GB"/>
        </w:rPr>
        <w:t>receiving</w:t>
      </w:r>
      <w:r w:rsidR="00945AE6">
        <w:rPr>
          <w:lang w:eastAsia="en-GB"/>
        </w:rPr>
        <w:t xml:space="preserve"> </w:t>
      </w:r>
      <w:r w:rsidRPr="00D070DF">
        <w:rPr>
          <w:lang w:eastAsia="en-GB"/>
        </w:rPr>
        <w:t>end</w:t>
      </w:r>
      <w:r w:rsidR="00945AE6">
        <w:rPr>
          <w:lang w:eastAsia="en-GB"/>
        </w:rPr>
        <w:t xml:space="preserve"> </w:t>
      </w:r>
      <w:r w:rsidRPr="00D070DF">
        <w:rPr>
          <w:lang w:eastAsia="en-GB"/>
        </w:rPr>
        <w:t>has</w:t>
      </w:r>
      <w:r w:rsidR="00945AE6">
        <w:rPr>
          <w:lang w:eastAsia="en-GB"/>
        </w:rPr>
        <w:t xml:space="preserve"> </w:t>
      </w:r>
      <w:r w:rsidRPr="00D070DF">
        <w:rPr>
          <w:lang w:eastAsia="en-GB"/>
        </w:rPr>
        <w:t>stopped</w:t>
      </w:r>
      <w:r w:rsidR="00945AE6">
        <w:rPr>
          <w:lang w:eastAsia="en-GB"/>
        </w:rPr>
        <w:t xml:space="preserve"> </w:t>
      </w:r>
      <w:r w:rsidRPr="00D070DF">
        <w:rPr>
          <w:lang w:eastAsia="en-GB"/>
        </w:rPr>
        <w:t>receiving</w:t>
      </w:r>
      <w:r w:rsidR="00945AE6">
        <w:rPr>
          <w:lang w:eastAsia="en-GB"/>
        </w:rPr>
        <w:t xml:space="preserve"> </w:t>
      </w:r>
      <w:r w:rsidRPr="00D070DF">
        <w:rPr>
          <w:lang w:eastAsia="en-GB"/>
        </w:rPr>
        <w:t>new</w:t>
      </w:r>
      <w:r w:rsidR="00945AE6">
        <w:rPr>
          <w:lang w:eastAsia="en-GB"/>
        </w:rPr>
        <w:t xml:space="preserve"> </w:t>
      </w:r>
      <w:r w:rsidRPr="00D070DF">
        <w:rPr>
          <w:lang w:eastAsia="en-GB"/>
        </w:rPr>
        <w:t>messages.</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moment,</w:t>
      </w:r>
      <w:r w:rsidR="00945AE6">
        <w:rPr>
          <w:lang w:eastAsia="en-GB"/>
        </w:rPr>
        <w:t xml:space="preserve"> </w:t>
      </w:r>
      <w:r w:rsidRPr="00D070DF">
        <w:rPr>
          <w:lang w:eastAsia="en-GB"/>
        </w:rPr>
        <w:t>we</w:t>
      </w:r>
      <w:r w:rsidR="00945AE6">
        <w:rPr>
          <w:lang w:eastAsia="en-GB"/>
        </w:rPr>
        <w:t xml:space="preserve"> </w:t>
      </w:r>
      <w:r w:rsidRPr="00D070DF">
        <w:rPr>
          <w:lang w:eastAsia="en-GB"/>
        </w:rPr>
        <w:t>can’t</w:t>
      </w:r>
      <w:r w:rsidR="00945AE6">
        <w:rPr>
          <w:lang w:eastAsia="en-GB"/>
        </w:rPr>
        <w:t xml:space="preserve"> </w:t>
      </w:r>
      <w:r w:rsidRPr="00D070DF">
        <w:rPr>
          <w:lang w:eastAsia="en-GB"/>
        </w:rPr>
        <w:t>stop</w:t>
      </w:r>
      <w:r w:rsidR="00945AE6">
        <w:rPr>
          <w:lang w:eastAsia="en-GB"/>
        </w:rPr>
        <w:t xml:space="preserve"> </w:t>
      </w:r>
      <w:r w:rsidRPr="00D070DF">
        <w:rPr>
          <w:lang w:eastAsia="en-GB"/>
        </w:rPr>
        <w:t>our</w:t>
      </w:r>
      <w:r w:rsidR="00945AE6">
        <w:rPr>
          <w:lang w:eastAsia="en-GB"/>
        </w:rPr>
        <w:t xml:space="preserve"> </w:t>
      </w:r>
      <w:r w:rsidRPr="00D070DF">
        <w:rPr>
          <w:lang w:eastAsia="en-GB"/>
        </w:rPr>
        <w:t>threads</w:t>
      </w:r>
      <w:r w:rsidR="00945AE6">
        <w:rPr>
          <w:lang w:eastAsia="en-GB"/>
        </w:rPr>
        <w:t xml:space="preserve"> </w:t>
      </w:r>
      <w:r w:rsidRPr="00D070DF">
        <w:rPr>
          <w:lang w:eastAsia="en-GB"/>
        </w:rPr>
        <w:t>from</w:t>
      </w:r>
      <w:r w:rsidR="00945AE6">
        <w:rPr>
          <w:lang w:eastAsia="en-GB"/>
        </w:rPr>
        <w:t xml:space="preserve"> </w:t>
      </w:r>
      <w:r w:rsidRPr="00D070DF">
        <w:rPr>
          <w:lang w:eastAsia="en-GB"/>
        </w:rPr>
        <w:t>executing:</w:t>
      </w:r>
      <w:r w:rsidR="00945AE6">
        <w:rPr>
          <w:lang w:eastAsia="en-GB"/>
        </w:rPr>
        <w:t xml:space="preserve"> </w:t>
      </w:r>
      <w:r w:rsidRPr="00D070DF">
        <w:rPr>
          <w:lang w:eastAsia="en-GB"/>
        </w:rPr>
        <w:t>our</w:t>
      </w:r>
      <w:r w:rsidR="00945AE6">
        <w:rPr>
          <w:lang w:eastAsia="en-GB"/>
        </w:rPr>
        <w:t xml:space="preserve"> </w:t>
      </w:r>
      <w:r w:rsidRPr="00D070DF">
        <w:rPr>
          <w:lang w:eastAsia="en-GB"/>
        </w:rPr>
        <w:t>threads</w:t>
      </w:r>
      <w:r w:rsidR="00945AE6">
        <w:rPr>
          <w:lang w:eastAsia="en-GB"/>
        </w:rPr>
        <w:t xml:space="preserve"> </w:t>
      </w:r>
      <w:r w:rsidRPr="00D070DF">
        <w:rPr>
          <w:lang w:eastAsia="en-GB"/>
        </w:rPr>
        <w:t>continue</w:t>
      </w:r>
      <w:r w:rsidR="00945AE6">
        <w:rPr>
          <w:lang w:eastAsia="en-GB"/>
        </w:rPr>
        <w:t xml:space="preserve"> </w:t>
      </w:r>
      <w:r w:rsidRPr="00D070DF">
        <w:rPr>
          <w:lang w:eastAsia="en-GB"/>
        </w:rPr>
        <w:t>executing</w:t>
      </w:r>
      <w:r w:rsidR="00945AE6">
        <w:rPr>
          <w:lang w:eastAsia="en-GB"/>
        </w:rPr>
        <w:t xml:space="preserve"> </w:t>
      </w:r>
      <w:r w:rsidRPr="00D070DF">
        <w:rPr>
          <w:lang w:eastAsia="en-GB"/>
        </w:rPr>
        <w:t>as</w:t>
      </w:r>
      <w:r w:rsidR="00945AE6">
        <w:rPr>
          <w:lang w:eastAsia="en-GB"/>
        </w:rPr>
        <w:t xml:space="preserve"> </w:t>
      </w:r>
      <w:r w:rsidRPr="00D070DF">
        <w:rPr>
          <w:lang w:eastAsia="en-GB"/>
        </w:rPr>
        <w:t>long</w:t>
      </w:r>
      <w:r w:rsidR="00945AE6">
        <w:rPr>
          <w:lang w:eastAsia="en-GB"/>
        </w:rPr>
        <w:t xml:space="preserve"> </w:t>
      </w:r>
      <w:r w:rsidRPr="00D070DF">
        <w:rPr>
          <w:lang w:eastAsia="en-GB"/>
        </w:rPr>
        <w:t>as</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exists.</w:t>
      </w:r>
      <w:r w:rsidR="00945AE6">
        <w:rPr>
          <w:lang w:eastAsia="en-GB"/>
        </w:rPr>
        <w:t xml:space="preserve"> </w:t>
      </w:r>
      <w:r w:rsidRPr="00D070DF">
        <w:rPr>
          <w:lang w:eastAsia="en-GB"/>
        </w:rPr>
        <w:t>The</w:t>
      </w:r>
      <w:r w:rsidR="00945AE6">
        <w:rPr>
          <w:lang w:eastAsia="en-GB"/>
        </w:rPr>
        <w:t xml:space="preserve"> </w:t>
      </w:r>
      <w:r w:rsidRPr="00D070DF">
        <w:rPr>
          <w:lang w:eastAsia="en-GB"/>
        </w:rPr>
        <w:t>reason</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unwrap</w:t>
      </w:r>
      <w:r w:rsidR="00945AE6">
        <w:rPr>
          <w:lang w:eastAsia="en-GB"/>
        </w:rPr>
        <w:t xml:space="preserve"> </w:t>
      </w:r>
      <w:r w:rsidRPr="00D070DF">
        <w:rPr>
          <w:lang w:eastAsia="en-GB"/>
        </w:rPr>
        <w:t>is</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the</w:t>
      </w:r>
      <w:r w:rsidR="00945AE6">
        <w:rPr>
          <w:lang w:eastAsia="en-GB"/>
        </w:rPr>
        <w:t xml:space="preserve"> </w:t>
      </w:r>
      <w:r w:rsidRPr="00D070DF">
        <w:rPr>
          <w:lang w:eastAsia="en-GB"/>
        </w:rPr>
        <w:t>failure</w:t>
      </w:r>
      <w:r w:rsidR="00945AE6">
        <w:rPr>
          <w:lang w:eastAsia="en-GB"/>
        </w:rPr>
        <w:t xml:space="preserve"> </w:t>
      </w:r>
      <w:r w:rsidRPr="00D070DF">
        <w:rPr>
          <w:lang w:eastAsia="en-GB"/>
        </w:rPr>
        <w:t>case</w:t>
      </w:r>
      <w:r w:rsidR="00945AE6">
        <w:rPr>
          <w:lang w:eastAsia="en-GB"/>
        </w:rPr>
        <w:t xml:space="preserve"> </w:t>
      </w:r>
      <w:r w:rsidRPr="00D070DF">
        <w:rPr>
          <w:lang w:eastAsia="en-GB"/>
        </w:rPr>
        <w:t>won’t</w:t>
      </w:r>
      <w:r w:rsidR="00945AE6">
        <w:rPr>
          <w:lang w:eastAsia="en-GB"/>
        </w:rPr>
        <w:t xml:space="preserve"> </w:t>
      </w:r>
      <w:r w:rsidRPr="00D070DF">
        <w:rPr>
          <w:lang w:eastAsia="en-GB"/>
        </w:rPr>
        <w:t>happen,</w:t>
      </w:r>
      <w:r w:rsidR="00945AE6">
        <w:rPr>
          <w:lang w:eastAsia="en-GB"/>
        </w:rPr>
        <w:t xml:space="preserve"> </w:t>
      </w:r>
      <w:r w:rsidRPr="00D070DF">
        <w:rPr>
          <w:lang w:eastAsia="en-GB"/>
        </w:rPr>
        <w:t>but</w:t>
      </w:r>
      <w:r w:rsidR="00945AE6">
        <w:rPr>
          <w:lang w:eastAsia="en-GB"/>
        </w:rPr>
        <w:t xml:space="preserve"> </w:t>
      </w:r>
      <w:r w:rsidRPr="00D070DF">
        <w:rPr>
          <w:lang w:eastAsia="en-GB"/>
        </w:rPr>
        <w:t>the</w:t>
      </w:r>
      <w:r w:rsidR="00945AE6">
        <w:rPr>
          <w:lang w:eastAsia="en-GB"/>
        </w:rPr>
        <w:t xml:space="preserve"> </w:t>
      </w:r>
      <w:r w:rsidRPr="00D070DF">
        <w:rPr>
          <w:lang w:eastAsia="en-GB"/>
        </w:rPr>
        <w:t>compiler</w:t>
      </w:r>
      <w:r w:rsidR="00945AE6">
        <w:rPr>
          <w:lang w:eastAsia="en-GB"/>
        </w:rPr>
        <w:t xml:space="preserve"> </w:t>
      </w:r>
      <w:r w:rsidRPr="00D070DF">
        <w:rPr>
          <w:lang w:eastAsia="en-GB"/>
        </w:rPr>
        <w:t>doesn’t</w:t>
      </w:r>
      <w:r w:rsidR="00945AE6">
        <w:rPr>
          <w:lang w:eastAsia="en-GB"/>
        </w:rPr>
        <w:t xml:space="preserve"> </w:t>
      </w:r>
      <w:r w:rsidRPr="00D070DF">
        <w:rPr>
          <w:lang w:eastAsia="en-GB"/>
        </w:rPr>
        <w:t>know</w:t>
      </w:r>
      <w:r w:rsidR="00945AE6">
        <w:rPr>
          <w:lang w:eastAsia="en-GB"/>
        </w:rPr>
        <w:t xml:space="preserve"> </w:t>
      </w:r>
      <w:r w:rsidRPr="00D070DF">
        <w:rPr>
          <w:lang w:eastAsia="en-GB"/>
        </w:rPr>
        <w:t>that.</w:t>
      </w:r>
    </w:p>
    <w:p w14:paraId="4F61D887" w14:textId="63A4560C" w:rsidR="00D070DF" w:rsidRPr="00D070DF" w:rsidRDefault="00D070DF" w:rsidP="00945AE6">
      <w:pPr>
        <w:pStyle w:val="Body"/>
        <w:rPr>
          <w:lang w:eastAsia="en-GB"/>
        </w:rPr>
      </w:pPr>
      <w:r w:rsidRPr="00D070DF">
        <w:rPr>
          <w:lang w:eastAsia="en-GB"/>
        </w:rPr>
        <w:t>But</w:t>
      </w:r>
      <w:r w:rsidR="00945AE6">
        <w:rPr>
          <w:lang w:eastAsia="en-GB"/>
        </w:rPr>
        <w:t xml:space="preserve"> </w:t>
      </w:r>
      <w:r w:rsidRPr="00D070DF">
        <w:rPr>
          <w:lang w:eastAsia="en-GB"/>
        </w:rPr>
        <w:t>we’re</w:t>
      </w:r>
      <w:r w:rsidR="00945AE6">
        <w:rPr>
          <w:lang w:eastAsia="en-GB"/>
        </w:rPr>
        <w:t xml:space="preserve"> </w:t>
      </w:r>
      <w:r w:rsidRPr="00D070DF">
        <w:rPr>
          <w:lang w:eastAsia="en-GB"/>
        </w:rPr>
        <w:t>not</w:t>
      </w:r>
      <w:r w:rsidR="00945AE6">
        <w:rPr>
          <w:lang w:eastAsia="en-GB"/>
        </w:rPr>
        <w:t xml:space="preserve"> </w:t>
      </w:r>
      <w:r w:rsidRPr="00D070DF">
        <w:rPr>
          <w:lang w:eastAsia="en-GB"/>
        </w:rPr>
        <w:t>quite</w:t>
      </w:r>
      <w:r w:rsidR="00945AE6">
        <w:rPr>
          <w:lang w:eastAsia="en-GB"/>
        </w:rPr>
        <w:t xml:space="preserve"> </w:t>
      </w:r>
      <w:r w:rsidRPr="00D070DF">
        <w:rPr>
          <w:lang w:eastAsia="en-GB"/>
        </w:rPr>
        <w:t>done</w:t>
      </w:r>
      <w:r w:rsidR="00945AE6">
        <w:rPr>
          <w:lang w:eastAsia="en-GB"/>
        </w:rPr>
        <w:t xml:space="preserve"> </w:t>
      </w:r>
      <w:r w:rsidRPr="00D070DF">
        <w:rPr>
          <w:lang w:eastAsia="en-GB"/>
        </w:rPr>
        <w:t>yet!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ins w:id="146" w:author="Carol Nichols" w:date="2022-08-29T21:07:00Z">
        <w:r w:rsidR="00493265" w:rsidRPr="00493265">
          <w:rPr>
            <w:rStyle w:val="Literal"/>
            <w:rPrChange w:id="147" w:author="Carol Nichols" w:date="2022-08-29T21:07:00Z">
              <w:rPr>
                <w:lang w:eastAsia="en-GB"/>
              </w:rPr>
            </w:rPrChange>
          </w:rPr>
          <w:t>W</w:t>
        </w:r>
      </w:ins>
      <w:del w:id="148" w:author="Carol Nichols" w:date="2022-08-29T21:07:00Z">
        <w:r w:rsidRPr="00493265" w:rsidDel="00493265">
          <w:rPr>
            <w:rStyle w:val="Literal"/>
            <w:rPrChange w:id="149" w:author="Carol Nichols" w:date="2022-08-29T21:07:00Z">
              <w:rPr>
                <w:lang w:eastAsia="en-GB"/>
              </w:rPr>
            </w:rPrChange>
          </w:rPr>
          <w:delText>w</w:delText>
        </w:r>
      </w:del>
      <w:r w:rsidRPr="00493265">
        <w:rPr>
          <w:rStyle w:val="Literal"/>
          <w:rPrChange w:id="150" w:author="Carol Nichols" w:date="2022-08-29T21:07:00Z">
            <w:rPr>
              <w:lang w:eastAsia="en-GB"/>
            </w:rPr>
          </w:rPrChange>
        </w:rPr>
        <w:t>orker</w:t>
      </w:r>
      <w:r w:rsidRPr="00D070DF">
        <w:rPr>
          <w:lang w:eastAsia="en-GB"/>
        </w:rPr>
        <w:t>,</w:t>
      </w:r>
      <w:r w:rsidR="00945AE6">
        <w:rPr>
          <w:lang w:eastAsia="en-GB"/>
        </w:rPr>
        <w:t xml:space="preserve"> </w:t>
      </w:r>
      <w:r w:rsidRPr="00D070DF">
        <w:rPr>
          <w:lang w:eastAsia="en-GB"/>
        </w:rPr>
        <w:t>our</w:t>
      </w:r>
      <w:r w:rsidR="00945AE6">
        <w:rPr>
          <w:lang w:eastAsia="en-GB"/>
        </w:rPr>
        <w:t xml:space="preserve"> </w:t>
      </w:r>
      <w:r w:rsidRPr="00D070DF">
        <w:rPr>
          <w:lang w:eastAsia="en-GB"/>
        </w:rPr>
        <w:t>closure</w:t>
      </w:r>
      <w:r w:rsidR="00945AE6">
        <w:rPr>
          <w:lang w:eastAsia="en-GB"/>
        </w:rPr>
        <w:t xml:space="preserve"> </w:t>
      </w:r>
      <w:r w:rsidRPr="00D070DF">
        <w:rPr>
          <w:lang w:eastAsia="en-GB"/>
        </w:rPr>
        <w:t>being</w:t>
      </w:r>
      <w:r w:rsidR="00945AE6">
        <w:rPr>
          <w:lang w:eastAsia="en-GB"/>
        </w:rPr>
        <w:t xml:space="preserve"> </w:t>
      </w:r>
      <w:r w:rsidRPr="00D070DF">
        <w:rPr>
          <w:lang w:eastAsia="en-GB"/>
        </w:rPr>
        <w:t>passed</w:t>
      </w:r>
      <w:r w:rsidR="00945AE6">
        <w:rPr>
          <w:lang w:eastAsia="en-GB"/>
        </w:rPr>
        <w:t xml:space="preserve"> </w:t>
      </w:r>
      <w:r w:rsidRPr="00D070DF">
        <w:rPr>
          <w:lang w:eastAsia="en-GB"/>
        </w:rPr>
        <w:t>to</w:t>
      </w:r>
      <w:r w:rsidR="00945AE6">
        <w:rPr>
          <w:lang w:eastAsia="en-GB"/>
        </w:rPr>
        <w:t xml:space="preserve"> </w:t>
      </w:r>
      <w:r w:rsidRPr="00D62D8F">
        <w:rPr>
          <w:rStyle w:val="Literal"/>
        </w:rPr>
        <w:t>thread::spawn</w:t>
      </w:r>
      <w:r w:rsidR="00945AE6">
        <w:rPr>
          <w:lang w:eastAsia="en-GB"/>
        </w:rPr>
        <w:t xml:space="preserve"> </w:t>
      </w:r>
      <w:r w:rsidRPr="00D070DF">
        <w:rPr>
          <w:lang w:eastAsia="en-GB"/>
        </w:rPr>
        <w:t>still</w:t>
      </w:r>
      <w:r w:rsidR="00945AE6">
        <w:rPr>
          <w:lang w:eastAsia="en-GB"/>
        </w:rPr>
        <w:t xml:space="preserve"> </w:t>
      </w:r>
      <w:r w:rsidRPr="00D070DF">
        <w:rPr>
          <w:lang w:eastAsia="en-GB"/>
        </w:rPr>
        <w:t>only</w:t>
      </w:r>
      <w:r w:rsidR="00945AE6">
        <w:rPr>
          <w:lang w:eastAsia="en-GB"/>
        </w:rPr>
        <w:t xml:space="preserve"> </w:t>
      </w:r>
      <w:r w:rsidRPr="00D35EB9">
        <w:rPr>
          <w:rStyle w:val="Italic"/>
        </w:rPr>
        <w:t>references</w:t>
      </w:r>
      <w:r w:rsidR="00945AE6">
        <w:rPr>
          <w:lang w:eastAsia="en-GB"/>
        </w:rPr>
        <w:t xml:space="preserve"> </w:t>
      </w:r>
      <w:r w:rsidRPr="00D070DF">
        <w:rPr>
          <w:lang w:eastAsia="en-GB"/>
        </w:rPr>
        <w:t>the</w:t>
      </w:r>
      <w:r w:rsidR="00945AE6">
        <w:rPr>
          <w:lang w:eastAsia="en-GB"/>
        </w:rPr>
        <w:t xml:space="preserve"> </w:t>
      </w:r>
      <w:r w:rsidRPr="00D070DF">
        <w:rPr>
          <w:lang w:eastAsia="en-GB"/>
        </w:rPr>
        <w:t>receiving</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Instead,</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the</w:t>
      </w:r>
      <w:r w:rsidR="00945AE6">
        <w:rPr>
          <w:lang w:eastAsia="en-GB"/>
        </w:rPr>
        <w:t xml:space="preserve"> </w:t>
      </w:r>
      <w:r w:rsidRPr="00D070DF">
        <w:rPr>
          <w:lang w:eastAsia="en-GB"/>
        </w:rPr>
        <w:t>closure</w:t>
      </w:r>
      <w:r w:rsidR="00945AE6">
        <w:rPr>
          <w:lang w:eastAsia="en-GB"/>
        </w:rPr>
        <w:t xml:space="preserve"> </w:t>
      </w:r>
      <w:r w:rsidRPr="00D070DF">
        <w:rPr>
          <w:lang w:eastAsia="en-GB"/>
        </w:rPr>
        <w:t>to</w:t>
      </w:r>
      <w:r w:rsidR="00945AE6">
        <w:rPr>
          <w:lang w:eastAsia="en-GB"/>
        </w:rPr>
        <w:t xml:space="preserve"> </w:t>
      </w:r>
      <w:r w:rsidRPr="00D070DF">
        <w:rPr>
          <w:lang w:eastAsia="en-GB"/>
        </w:rPr>
        <w:t>loop</w:t>
      </w:r>
      <w:r w:rsidR="00945AE6">
        <w:rPr>
          <w:lang w:eastAsia="en-GB"/>
        </w:rPr>
        <w:t xml:space="preserve"> </w:t>
      </w:r>
      <w:r w:rsidRPr="00D070DF">
        <w:rPr>
          <w:lang w:eastAsia="en-GB"/>
        </w:rPr>
        <w:t>forever,</w:t>
      </w:r>
      <w:r w:rsidR="00945AE6">
        <w:rPr>
          <w:lang w:eastAsia="en-GB"/>
        </w:rPr>
        <w:t xml:space="preserve"> </w:t>
      </w:r>
      <w:r w:rsidRPr="00D070DF">
        <w:rPr>
          <w:lang w:eastAsia="en-GB"/>
        </w:rPr>
        <w:t>asking</w:t>
      </w:r>
      <w:r w:rsidR="00945AE6">
        <w:rPr>
          <w:lang w:eastAsia="en-GB"/>
        </w:rPr>
        <w:t xml:space="preserve"> </w:t>
      </w:r>
      <w:r w:rsidRPr="00D070DF">
        <w:rPr>
          <w:lang w:eastAsia="en-GB"/>
        </w:rPr>
        <w:t>the</w:t>
      </w:r>
      <w:r w:rsidR="00945AE6">
        <w:rPr>
          <w:lang w:eastAsia="en-GB"/>
        </w:rPr>
        <w:t xml:space="preserve"> </w:t>
      </w:r>
      <w:r w:rsidRPr="00D070DF">
        <w:rPr>
          <w:lang w:eastAsia="en-GB"/>
        </w:rPr>
        <w:t>receiving</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for</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and</w:t>
      </w:r>
      <w:r w:rsidR="00945AE6">
        <w:rPr>
          <w:lang w:eastAsia="en-GB"/>
        </w:rPr>
        <w:t xml:space="preserve"> </w:t>
      </w:r>
      <w:r w:rsidRPr="00D070DF">
        <w:rPr>
          <w:lang w:eastAsia="en-GB"/>
        </w:rPr>
        <w:t>running</w:t>
      </w:r>
      <w:r w:rsidR="00945AE6">
        <w:rPr>
          <w:lang w:eastAsia="en-GB"/>
        </w:rPr>
        <w:t xml:space="preserve"> </w:t>
      </w:r>
      <w:r w:rsidRPr="00D070DF">
        <w:rPr>
          <w:lang w:eastAsia="en-GB"/>
        </w:rPr>
        <w:t>the</w:t>
      </w:r>
      <w:r w:rsidR="00945AE6">
        <w:rPr>
          <w:lang w:eastAsia="en-GB"/>
        </w:rPr>
        <w:t xml:space="preserve"> </w:t>
      </w:r>
      <w:r w:rsidRPr="00D070DF">
        <w:rPr>
          <w:lang w:eastAsia="en-GB"/>
        </w:rPr>
        <w:t>job</w:t>
      </w:r>
      <w:r w:rsidR="00945AE6">
        <w:rPr>
          <w:lang w:eastAsia="en-GB"/>
        </w:rPr>
        <w:t xml:space="preserve"> </w:t>
      </w:r>
      <w:r w:rsidRPr="00D070DF">
        <w:rPr>
          <w:lang w:eastAsia="en-GB"/>
        </w:rPr>
        <w:t>when</w:t>
      </w:r>
      <w:r w:rsidR="00945AE6">
        <w:rPr>
          <w:lang w:eastAsia="en-GB"/>
        </w:rPr>
        <w:t xml:space="preserve"> </w:t>
      </w:r>
      <w:r w:rsidRPr="00D070DF">
        <w:rPr>
          <w:lang w:eastAsia="en-GB"/>
        </w:rPr>
        <w:t>it</w:t>
      </w:r>
      <w:r w:rsidR="00945AE6">
        <w:rPr>
          <w:lang w:eastAsia="en-GB"/>
        </w:rPr>
        <w:t xml:space="preserve"> </w:t>
      </w:r>
      <w:r w:rsidRPr="00D070DF">
        <w:rPr>
          <w:lang w:eastAsia="en-GB"/>
        </w:rPr>
        <w:t>gets</w:t>
      </w:r>
      <w:r w:rsidR="00945AE6">
        <w:rPr>
          <w:lang w:eastAsia="en-GB"/>
        </w:rPr>
        <w:t xml:space="preserve"> </w:t>
      </w:r>
      <w:r w:rsidRPr="00D070DF">
        <w:rPr>
          <w:lang w:eastAsia="en-GB"/>
        </w:rPr>
        <w:t>one.</w:t>
      </w:r>
      <w:r w:rsidR="00945AE6">
        <w:rPr>
          <w:lang w:eastAsia="en-GB"/>
        </w:rPr>
        <w:t xml:space="preserve"> </w:t>
      </w:r>
      <w:r w:rsidRPr="00D070DF">
        <w:rPr>
          <w:lang w:eastAsia="en-GB"/>
        </w:rPr>
        <w:t>Let’s</w:t>
      </w:r>
      <w:r w:rsidR="00945AE6">
        <w:rPr>
          <w:lang w:eastAsia="en-GB"/>
        </w:rPr>
        <w:t xml:space="preserve"> </w:t>
      </w: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070DF">
        <w:rPr>
          <w:lang w:eastAsia="en-GB"/>
        </w:rPr>
        <w:t>change</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20-20</w:t>
      </w:r>
      <w:r w:rsidR="00945AE6">
        <w:rPr>
          <w:lang w:eastAsia="en-GB"/>
        </w:rPr>
        <w:t xml:space="preserve"> </w:t>
      </w:r>
      <w:r w:rsidRPr="00D070DF">
        <w:rPr>
          <w:lang w:eastAsia="en-GB"/>
        </w:rPr>
        <w:t>to</w:t>
      </w:r>
      <w:r w:rsidR="00945AE6">
        <w:rPr>
          <w:lang w:eastAsia="en-GB"/>
        </w:rPr>
        <w:t xml:space="preserve"> </w:t>
      </w:r>
      <w:r w:rsidRPr="00D62D8F">
        <w:rPr>
          <w:rStyle w:val="Literal"/>
        </w:rPr>
        <w:t>Worker::new</w:t>
      </w:r>
      <w:r w:rsidRPr="00D070DF">
        <w:rPr>
          <w:lang w:eastAsia="en-GB"/>
        </w:rPr>
        <w:t>.</w:t>
      </w:r>
    </w:p>
    <w:p w14:paraId="77BC8CBB" w14:textId="5B32B8AE" w:rsidR="00D070DF" w:rsidRPr="00D070DF" w:rsidRDefault="00D070DF" w:rsidP="00B0420F">
      <w:pPr>
        <w:pStyle w:val="CodeLabel"/>
        <w:rPr>
          <w:lang w:eastAsia="en-GB"/>
        </w:rPr>
      </w:pPr>
      <w:r w:rsidRPr="00D070DF">
        <w:rPr>
          <w:lang w:eastAsia="en-GB"/>
        </w:rPr>
        <w:t>src/lib.rs</w:t>
      </w:r>
    </w:p>
    <w:p w14:paraId="176FCC09" w14:textId="486A0B37" w:rsidR="00D070DF" w:rsidRPr="00A73287" w:rsidRDefault="00411658" w:rsidP="00D62D8F">
      <w:pPr>
        <w:pStyle w:val="Code"/>
        <w:rPr>
          <w:rStyle w:val="LiteralGray"/>
        </w:rPr>
      </w:pPr>
      <w:r w:rsidRPr="00A73287">
        <w:rPr>
          <w:rStyle w:val="LiteralGray"/>
        </w:rPr>
        <w:t>--snip--</w:t>
      </w:r>
    </w:p>
    <w:p w14:paraId="36F3308A" w14:textId="77777777" w:rsidR="00D070DF" w:rsidRPr="00A73287" w:rsidRDefault="00D070DF" w:rsidP="00D62D8F">
      <w:pPr>
        <w:pStyle w:val="Code"/>
        <w:rPr>
          <w:rStyle w:val="LiteralGray"/>
        </w:rPr>
      </w:pPr>
    </w:p>
    <w:p w14:paraId="2A99EB9C" w14:textId="04A6AE14"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4FF7B38D" w14:textId="77777777" w:rsidR="00667C35"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w:t>
      </w:r>
    </w:p>
    <w:p w14:paraId="6812A1D0" w14:textId="77777777" w:rsidR="00667C35" w:rsidRDefault="00667C35" w:rsidP="00D62D8F">
      <w:pPr>
        <w:pStyle w:val="Code"/>
        <w:rPr>
          <w:rStyle w:val="LiteralGray"/>
        </w:rPr>
      </w:pPr>
      <w:r>
        <w:rPr>
          <w:rStyle w:val="LiteralGray"/>
        </w:rPr>
        <w:t xml:space="preserve">        </w:t>
      </w:r>
      <w:r w:rsidR="00D070DF" w:rsidRPr="00A73287">
        <w:rPr>
          <w:rStyle w:val="LiteralGray"/>
        </w:rPr>
        <w:t>id:</w:t>
      </w:r>
      <w:r w:rsidR="00945AE6" w:rsidRPr="00A73287">
        <w:rPr>
          <w:rStyle w:val="LiteralGray"/>
        </w:rPr>
        <w:t xml:space="preserve"> </w:t>
      </w:r>
      <w:r w:rsidR="00D070DF" w:rsidRPr="00A73287">
        <w:rPr>
          <w:rStyle w:val="LiteralGray"/>
        </w:rPr>
        <w:t>usize,</w:t>
      </w:r>
    </w:p>
    <w:p w14:paraId="3855A704" w14:textId="43E3D7EF" w:rsidR="00667C35" w:rsidRDefault="00667C35" w:rsidP="00D62D8F">
      <w:pPr>
        <w:pStyle w:val="Code"/>
        <w:rPr>
          <w:rStyle w:val="LiteralGray"/>
        </w:rPr>
      </w:pPr>
      <w:r>
        <w:rPr>
          <w:rStyle w:val="LiteralGray"/>
        </w:rPr>
        <w:t xml:space="preserve">        </w:t>
      </w:r>
      <w:r w:rsidR="00D070DF" w:rsidRPr="00A73287">
        <w:rPr>
          <w:rStyle w:val="LiteralGray"/>
        </w:rPr>
        <w:t>receiver:</w:t>
      </w:r>
      <w:r w:rsidR="00945AE6" w:rsidRPr="00A73287">
        <w:rPr>
          <w:rStyle w:val="LiteralGray"/>
        </w:rPr>
        <w:t xml:space="preserve"> </w:t>
      </w:r>
      <w:r w:rsidR="00D070DF" w:rsidRPr="00A73287">
        <w:rPr>
          <w:rStyle w:val="LiteralGray"/>
        </w:rPr>
        <w:t>Arc&lt;Mutex&lt;mpsc::Receiver&lt;Job&gt;&gt;&gt;</w:t>
      </w:r>
      <w:r>
        <w:rPr>
          <w:rStyle w:val="LiteralGray"/>
        </w:rPr>
        <w:t>,</w:t>
      </w:r>
    </w:p>
    <w:p w14:paraId="6DF09277" w14:textId="0F7012EC" w:rsidR="00D070DF" w:rsidRPr="00A73287" w:rsidRDefault="00667C35" w:rsidP="00D62D8F">
      <w:pPr>
        <w:pStyle w:val="Code"/>
        <w:rPr>
          <w:rStyle w:val="LiteralGray"/>
        </w:rPr>
      </w:pPr>
      <w:r>
        <w:rPr>
          <w:rStyle w:val="LiteralGray"/>
        </w:rPr>
        <w:t xml:space="preserve">    </w:t>
      </w:r>
      <w:r w:rsidR="00D070DF" w:rsidRPr="00A73287">
        <w:rPr>
          <w:rStyle w:val="LiteralGray"/>
        </w:rPr>
        <w:t>)</w:t>
      </w:r>
      <w:r w:rsidR="00945AE6" w:rsidRPr="00A73287">
        <w:rPr>
          <w:rStyle w:val="LiteralGray"/>
        </w:rPr>
        <w:t xml:space="preserve"> </w:t>
      </w:r>
      <w:r w:rsidR="00D070DF" w:rsidRPr="00A73287">
        <w:rPr>
          <w:rStyle w:val="LiteralGray"/>
        </w:rPr>
        <w:t>-&gt;</w:t>
      </w:r>
      <w:r w:rsidR="00945AE6" w:rsidRPr="00A73287">
        <w:rPr>
          <w:rStyle w:val="LiteralGray"/>
        </w:rPr>
        <w:t xml:space="preserve"> </w:t>
      </w:r>
      <w:r w:rsidR="00D070DF" w:rsidRPr="00A73287">
        <w:rPr>
          <w:rStyle w:val="LiteralGray"/>
        </w:rPr>
        <w:t>Worker</w:t>
      </w:r>
      <w:r w:rsidR="00945AE6" w:rsidRPr="00A73287">
        <w:rPr>
          <w:rStyle w:val="LiteralGray"/>
        </w:rPr>
        <w:t xml:space="preserve"> </w:t>
      </w:r>
      <w:r w:rsidR="00D070DF" w:rsidRPr="00A73287">
        <w:rPr>
          <w:rStyle w:val="LiteralGray"/>
        </w:rPr>
        <w:t>{</w:t>
      </w:r>
    </w:p>
    <w:p w14:paraId="412FD46B" w14:textId="5DD2ADDD" w:rsidR="00D070DF" w:rsidRPr="00D35EB9" w:rsidRDefault="00945AE6" w:rsidP="00D62D8F">
      <w:pPr>
        <w:pStyle w:val="Code"/>
      </w:pPr>
      <w:r w:rsidRPr="00D35EB9">
        <w:t xml:space="preserve">        </w:t>
      </w:r>
      <w:r w:rsidR="00D070DF" w:rsidRPr="00D35EB9">
        <w:t>let</w:t>
      </w:r>
      <w:r w:rsidRPr="00D35EB9">
        <w:t xml:space="preserve"> </w:t>
      </w:r>
      <w:r w:rsidR="00D070DF" w:rsidRPr="00D35EB9">
        <w:t>thread</w:t>
      </w:r>
      <w:r w:rsidRPr="00D35EB9">
        <w:t xml:space="preserve"> </w:t>
      </w:r>
      <w:r w:rsidR="00D070DF" w:rsidRPr="00D35EB9">
        <w:t>=</w:t>
      </w:r>
      <w:r w:rsidRPr="00D35EB9">
        <w:t xml:space="preserve"> </w:t>
      </w:r>
      <w:r w:rsidR="00D070DF" w:rsidRPr="00D35EB9">
        <w:t>thread::spawn(move</w:t>
      </w:r>
      <w:r w:rsidRPr="00D35EB9">
        <w:t xml:space="preserve"> </w:t>
      </w:r>
      <w:r w:rsidR="00D070DF" w:rsidRPr="00D35EB9">
        <w:t>||</w:t>
      </w:r>
      <w:r w:rsidRPr="00D35EB9">
        <w:t xml:space="preserve"> </w:t>
      </w:r>
      <w:r w:rsidR="00D070DF" w:rsidRPr="00D35EB9">
        <w:t>loop</w:t>
      </w:r>
      <w:r w:rsidRPr="00D35EB9">
        <w:t xml:space="preserve"> </w:t>
      </w:r>
      <w:r w:rsidR="00D070DF" w:rsidRPr="00D35EB9">
        <w:t>{</w:t>
      </w:r>
    </w:p>
    <w:p w14:paraId="3F08793E" w14:textId="16DFB4CF" w:rsidR="0009146E" w:rsidRDefault="00945AE6" w:rsidP="00D62D8F">
      <w:pPr>
        <w:pStyle w:val="Code"/>
      </w:pPr>
      <w:r w:rsidRPr="00D35EB9">
        <w:t xml:space="preserve">          </w:t>
      </w:r>
      <w:r w:rsidR="00480FC2" w:rsidRPr="00480FC2">
        <w:t xml:space="preserve"> </w:t>
      </w:r>
      <w:r w:rsidR="006C0A45">
        <w:t xml:space="preserve"> </w:t>
      </w:r>
      <w:r w:rsidR="00D070DF" w:rsidRPr="00D35EB9">
        <w:t>let</w:t>
      </w:r>
      <w:r w:rsidRPr="00D35EB9">
        <w:t xml:space="preserve"> </w:t>
      </w:r>
      <w:r w:rsidR="00D070DF" w:rsidRPr="00D35EB9">
        <w:t>job</w:t>
      </w:r>
      <w:r w:rsidRPr="00D35EB9">
        <w:t xml:space="preserve"> </w:t>
      </w:r>
      <w:r w:rsidR="00D070DF" w:rsidRPr="00D35EB9">
        <w:t>=</w:t>
      </w:r>
      <w:r w:rsidRPr="00D35EB9">
        <w:t xml:space="preserve"> </w:t>
      </w:r>
      <w:r w:rsidR="00D070DF" w:rsidRPr="00D35EB9">
        <w:t>receiver</w:t>
      </w:r>
    </w:p>
    <w:p w14:paraId="4F11BBFE" w14:textId="0AEC4EF2" w:rsidR="0009146E" w:rsidRDefault="0009146E" w:rsidP="00D62D8F">
      <w:pPr>
        <w:pStyle w:val="Code"/>
      </w:pPr>
      <w:r>
        <w:t xml:space="preserve">              </w:t>
      </w:r>
      <w:r w:rsidR="006C0A45" w:rsidRPr="00FF277B">
        <w:rPr>
          <w:rStyle w:val="CodeAnnotation"/>
        </w:rPr>
        <w:t>1</w:t>
      </w:r>
      <w:r>
        <w:t xml:space="preserve"> </w:t>
      </w:r>
      <w:r w:rsidR="00D070DF" w:rsidRPr="00D35EB9">
        <w:t>.lock()</w:t>
      </w:r>
    </w:p>
    <w:p w14:paraId="0BFB8D5F" w14:textId="7C6ECA76" w:rsidR="0009146E" w:rsidRDefault="0009146E" w:rsidP="00D62D8F">
      <w:pPr>
        <w:pStyle w:val="Code"/>
      </w:pPr>
      <w:r>
        <w:t xml:space="preserve">              </w:t>
      </w:r>
      <w:r w:rsidRPr="00FF277B">
        <w:rPr>
          <w:rStyle w:val="CodeAnnotation"/>
        </w:rPr>
        <w:t>2</w:t>
      </w:r>
      <w:r>
        <w:t xml:space="preserve"> </w:t>
      </w:r>
      <w:r w:rsidR="00D070DF" w:rsidRPr="00D35EB9">
        <w:t>.unwrap()</w:t>
      </w:r>
    </w:p>
    <w:p w14:paraId="2AFB85C2" w14:textId="345C932C" w:rsidR="0009146E" w:rsidRDefault="0009146E" w:rsidP="00D62D8F">
      <w:pPr>
        <w:pStyle w:val="Code"/>
      </w:pPr>
      <w:r>
        <w:t xml:space="preserve">              </w:t>
      </w:r>
      <w:r w:rsidRPr="00FF277B">
        <w:rPr>
          <w:rStyle w:val="CodeAnnotation"/>
        </w:rPr>
        <w:t>3</w:t>
      </w:r>
      <w:r>
        <w:t xml:space="preserve"> </w:t>
      </w:r>
      <w:r w:rsidR="00D070DF" w:rsidRPr="00D35EB9">
        <w:t>.recv()</w:t>
      </w:r>
    </w:p>
    <w:p w14:paraId="62F4EA01" w14:textId="768B8F3D" w:rsidR="00D070DF" w:rsidRPr="00D35EB9" w:rsidRDefault="0009146E" w:rsidP="00D62D8F">
      <w:pPr>
        <w:pStyle w:val="Code"/>
      </w:pPr>
      <w:r>
        <w:t xml:space="preserve">              </w:t>
      </w:r>
      <w:r w:rsidRPr="00FF277B">
        <w:rPr>
          <w:rStyle w:val="CodeAnnotation"/>
        </w:rPr>
        <w:t>4</w:t>
      </w:r>
      <w:r>
        <w:t xml:space="preserve"> </w:t>
      </w:r>
      <w:r w:rsidR="00D070DF" w:rsidRPr="00D35EB9">
        <w:t>.unwrap();</w:t>
      </w:r>
    </w:p>
    <w:p w14:paraId="68C22019" w14:textId="77777777" w:rsidR="00D070DF" w:rsidRPr="00D35EB9" w:rsidRDefault="00D070DF" w:rsidP="00D62D8F">
      <w:pPr>
        <w:pStyle w:val="Code"/>
      </w:pPr>
    </w:p>
    <w:p w14:paraId="7A5642F5" w14:textId="27450626" w:rsidR="00D070DF" w:rsidRPr="00D35EB9" w:rsidRDefault="00945AE6" w:rsidP="00D62D8F">
      <w:pPr>
        <w:pStyle w:val="Code"/>
      </w:pPr>
      <w:r w:rsidRPr="00D35EB9">
        <w:t xml:space="preserve">            </w:t>
      </w:r>
      <w:r w:rsidR="00D070DF" w:rsidRPr="00D35EB9">
        <w:t>println!("Worker</w:t>
      </w:r>
      <w:r w:rsidRPr="00D35EB9">
        <w:t xml:space="preserve"> </w:t>
      </w:r>
      <w:r w:rsidR="00D070DF" w:rsidRPr="00D35EB9">
        <w:t>{id}</w:t>
      </w:r>
      <w:r w:rsidRPr="00D35EB9">
        <w:t xml:space="preserve"> </w:t>
      </w:r>
      <w:r w:rsidR="00D070DF" w:rsidRPr="00D35EB9">
        <w:t>got</w:t>
      </w:r>
      <w:r w:rsidRPr="00D35EB9">
        <w:t xml:space="preserve"> </w:t>
      </w:r>
      <w:r w:rsidR="00D070DF" w:rsidRPr="00D35EB9">
        <w:t>a</w:t>
      </w:r>
      <w:r w:rsidRPr="00D35EB9">
        <w:t xml:space="preserve"> </w:t>
      </w:r>
      <w:r w:rsidR="00D070DF" w:rsidRPr="00D35EB9">
        <w:t>job;</w:t>
      </w:r>
      <w:r w:rsidRPr="00D35EB9">
        <w:t xml:space="preserve"> </w:t>
      </w:r>
      <w:r w:rsidR="00D070DF" w:rsidRPr="00D35EB9">
        <w:t>executing.");</w:t>
      </w:r>
    </w:p>
    <w:p w14:paraId="5A53B613" w14:textId="77777777" w:rsidR="00D070DF" w:rsidRPr="00D35EB9" w:rsidRDefault="00D070DF" w:rsidP="00D62D8F">
      <w:pPr>
        <w:pStyle w:val="Code"/>
      </w:pPr>
    </w:p>
    <w:p w14:paraId="587CE785" w14:textId="67D70FB0" w:rsidR="00D070DF" w:rsidRPr="00D35EB9" w:rsidRDefault="00945AE6" w:rsidP="00D62D8F">
      <w:pPr>
        <w:pStyle w:val="Code"/>
      </w:pPr>
      <w:r w:rsidRPr="00D35EB9">
        <w:t xml:space="preserve">            </w:t>
      </w:r>
      <w:r w:rsidR="00D070DF" w:rsidRPr="00D35EB9">
        <w:t>job();</w:t>
      </w:r>
    </w:p>
    <w:p w14:paraId="4ACAB361" w14:textId="12A63EDB" w:rsidR="00D070DF" w:rsidRPr="00D35EB9" w:rsidRDefault="00945AE6" w:rsidP="00D62D8F">
      <w:pPr>
        <w:pStyle w:val="Code"/>
      </w:pPr>
      <w:r w:rsidRPr="00D35EB9">
        <w:t xml:space="preserve">        </w:t>
      </w:r>
      <w:r w:rsidR="00D070DF" w:rsidRPr="00D35EB9">
        <w:t>});</w:t>
      </w:r>
    </w:p>
    <w:p w14:paraId="5D5076D0" w14:textId="77777777" w:rsidR="00D070DF" w:rsidRPr="00D35EB9" w:rsidRDefault="00D070DF" w:rsidP="00D62D8F">
      <w:pPr>
        <w:pStyle w:val="Code"/>
      </w:pPr>
    </w:p>
    <w:p w14:paraId="72EAFCF3" w14:textId="3C89497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w:t>
      </w:r>
    </w:p>
    <w:p w14:paraId="3BF6EBFE" w14:textId="264EF33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AC8308A" w14:textId="77777777" w:rsidR="00D070DF" w:rsidRPr="00A73287" w:rsidRDefault="00D070DF" w:rsidP="00D62D8F">
      <w:pPr>
        <w:pStyle w:val="Code"/>
        <w:rPr>
          <w:rStyle w:val="LiteralGray"/>
        </w:rPr>
      </w:pPr>
      <w:r w:rsidRPr="00A73287">
        <w:rPr>
          <w:rStyle w:val="LiteralGray"/>
        </w:rPr>
        <w:t>}</w:t>
      </w:r>
    </w:p>
    <w:p w14:paraId="3CFAD9A0" w14:textId="354C7D66" w:rsidR="00D070DF" w:rsidRPr="00D070DF" w:rsidRDefault="00D070DF" w:rsidP="008C2171">
      <w:pPr>
        <w:pStyle w:val="CodeListingCaption"/>
        <w:rPr>
          <w:lang w:eastAsia="en-GB"/>
        </w:rPr>
      </w:pPr>
      <w:r w:rsidRPr="00D070DF">
        <w:rPr>
          <w:lang w:eastAsia="en-GB"/>
        </w:rPr>
        <w:t>Receiving</w:t>
      </w:r>
      <w:r w:rsidR="00945AE6">
        <w:rPr>
          <w:lang w:eastAsia="en-GB"/>
        </w:rPr>
        <w:t xml:space="preserve"> </w:t>
      </w:r>
      <w:r w:rsidRPr="00D070DF">
        <w:rPr>
          <w:lang w:eastAsia="en-GB"/>
        </w:rPr>
        <w:t>and</w:t>
      </w:r>
      <w:r w:rsidR="00945AE6">
        <w:rPr>
          <w:lang w:eastAsia="en-GB"/>
        </w:rPr>
        <w:t xml:space="preserve"> </w:t>
      </w:r>
      <w:r w:rsidRPr="00D070DF">
        <w:rPr>
          <w:lang w:eastAsia="en-GB"/>
        </w:rPr>
        <w:t>executing</w:t>
      </w:r>
      <w:r w:rsidR="00945AE6">
        <w:rPr>
          <w:lang w:eastAsia="en-GB"/>
        </w:rPr>
        <w:t xml:space="preserve"> </w:t>
      </w:r>
      <w:r w:rsidRPr="00D070DF">
        <w:rPr>
          <w:lang w:eastAsia="en-GB"/>
        </w:rPr>
        <w:t>the</w:t>
      </w:r>
      <w:r w:rsidR="00945AE6">
        <w:rPr>
          <w:lang w:eastAsia="en-GB"/>
        </w:rPr>
        <w:t xml:space="preserve"> </w:t>
      </w:r>
      <w:r w:rsidRPr="00D070DF">
        <w:rPr>
          <w:lang w:eastAsia="en-GB"/>
        </w:rPr>
        <w:t>jobs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ins w:id="151" w:author="Carol Nichols" w:date="2022-08-29T21:08:00Z">
        <w:r w:rsidR="009551E1" w:rsidRPr="009551E1">
          <w:rPr>
            <w:rStyle w:val="Literal"/>
            <w:rPrChange w:id="152" w:author="Carol Nichols" w:date="2022-08-29T21:08:00Z">
              <w:rPr>
                <w:lang w:eastAsia="en-GB"/>
              </w:rPr>
            </w:rPrChange>
          </w:rPr>
          <w:t>W</w:t>
        </w:r>
      </w:ins>
      <w:del w:id="153" w:author="Carol Nichols" w:date="2022-08-29T21:08:00Z">
        <w:r w:rsidRPr="009551E1" w:rsidDel="009551E1">
          <w:rPr>
            <w:rStyle w:val="Literal"/>
            <w:rPrChange w:id="154" w:author="Carol Nichols" w:date="2022-08-29T21:08:00Z">
              <w:rPr>
                <w:lang w:eastAsia="en-GB"/>
              </w:rPr>
            </w:rPrChange>
          </w:rPr>
          <w:delText>w</w:delText>
        </w:r>
      </w:del>
      <w:r w:rsidRPr="009551E1">
        <w:rPr>
          <w:rStyle w:val="Literal"/>
          <w:rPrChange w:id="155" w:author="Carol Nichols" w:date="2022-08-29T21:08:00Z">
            <w:rPr>
              <w:lang w:eastAsia="en-GB"/>
            </w:rPr>
          </w:rPrChange>
        </w:rPr>
        <w:t>orker</w:t>
      </w:r>
      <w:ins w:id="156" w:author="Carol Nichols" w:date="2022-08-29T21:08:00Z">
        <w:r w:rsidR="009551E1">
          <w:rPr>
            <w:lang w:eastAsia="en-GB"/>
          </w:rPr>
          <w:t xml:space="preserve"> instance</w:t>
        </w:r>
      </w:ins>
      <w:r w:rsidRPr="00D070DF">
        <w:rPr>
          <w:lang w:eastAsia="en-GB"/>
        </w:rPr>
        <w:t>’s</w:t>
      </w:r>
      <w:r w:rsidR="00945AE6">
        <w:rPr>
          <w:lang w:eastAsia="en-GB"/>
        </w:rPr>
        <w:t xml:space="preserve"> </w:t>
      </w:r>
      <w:r w:rsidRPr="00D070DF">
        <w:rPr>
          <w:lang w:eastAsia="en-GB"/>
        </w:rPr>
        <w:t>thread</w:t>
      </w:r>
    </w:p>
    <w:p w14:paraId="7E7BB181" w14:textId="4769695B" w:rsidR="00D070DF" w:rsidRPr="00D070DF" w:rsidRDefault="009357A3" w:rsidP="00945AE6">
      <w:pPr>
        <w:pStyle w:val="Body"/>
        <w:rPr>
          <w:lang w:eastAsia="en-GB"/>
        </w:rPr>
      </w:pPr>
      <w:r>
        <w:rPr>
          <w:lang w:eastAsia="en-GB"/>
        </w:rPr>
        <w:fldChar w:fldCharType="begin"/>
      </w:r>
      <w:r>
        <w:instrText xml:space="preserve"> XE "Mutex&lt;T&gt; type</w:instrText>
      </w:r>
      <w:r w:rsidRPr="00BE574B">
        <w:instrText xml:space="preserve"> startRange</w:instrText>
      </w:r>
      <w:r>
        <w:instrText xml:space="preserve">" </w:instrText>
      </w:r>
      <w:r>
        <w:rPr>
          <w:lang w:eastAsia="en-GB"/>
        </w:rPr>
        <w:fldChar w:fldCharType="end"/>
      </w:r>
      <w:r w:rsidR="00D070DF" w:rsidRPr="00D070DF">
        <w:rPr>
          <w:lang w:eastAsia="en-GB"/>
        </w:rPr>
        <w:t>Here,</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first</w:t>
      </w:r>
      <w:r w:rsidR="00945AE6">
        <w:rPr>
          <w:lang w:eastAsia="en-GB"/>
        </w:rPr>
        <w:t xml:space="preserve"> </w:t>
      </w:r>
      <w:r w:rsidR="00D070DF" w:rsidRPr="00D070DF">
        <w:rPr>
          <w:lang w:eastAsia="en-GB"/>
        </w:rPr>
        <w:t>call</w:t>
      </w:r>
      <w:r w:rsidR="00945AE6">
        <w:rPr>
          <w:lang w:eastAsia="en-GB"/>
        </w:rPr>
        <w:t xml:space="preserve"> </w:t>
      </w:r>
      <w:r w:rsidR="00D070DF" w:rsidRPr="00D62D8F">
        <w:rPr>
          <w:rStyle w:val="Literal"/>
        </w:rPr>
        <w:t>lock</w:t>
      </w:r>
      <w:r w:rsidR="00945AE6">
        <w:rPr>
          <w:lang w:eastAsia="en-GB"/>
        </w:rPr>
        <w:t xml:space="preserve"> </w:t>
      </w:r>
      <w:r w:rsidR="00D070DF" w:rsidRPr="00D070DF">
        <w:rPr>
          <w:lang w:eastAsia="en-GB"/>
        </w:rPr>
        <w:t>on</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receiver</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acquire</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mutex</w:t>
      </w:r>
      <w:r w:rsidR="00945AE6">
        <w:rPr>
          <w:lang w:eastAsia="en-GB"/>
        </w:rPr>
        <w:t xml:space="preserve"> </w:t>
      </w:r>
      <w:r w:rsidR="00FF277B" w:rsidRPr="00FF277B">
        <w:rPr>
          <w:rStyle w:val="CodeAnnotation"/>
        </w:rPr>
        <w:t>1</w:t>
      </w:r>
      <w:r w:rsidR="00D070DF" w:rsidRPr="00D070DF">
        <w:rPr>
          <w:lang w:eastAsia="en-GB"/>
        </w:rPr>
        <w:t>,</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then</w:t>
      </w:r>
      <w:r w:rsidR="00945AE6">
        <w:rPr>
          <w:lang w:eastAsia="en-GB"/>
        </w:rPr>
        <w:t xml:space="preserve"> </w:t>
      </w:r>
      <w:r w:rsidR="00D070DF" w:rsidRPr="00D070DF">
        <w:rPr>
          <w:lang w:eastAsia="en-GB"/>
        </w:rPr>
        <w:t>we</w:t>
      </w:r>
      <w:r w:rsidR="00945AE6">
        <w:rPr>
          <w:lang w:eastAsia="en-GB"/>
        </w:rPr>
        <w:t xml:space="preserve"> </w:t>
      </w:r>
      <w:r w:rsidR="00D070DF" w:rsidRPr="00D070DF">
        <w:rPr>
          <w:lang w:eastAsia="en-GB"/>
        </w:rPr>
        <w:t>call</w:t>
      </w:r>
      <w:r w:rsidR="00945AE6">
        <w:rPr>
          <w:lang w:eastAsia="en-GB"/>
        </w:rPr>
        <w:t xml:space="preserve"> </w:t>
      </w:r>
      <w:r w:rsidR="00D070DF" w:rsidRPr="00D62D8F">
        <w:rPr>
          <w:rStyle w:val="Literal"/>
        </w:rPr>
        <w:t>unwrap</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panic</w:t>
      </w:r>
      <w:r w:rsidR="00945AE6">
        <w:rPr>
          <w:lang w:eastAsia="en-GB"/>
        </w:rPr>
        <w:t xml:space="preserve"> </w:t>
      </w:r>
      <w:r w:rsidR="00D070DF" w:rsidRPr="00D070DF">
        <w:rPr>
          <w:lang w:eastAsia="en-GB"/>
        </w:rPr>
        <w:t>on</w:t>
      </w:r>
      <w:r w:rsidR="00945AE6">
        <w:rPr>
          <w:lang w:eastAsia="en-GB"/>
        </w:rPr>
        <w:t xml:space="preserve"> </w:t>
      </w:r>
      <w:r w:rsidR="00D070DF" w:rsidRPr="00D070DF">
        <w:rPr>
          <w:lang w:eastAsia="en-GB"/>
        </w:rPr>
        <w:t>any</w:t>
      </w:r>
      <w:r w:rsidR="00945AE6">
        <w:rPr>
          <w:lang w:eastAsia="en-GB"/>
        </w:rPr>
        <w:t xml:space="preserve"> </w:t>
      </w:r>
      <w:r w:rsidR="00D070DF" w:rsidRPr="00D070DF">
        <w:rPr>
          <w:lang w:eastAsia="en-GB"/>
        </w:rPr>
        <w:t>errors</w:t>
      </w:r>
      <w:r w:rsidR="00945AE6">
        <w:rPr>
          <w:lang w:eastAsia="en-GB"/>
        </w:rPr>
        <w:t xml:space="preserve"> </w:t>
      </w:r>
      <w:r w:rsidR="00FF277B" w:rsidRPr="00FF277B">
        <w:rPr>
          <w:rStyle w:val="CodeAnnotation"/>
        </w:rPr>
        <w:t>2</w:t>
      </w:r>
      <w:r w:rsidR="00D070DF" w:rsidRPr="00D070DF">
        <w:rPr>
          <w:lang w:eastAsia="en-GB"/>
        </w:rPr>
        <w:t>.</w:t>
      </w:r>
      <w:r w:rsidR="00945AE6">
        <w:rPr>
          <w:lang w:eastAsia="en-GB"/>
        </w:rPr>
        <w:t xml:space="preserve"> </w:t>
      </w:r>
      <w:r w:rsidR="00457D9D">
        <w:rPr>
          <w:lang w:eastAsia="en-GB"/>
        </w:rPr>
        <w:fldChar w:fldCharType="begin"/>
      </w:r>
      <w:r w:rsidR="00457D9D">
        <w:instrText xml:space="preserve"> XE "poisoned mutex</w:instrText>
      </w:r>
      <w:r w:rsidR="00457D9D" w:rsidRPr="00BE574B">
        <w:instrText xml:space="preserve"> startRange</w:instrText>
      </w:r>
      <w:r w:rsidR="00457D9D">
        <w:instrText xml:space="preserve">" </w:instrText>
      </w:r>
      <w:r w:rsidR="00457D9D">
        <w:rPr>
          <w:lang w:eastAsia="en-GB"/>
        </w:rPr>
        <w:fldChar w:fldCharType="end"/>
      </w:r>
      <w:r w:rsidR="00D070DF" w:rsidRPr="00D070DF">
        <w:rPr>
          <w:lang w:eastAsia="en-GB"/>
        </w:rPr>
        <w:t>Acquiring</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lock</w:t>
      </w:r>
      <w:r w:rsidR="00945AE6">
        <w:rPr>
          <w:lang w:eastAsia="en-GB"/>
        </w:rPr>
        <w:t xml:space="preserve"> </w:t>
      </w:r>
      <w:r w:rsidR="00D070DF" w:rsidRPr="00D070DF">
        <w:rPr>
          <w:lang w:eastAsia="en-GB"/>
        </w:rPr>
        <w:t>might</w:t>
      </w:r>
      <w:r w:rsidR="00945AE6">
        <w:rPr>
          <w:lang w:eastAsia="en-GB"/>
        </w:rPr>
        <w:t xml:space="preserve"> </w:t>
      </w:r>
      <w:r w:rsidR="00D070DF" w:rsidRPr="00D070DF">
        <w:rPr>
          <w:lang w:eastAsia="en-GB"/>
        </w:rPr>
        <w:t>fail</w:t>
      </w:r>
      <w:r w:rsidR="00945AE6">
        <w:rPr>
          <w:lang w:eastAsia="en-GB"/>
        </w:rPr>
        <w:t xml:space="preserve"> </w:t>
      </w:r>
      <w:r w:rsidR="00D070DF" w:rsidRPr="00D070DF">
        <w:rPr>
          <w:lang w:eastAsia="en-GB"/>
        </w:rPr>
        <w:t>if</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mutex</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a</w:t>
      </w:r>
      <w:r w:rsidR="00945AE6">
        <w:rPr>
          <w:lang w:eastAsia="en-GB"/>
        </w:rPr>
        <w:t xml:space="preserve"> </w:t>
      </w:r>
      <w:r w:rsidR="00D070DF" w:rsidRPr="00D35EB9">
        <w:rPr>
          <w:rStyle w:val="Italic"/>
        </w:rPr>
        <w:t>poisoned</w:t>
      </w:r>
      <w:r w:rsidR="00945AE6">
        <w:rPr>
          <w:lang w:eastAsia="en-GB"/>
        </w:rPr>
        <w:t xml:space="preserve"> </w:t>
      </w:r>
      <w:r w:rsidR="00D070DF" w:rsidRPr="00D070DF">
        <w:rPr>
          <w:lang w:eastAsia="en-GB"/>
        </w:rPr>
        <w:t>state,</w:t>
      </w:r>
      <w:r w:rsidR="00945AE6">
        <w:rPr>
          <w:lang w:eastAsia="en-GB"/>
        </w:rPr>
        <w:t xml:space="preserve"> </w:t>
      </w:r>
      <w:r w:rsidR="00D070DF" w:rsidRPr="00D070DF">
        <w:rPr>
          <w:lang w:eastAsia="en-GB"/>
        </w:rPr>
        <w:t>which</w:t>
      </w:r>
      <w:r w:rsidR="00945AE6">
        <w:rPr>
          <w:lang w:eastAsia="en-GB"/>
        </w:rPr>
        <w:t xml:space="preserve"> </w:t>
      </w:r>
      <w:r w:rsidR="00D070DF" w:rsidRPr="00D070DF">
        <w:rPr>
          <w:lang w:eastAsia="en-GB"/>
        </w:rPr>
        <w:t>can</w:t>
      </w:r>
      <w:r w:rsidR="00945AE6">
        <w:rPr>
          <w:lang w:eastAsia="en-GB"/>
        </w:rPr>
        <w:t xml:space="preserve"> </w:t>
      </w:r>
      <w:r w:rsidR="00D070DF" w:rsidRPr="00D070DF">
        <w:rPr>
          <w:lang w:eastAsia="en-GB"/>
        </w:rPr>
        <w:t>happen</w:t>
      </w:r>
      <w:r w:rsidR="00945AE6">
        <w:rPr>
          <w:lang w:eastAsia="en-GB"/>
        </w:rPr>
        <w:t xml:space="preserve"> </w:t>
      </w:r>
      <w:r w:rsidR="00D070DF" w:rsidRPr="00D070DF">
        <w:rPr>
          <w:lang w:eastAsia="en-GB"/>
        </w:rPr>
        <w:t>if</w:t>
      </w:r>
      <w:r w:rsidR="00945AE6">
        <w:rPr>
          <w:lang w:eastAsia="en-GB"/>
        </w:rPr>
        <w:t xml:space="preserve"> </w:t>
      </w:r>
      <w:r w:rsidR="00D070DF" w:rsidRPr="00D070DF">
        <w:rPr>
          <w:lang w:eastAsia="en-GB"/>
        </w:rPr>
        <w:t>some</w:t>
      </w:r>
      <w:r w:rsidR="00945AE6">
        <w:rPr>
          <w:lang w:eastAsia="en-GB"/>
        </w:rPr>
        <w:t xml:space="preserve"> </w:t>
      </w:r>
      <w:r w:rsidR="00D070DF" w:rsidRPr="00D070DF">
        <w:rPr>
          <w:lang w:eastAsia="en-GB"/>
        </w:rPr>
        <w:t>other</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panicked</w:t>
      </w:r>
      <w:r w:rsidR="00945AE6">
        <w:rPr>
          <w:lang w:eastAsia="en-GB"/>
        </w:rPr>
        <w:t xml:space="preserve"> </w:t>
      </w:r>
      <w:r w:rsidR="00D070DF" w:rsidRPr="00D070DF">
        <w:rPr>
          <w:lang w:eastAsia="en-GB"/>
        </w:rPr>
        <w:t>while</w:t>
      </w:r>
      <w:r w:rsidR="00945AE6">
        <w:rPr>
          <w:lang w:eastAsia="en-GB"/>
        </w:rPr>
        <w:t xml:space="preserve"> </w:t>
      </w:r>
      <w:r w:rsidR="00D070DF" w:rsidRPr="00D070DF">
        <w:rPr>
          <w:lang w:eastAsia="en-GB"/>
        </w:rPr>
        <w:t>holding</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lock</w:t>
      </w:r>
      <w:r w:rsidR="00945AE6">
        <w:rPr>
          <w:lang w:eastAsia="en-GB"/>
        </w:rPr>
        <w:t xml:space="preserve"> </w:t>
      </w:r>
      <w:r w:rsidR="00D070DF" w:rsidRPr="00D070DF">
        <w:rPr>
          <w:lang w:eastAsia="en-GB"/>
        </w:rPr>
        <w:t>rather</w:t>
      </w:r>
      <w:r w:rsidR="00945AE6">
        <w:rPr>
          <w:lang w:eastAsia="en-GB"/>
        </w:rPr>
        <w:t xml:space="preserve"> </w:t>
      </w:r>
      <w:r w:rsidR="00D070DF" w:rsidRPr="00D070DF">
        <w:rPr>
          <w:lang w:eastAsia="en-GB"/>
        </w:rPr>
        <w:t>than</w:t>
      </w:r>
      <w:r w:rsidR="00945AE6">
        <w:rPr>
          <w:lang w:eastAsia="en-GB"/>
        </w:rPr>
        <w:t xml:space="preserve"> </w:t>
      </w:r>
      <w:r w:rsidR="00D070DF" w:rsidRPr="00D070DF">
        <w:rPr>
          <w:lang w:eastAsia="en-GB"/>
        </w:rPr>
        <w:t>releasing</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lock.</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situation,</w:t>
      </w:r>
      <w:r w:rsidR="00945AE6">
        <w:rPr>
          <w:lang w:eastAsia="en-GB"/>
        </w:rPr>
        <w:t xml:space="preserve"> </w:t>
      </w:r>
      <w:r w:rsidR="00D070DF" w:rsidRPr="00D070DF">
        <w:rPr>
          <w:lang w:eastAsia="en-GB"/>
        </w:rPr>
        <w:t>calling</w:t>
      </w:r>
      <w:r w:rsidR="00945AE6">
        <w:rPr>
          <w:lang w:eastAsia="en-GB"/>
        </w:rPr>
        <w:t xml:space="preserve"> </w:t>
      </w:r>
      <w:r w:rsidR="00D070DF" w:rsidRPr="00D62D8F">
        <w:rPr>
          <w:rStyle w:val="Literal"/>
        </w:rPr>
        <w:t>unwrap</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have</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thread</w:t>
      </w:r>
      <w:r w:rsidR="00945AE6">
        <w:rPr>
          <w:lang w:eastAsia="en-GB"/>
        </w:rPr>
        <w:t xml:space="preserve"> </w:t>
      </w:r>
      <w:r w:rsidR="00D070DF" w:rsidRPr="00D070DF">
        <w:rPr>
          <w:lang w:eastAsia="en-GB"/>
        </w:rPr>
        <w:t>panic</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the</w:t>
      </w:r>
      <w:r w:rsidR="00945AE6">
        <w:rPr>
          <w:lang w:eastAsia="en-GB"/>
        </w:rPr>
        <w:t xml:space="preserve"> </w:t>
      </w:r>
      <w:r w:rsidR="00D070DF" w:rsidRPr="00D070DF">
        <w:rPr>
          <w:lang w:eastAsia="en-GB"/>
        </w:rPr>
        <w:t>correct</w:t>
      </w:r>
      <w:r w:rsidR="00945AE6">
        <w:rPr>
          <w:lang w:eastAsia="en-GB"/>
        </w:rPr>
        <w:t xml:space="preserve"> </w:t>
      </w:r>
      <w:r w:rsidR="00D070DF" w:rsidRPr="00D070DF">
        <w:rPr>
          <w:lang w:eastAsia="en-GB"/>
        </w:rPr>
        <w:t>action</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take.</w:t>
      </w:r>
      <w:r w:rsidR="00945AE6">
        <w:rPr>
          <w:lang w:eastAsia="en-GB"/>
        </w:rPr>
        <w:t xml:space="preserve"> </w:t>
      </w:r>
      <w:r w:rsidR="00D070DF" w:rsidRPr="00D070DF">
        <w:rPr>
          <w:lang w:eastAsia="en-GB"/>
        </w:rPr>
        <w:t>Feel</w:t>
      </w:r>
      <w:r w:rsidR="00945AE6">
        <w:rPr>
          <w:lang w:eastAsia="en-GB"/>
        </w:rPr>
        <w:t xml:space="preserve"> </w:t>
      </w:r>
      <w:r w:rsidR="00D070DF" w:rsidRPr="00D070DF">
        <w:rPr>
          <w:lang w:eastAsia="en-GB"/>
        </w:rPr>
        <w:t>free</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change</w:t>
      </w:r>
      <w:r w:rsidR="00945AE6">
        <w:rPr>
          <w:lang w:eastAsia="en-GB"/>
        </w:rPr>
        <w:t xml:space="preserve"> </w:t>
      </w:r>
      <w:r w:rsidR="00D070DF" w:rsidRPr="00D070DF">
        <w:rPr>
          <w:lang w:eastAsia="en-GB"/>
        </w:rPr>
        <w:t>this</w:t>
      </w:r>
      <w:r w:rsidR="00945AE6">
        <w:rPr>
          <w:lang w:eastAsia="en-GB"/>
        </w:rPr>
        <w:t xml:space="preserve"> </w:t>
      </w:r>
      <w:r w:rsidR="00D070DF" w:rsidRPr="00D62D8F">
        <w:rPr>
          <w:rStyle w:val="Literal"/>
        </w:rPr>
        <w:t>unwrap</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an</w:t>
      </w:r>
      <w:r w:rsidR="00945AE6">
        <w:rPr>
          <w:lang w:eastAsia="en-GB"/>
        </w:rPr>
        <w:t xml:space="preserve"> </w:t>
      </w:r>
      <w:r w:rsidR="00D070DF" w:rsidRPr="00D62D8F">
        <w:rPr>
          <w:rStyle w:val="Literal"/>
        </w:rPr>
        <w:t>expect</w:t>
      </w:r>
      <w:r w:rsidR="00945AE6">
        <w:rPr>
          <w:lang w:eastAsia="en-GB"/>
        </w:rPr>
        <w:t xml:space="preserve"> </w:t>
      </w:r>
      <w:r w:rsidR="00D070DF" w:rsidRPr="00D070DF">
        <w:rPr>
          <w:lang w:eastAsia="en-GB"/>
        </w:rPr>
        <w:t>with</w:t>
      </w:r>
      <w:r w:rsidR="00945AE6">
        <w:rPr>
          <w:lang w:eastAsia="en-GB"/>
        </w:rPr>
        <w:t xml:space="preserve"> </w:t>
      </w:r>
      <w:r w:rsidR="00D070DF" w:rsidRPr="00D070DF">
        <w:rPr>
          <w:lang w:eastAsia="en-GB"/>
        </w:rPr>
        <w:t>an</w:t>
      </w:r>
      <w:r w:rsidR="00945AE6">
        <w:rPr>
          <w:lang w:eastAsia="en-GB"/>
        </w:rPr>
        <w:t xml:space="preserve"> </w:t>
      </w:r>
      <w:r w:rsidR="00D070DF" w:rsidRPr="00D070DF">
        <w:rPr>
          <w:lang w:eastAsia="en-GB"/>
        </w:rPr>
        <w:t>error</w:t>
      </w:r>
      <w:r w:rsidR="00945AE6">
        <w:rPr>
          <w:lang w:eastAsia="en-GB"/>
        </w:rPr>
        <w:t xml:space="preserve"> </w:t>
      </w:r>
      <w:r w:rsidR="00D070DF" w:rsidRPr="00D070DF">
        <w:rPr>
          <w:lang w:eastAsia="en-GB"/>
        </w:rPr>
        <w:t>message</w:t>
      </w:r>
      <w:r w:rsidR="00945AE6">
        <w:rPr>
          <w:lang w:eastAsia="en-GB"/>
        </w:rPr>
        <w:t xml:space="preserve"> </w:t>
      </w:r>
      <w:r w:rsidR="00D070DF" w:rsidRPr="00D070DF">
        <w:rPr>
          <w:lang w:eastAsia="en-GB"/>
        </w:rPr>
        <w:t>that</w:t>
      </w:r>
      <w:r w:rsidR="00945AE6">
        <w:rPr>
          <w:lang w:eastAsia="en-GB"/>
        </w:rPr>
        <w:t xml:space="preserve"> </w:t>
      </w:r>
      <w:r w:rsidR="00D070DF" w:rsidRPr="00D070DF">
        <w:rPr>
          <w:lang w:eastAsia="en-GB"/>
        </w:rPr>
        <w:t>is</w:t>
      </w:r>
      <w:r w:rsidR="00945AE6">
        <w:rPr>
          <w:lang w:eastAsia="en-GB"/>
        </w:rPr>
        <w:t xml:space="preserve"> </w:t>
      </w:r>
      <w:r w:rsidR="00D070DF" w:rsidRPr="00D070DF">
        <w:rPr>
          <w:lang w:eastAsia="en-GB"/>
        </w:rPr>
        <w:t>meaningful</w:t>
      </w:r>
      <w:r w:rsidR="00945AE6">
        <w:rPr>
          <w:lang w:eastAsia="en-GB"/>
        </w:rPr>
        <w:t xml:space="preserve"> </w:t>
      </w:r>
      <w:r w:rsidR="00D070DF" w:rsidRPr="00D070DF">
        <w:rPr>
          <w:lang w:eastAsia="en-GB"/>
        </w:rPr>
        <w:t>to</w:t>
      </w:r>
      <w:r w:rsidR="00945AE6">
        <w:rPr>
          <w:lang w:eastAsia="en-GB"/>
        </w:rPr>
        <w:t xml:space="preserve"> </w:t>
      </w:r>
      <w:r w:rsidR="00D070DF" w:rsidRPr="00D070DF">
        <w:rPr>
          <w:lang w:eastAsia="en-GB"/>
        </w:rPr>
        <w:t>you.</w:t>
      </w:r>
      <w:r w:rsidR="00457D9D">
        <w:rPr>
          <w:lang w:eastAsia="en-GB"/>
        </w:rPr>
        <w:fldChar w:fldCharType="begin"/>
      </w:r>
      <w:r w:rsidR="00457D9D">
        <w:instrText xml:space="preserve"> XE "poisoned mutex</w:instrText>
      </w:r>
      <w:r w:rsidR="00457D9D" w:rsidRPr="00BE574B">
        <w:instrText xml:space="preserve"> </w:instrText>
      </w:r>
      <w:r w:rsidR="00457D9D">
        <w:instrText>end</w:instrText>
      </w:r>
      <w:r w:rsidR="00457D9D" w:rsidRPr="00BE574B">
        <w:instrText>Range</w:instrText>
      </w:r>
      <w:r w:rsidR="00457D9D">
        <w:instrText xml:space="preserve">" </w:instrText>
      </w:r>
      <w:r w:rsidR="00457D9D">
        <w:rPr>
          <w:lang w:eastAsia="en-GB"/>
        </w:rPr>
        <w:fldChar w:fldCharType="end"/>
      </w:r>
    </w:p>
    <w:p w14:paraId="6A558EA8" w14:textId="4C52F781" w:rsidR="00D070DF" w:rsidRPr="00D070DF" w:rsidRDefault="00D070DF" w:rsidP="00945AE6">
      <w:pPr>
        <w:pStyle w:val="Body"/>
        <w:rPr>
          <w:lang w:eastAsia="en-GB"/>
        </w:rPr>
      </w:pP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lock</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mutex,</w:t>
      </w:r>
      <w:r w:rsidR="00945AE6">
        <w:rPr>
          <w:lang w:eastAsia="en-GB"/>
        </w:rPr>
        <w:t xml:space="preserve"> </w:t>
      </w:r>
      <w:r w:rsidRPr="00D070DF">
        <w:rPr>
          <w:lang w:eastAsia="en-GB"/>
        </w:rPr>
        <w:t>we</w:t>
      </w:r>
      <w:r w:rsidR="00945AE6">
        <w:rPr>
          <w:lang w:eastAsia="en-GB"/>
        </w:rPr>
        <w:t xml:space="preserve"> </w:t>
      </w:r>
      <w:r w:rsidRPr="00D070DF">
        <w:rPr>
          <w:lang w:eastAsia="en-GB"/>
        </w:rPr>
        <w:t>call</w:t>
      </w:r>
      <w:r w:rsidR="00945AE6">
        <w:rPr>
          <w:lang w:eastAsia="en-GB"/>
        </w:rPr>
        <w:t xml:space="preserve"> </w:t>
      </w:r>
      <w:r w:rsidRPr="00D62D8F">
        <w:rPr>
          <w:rStyle w:val="Literal"/>
        </w:rPr>
        <w:t>recv</w:t>
      </w:r>
      <w:r w:rsidR="00945AE6">
        <w:rPr>
          <w:lang w:eastAsia="en-GB"/>
        </w:rPr>
        <w:t xml:space="preserve"> </w:t>
      </w:r>
      <w:r w:rsidRPr="00D070DF">
        <w:rPr>
          <w:lang w:eastAsia="en-GB"/>
        </w:rPr>
        <w:t>to</w:t>
      </w:r>
      <w:r w:rsidR="00945AE6">
        <w:rPr>
          <w:lang w:eastAsia="en-GB"/>
        </w:rPr>
        <w:t xml:space="preserve"> </w:t>
      </w:r>
      <w:r w:rsidRPr="00D070DF">
        <w:rPr>
          <w:lang w:eastAsia="en-GB"/>
        </w:rPr>
        <w:t>receive</w:t>
      </w:r>
      <w:r w:rsidR="00945AE6">
        <w:rPr>
          <w:lang w:eastAsia="en-GB"/>
        </w:rPr>
        <w:t xml:space="preserve"> </w:t>
      </w:r>
      <w:r w:rsidRPr="00D070DF">
        <w:rPr>
          <w:lang w:eastAsia="en-GB"/>
        </w:rPr>
        <w:t>a</w:t>
      </w:r>
      <w:r w:rsidR="00945AE6">
        <w:rPr>
          <w:lang w:eastAsia="en-GB"/>
        </w:rPr>
        <w:t xml:space="preserve"> </w:t>
      </w:r>
      <w:r w:rsidRPr="00D62D8F">
        <w:rPr>
          <w:rStyle w:val="Literal"/>
        </w:rPr>
        <w:t>Job</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070DF">
        <w:rPr>
          <w:lang w:eastAsia="en-GB"/>
        </w:rPr>
        <w:t>A</w:t>
      </w:r>
      <w:r w:rsidR="00945AE6">
        <w:rPr>
          <w:lang w:eastAsia="en-GB"/>
        </w:rPr>
        <w:t xml:space="preserve"> </w:t>
      </w:r>
      <w:r w:rsidRPr="00D070DF">
        <w:rPr>
          <w:lang w:eastAsia="en-GB"/>
        </w:rPr>
        <w:t>final</w:t>
      </w:r>
      <w:r w:rsidR="00945AE6">
        <w:rPr>
          <w:lang w:eastAsia="en-GB"/>
        </w:rPr>
        <w:t xml:space="preserve"> </w:t>
      </w:r>
      <w:r w:rsidRPr="00D62D8F">
        <w:rPr>
          <w:rStyle w:val="Literal"/>
        </w:rPr>
        <w:t>unwrap</w:t>
      </w:r>
      <w:r w:rsidR="00945AE6">
        <w:rPr>
          <w:lang w:eastAsia="en-GB"/>
        </w:rPr>
        <w:t xml:space="preserve"> </w:t>
      </w:r>
      <w:r w:rsidRPr="00D070DF">
        <w:rPr>
          <w:lang w:eastAsia="en-GB"/>
        </w:rPr>
        <w:t>moves</w:t>
      </w:r>
      <w:r w:rsidR="00945AE6">
        <w:rPr>
          <w:lang w:eastAsia="en-GB"/>
        </w:rPr>
        <w:t xml:space="preserve"> </w:t>
      </w:r>
      <w:r w:rsidRPr="00D070DF">
        <w:rPr>
          <w:lang w:eastAsia="en-GB"/>
        </w:rPr>
        <w:t>past</w:t>
      </w:r>
      <w:r w:rsidR="00945AE6">
        <w:rPr>
          <w:lang w:eastAsia="en-GB"/>
        </w:rPr>
        <w:t xml:space="preserve"> </w:t>
      </w:r>
      <w:r w:rsidRPr="00D070DF">
        <w:rPr>
          <w:lang w:eastAsia="en-GB"/>
        </w:rPr>
        <w:t>any</w:t>
      </w:r>
      <w:r w:rsidR="00945AE6">
        <w:rPr>
          <w:lang w:eastAsia="en-GB"/>
        </w:rPr>
        <w:t xml:space="preserve"> </w:t>
      </w:r>
      <w:r w:rsidRPr="00D070DF">
        <w:rPr>
          <w:lang w:eastAsia="en-GB"/>
        </w:rPr>
        <w:t>errors</w:t>
      </w:r>
      <w:r w:rsidR="00945AE6">
        <w:rPr>
          <w:lang w:eastAsia="en-GB"/>
        </w:rPr>
        <w:t xml:space="preserve"> </w:t>
      </w:r>
      <w:r w:rsidRPr="00D070DF">
        <w:rPr>
          <w:lang w:eastAsia="en-GB"/>
        </w:rPr>
        <w:t>here</w:t>
      </w:r>
      <w:r w:rsidR="00945AE6">
        <w:rPr>
          <w:lang w:eastAsia="en-GB"/>
        </w:rPr>
        <w:t xml:space="preserve"> </w:t>
      </w:r>
      <w:r w:rsidRPr="00D070DF">
        <w:rPr>
          <w:lang w:eastAsia="en-GB"/>
        </w:rPr>
        <w:t>as</w:t>
      </w:r>
      <w:r w:rsidR="00945AE6">
        <w:rPr>
          <w:lang w:eastAsia="en-GB"/>
        </w:rPr>
        <w:t xml:space="preserve"> </w:t>
      </w:r>
      <w:r w:rsidRPr="00D070DF">
        <w:rPr>
          <w:lang w:eastAsia="en-GB"/>
        </w:rPr>
        <w:t>well</w:t>
      </w:r>
      <w:r w:rsidR="00945AE6">
        <w:rPr>
          <w:lang w:eastAsia="en-GB"/>
        </w:rPr>
        <w:t xml:space="preserve"> </w:t>
      </w:r>
      <w:r w:rsidR="00FF277B" w:rsidRPr="00FF277B">
        <w:rPr>
          <w:rStyle w:val="CodeAnnotation"/>
        </w:rPr>
        <w:t>4</w:t>
      </w:r>
      <w:r w:rsidRPr="00D070DF">
        <w:rPr>
          <w:lang w:eastAsia="en-GB"/>
        </w:rPr>
        <w:t>,</w:t>
      </w:r>
      <w:r w:rsidR="00945AE6">
        <w:rPr>
          <w:lang w:eastAsia="en-GB"/>
        </w:rPr>
        <w:t xml:space="preserve"> </w:t>
      </w:r>
      <w:r w:rsidRPr="00D070DF">
        <w:rPr>
          <w:lang w:eastAsia="en-GB"/>
        </w:rPr>
        <w:t>which</w:t>
      </w:r>
      <w:r w:rsidR="00945AE6">
        <w:rPr>
          <w:lang w:eastAsia="en-GB"/>
        </w:rPr>
        <w:t xml:space="preserve"> </w:t>
      </w:r>
      <w:r w:rsidRPr="00D070DF">
        <w:rPr>
          <w:lang w:eastAsia="en-GB"/>
        </w:rPr>
        <w:t>might</w:t>
      </w:r>
      <w:r w:rsidR="00945AE6">
        <w:rPr>
          <w:lang w:eastAsia="en-GB"/>
        </w:rPr>
        <w:t xml:space="preserve"> </w:t>
      </w:r>
      <w:r w:rsidRPr="00D070DF">
        <w:rPr>
          <w:lang w:eastAsia="en-GB"/>
        </w:rPr>
        <w:t>occur</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holding</w:t>
      </w:r>
      <w:r w:rsidR="00945AE6">
        <w:rPr>
          <w:lang w:eastAsia="en-GB"/>
        </w:rPr>
        <w:t xml:space="preserve"> </w:t>
      </w:r>
      <w:r w:rsidRPr="00D070DF">
        <w:rPr>
          <w:lang w:eastAsia="en-GB"/>
        </w:rPr>
        <w:t>the</w:t>
      </w:r>
      <w:r w:rsidR="00945AE6">
        <w:rPr>
          <w:lang w:eastAsia="en-GB"/>
        </w:rPr>
        <w:t xml:space="preserve"> </w:t>
      </w:r>
      <w:r w:rsidRPr="00D070DF">
        <w:rPr>
          <w:lang w:eastAsia="en-GB"/>
        </w:rPr>
        <w:t>sender</w:t>
      </w:r>
      <w:r w:rsidR="00945AE6">
        <w:rPr>
          <w:lang w:eastAsia="en-GB"/>
        </w:rPr>
        <w:t xml:space="preserve"> </w:t>
      </w:r>
      <w:r w:rsidRPr="00D070DF">
        <w:rPr>
          <w:lang w:eastAsia="en-GB"/>
        </w:rPr>
        <w:t>has</w:t>
      </w:r>
      <w:r w:rsidR="00945AE6">
        <w:rPr>
          <w:lang w:eastAsia="en-GB"/>
        </w:rPr>
        <w:t xml:space="preserve"> </w:t>
      </w:r>
      <w:r w:rsidRPr="00D070DF">
        <w:rPr>
          <w:lang w:eastAsia="en-GB"/>
        </w:rPr>
        <w:t>shut</w:t>
      </w:r>
      <w:r w:rsidR="00945AE6">
        <w:rPr>
          <w:lang w:eastAsia="en-GB"/>
        </w:rPr>
        <w:t xml:space="preserve"> </w:t>
      </w:r>
      <w:r w:rsidRPr="00D070DF">
        <w:rPr>
          <w:lang w:eastAsia="en-GB"/>
        </w:rPr>
        <w:t>down,</w:t>
      </w:r>
      <w:r w:rsidR="00945AE6">
        <w:rPr>
          <w:lang w:eastAsia="en-GB"/>
        </w:rPr>
        <w:t xml:space="preserve"> </w:t>
      </w:r>
      <w:r w:rsidRPr="00D070DF">
        <w:rPr>
          <w:lang w:eastAsia="en-GB"/>
        </w:rPr>
        <w:t>similar</w:t>
      </w:r>
      <w:r w:rsidR="00945AE6">
        <w:rPr>
          <w:lang w:eastAsia="en-GB"/>
        </w:rPr>
        <w:t xml:space="preserve"> </w:t>
      </w:r>
      <w:r w:rsidRPr="00D070DF">
        <w:rPr>
          <w:lang w:eastAsia="en-GB"/>
        </w:rPr>
        <w:t>to</w:t>
      </w:r>
      <w:r w:rsidR="00945AE6">
        <w:rPr>
          <w:lang w:eastAsia="en-GB"/>
        </w:rPr>
        <w:t xml:space="preserve"> </w:t>
      </w:r>
      <w:r w:rsidRPr="00D070DF">
        <w:rPr>
          <w:lang w:eastAsia="en-GB"/>
        </w:rPr>
        <w:t>how</w:t>
      </w:r>
      <w:r w:rsidR="00945AE6">
        <w:rPr>
          <w:lang w:eastAsia="en-GB"/>
        </w:rPr>
        <w:t xml:space="preserve"> </w:t>
      </w:r>
      <w:r w:rsidRPr="00D070DF">
        <w:rPr>
          <w:lang w:eastAsia="en-GB"/>
        </w:rPr>
        <w:t>the</w:t>
      </w:r>
      <w:r w:rsidR="00945AE6">
        <w:rPr>
          <w:lang w:eastAsia="en-GB"/>
        </w:rPr>
        <w:t xml:space="preserve"> </w:t>
      </w:r>
      <w:r w:rsidRPr="00D62D8F">
        <w:rPr>
          <w:rStyle w:val="Literal"/>
        </w:rPr>
        <w:t>send</w:t>
      </w:r>
      <w:r w:rsidR="00945AE6">
        <w:rPr>
          <w:lang w:eastAsia="en-GB"/>
        </w:rPr>
        <w:t xml:space="preserve"> </w:t>
      </w:r>
      <w:r w:rsidRPr="00D070DF">
        <w:rPr>
          <w:lang w:eastAsia="en-GB"/>
        </w:rPr>
        <w:t>method</w:t>
      </w:r>
      <w:r w:rsidR="00945AE6">
        <w:rPr>
          <w:lang w:eastAsia="en-GB"/>
        </w:rPr>
        <w:t xml:space="preserve"> </w:t>
      </w:r>
      <w:r w:rsidRPr="00D070DF">
        <w:rPr>
          <w:lang w:eastAsia="en-GB"/>
        </w:rPr>
        <w:t>returns</w:t>
      </w:r>
      <w:r w:rsidR="00945AE6">
        <w:rPr>
          <w:lang w:eastAsia="en-GB"/>
        </w:rPr>
        <w:t xml:space="preserve"> </w:t>
      </w:r>
      <w:r w:rsidRPr="00D62D8F">
        <w:rPr>
          <w:rStyle w:val="Literal"/>
        </w:rPr>
        <w:t>Err</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receiver</w:t>
      </w:r>
      <w:r w:rsidR="00945AE6">
        <w:rPr>
          <w:lang w:eastAsia="en-GB"/>
        </w:rPr>
        <w:t xml:space="preserve"> </w:t>
      </w:r>
      <w:r w:rsidRPr="00D070DF">
        <w:rPr>
          <w:lang w:eastAsia="en-GB"/>
        </w:rPr>
        <w:t>shuts</w:t>
      </w:r>
      <w:r w:rsidR="00945AE6">
        <w:rPr>
          <w:lang w:eastAsia="en-GB"/>
        </w:rPr>
        <w:t xml:space="preserve"> </w:t>
      </w:r>
      <w:r w:rsidRPr="00D070DF">
        <w:rPr>
          <w:lang w:eastAsia="en-GB"/>
        </w:rPr>
        <w:t>down.</w:t>
      </w:r>
    </w:p>
    <w:p w14:paraId="6F4EB957" w14:textId="74D6CE27"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call</w:t>
      </w:r>
      <w:r w:rsidR="00945AE6">
        <w:rPr>
          <w:lang w:eastAsia="en-GB"/>
        </w:rPr>
        <w:t xml:space="preserve"> </w:t>
      </w:r>
      <w:r w:rsidRPr="00D070DF">
        <w:rPr>
          <w:lang w:eastAsia="en-GB"/>
        </w:rPr>
        <w:t>to</w:t>
      </w:r>
      <w:r w:rsidR="00945AE6">
        <w:rPr>
          <w:lang w:eastAsia="en-GB"/>
        </w:rPr>
        <w:t xml:space="preserve"> </w:t>
      </w:r>
      <w:r w:rsidRPr="00D62D8F">
        <w:rPr>
          <w:rStyle w:val="Literal"/>
        </w:rPr>
        <w:t>recv</w:t>
      </w:r>
      <w:r w:rsidR="00945AE6">
        <w:rPr>
          <w:lang w:eastAsia="en-GB"/>
        </w:rPr>
        <w:t xml:space="preserve"> </w:t>
      </w:r>
      <w:r w:rsidRPr="00D070DF">
        <w:rPr>
          <w:lang w:eastAsia="en-GB"/>
        </w:rPr>
        <w:t>blocks,</w:t>
      </w:r>
      <w:r w:rsidR="00945AE6">
        <w:rPr>
          <w:lang w:eastAsia="en-GB"/>
        </w:rPr>
        <w:t xml:space="preserve"> </w:t>
      </w:r>
      <w:r w:rsidRPr="00D070DF">
        <w:rPr>
          <w:lang w:eastAsia="en-GB"/>
        </w:rPr>
        <w:t>so</w:t>
      </w:r>
      <w:r w:rsidR="00945AE6">
        <w:rPr>
          <w:lang w:eastAsia="en-GB"/>
        </w:rPr>
        <w:t xml:space="preserve"> </w:t>
      </w:r>
      <w:r w:rsidRPr="00D070DF">
        <w:rPr>
          <w:lang w:eastAsia="en-GB"/>
        </w:rPr>
        <w:t>if</w:t>
      </w:r>
      <w:r w:rsidR="00945AE6">
        <w:rPr>
          <w:lang w:eastAsia="en-GB"/>
        </w:rPr>
        <w:t xml:space="preserve"> </w:t>
      </w:r>
      <w:r w:rsidRPr="00D070DF">
        <w:rPr>
          <w:lang w:eastAsia="en-GB"/>
        </w:rPr>
        <w:t>there</w:t>
      </w:r>
      <w:r w:rsidR="00945AE6">
        <w:rPr>
          <w:lang w:eastAsia="en-GB"/>
        </w:rPr>
        <w:t xml:space="preserve"> </w:t>
      </w:r>
      <w:r w:rsidRPr="00D070DF">
        <w:rPr>
          <w:lang w:eastAsia="en-GB"/>
        </w:rPr>
        <w:t>is</w:t>
      </w:r>
      <w:r w:rsidR="00945AE6">
        <w:rPr>
          <w:lang w:eastAsia="en-GB"/>
        </w:rPr>
        <w:t xml:space="preserve"> </w:t>
      </w:r>
      <w:r w:rsidRPr="00D070DF">
        <w:rPr>
          <w:lang w:eastAsia="en-GB"/>
        </w:rPr>
        <w:t>no</w:t>
      </w:r>
      <w:r w:rsidR="00945AE6">
        <w:rPr>
          <w:lang w:eastAsia="en-GB"/>
        </w:rPr>
        <w:t xml:space="preserve"> </w:t>
      </w:r>
      <w:r w:rsidRPr="00D070DF">
        <w:rPr>
          <w:lang w:eastAsia="en-GB"/>
        </w:rPr>
        <w:t>job</w:t>
      </w:r>
      <w:r w:rsidR="00945AE6">
        <w:rPr>
          <w:lang w:eastAsia="en-GB"/>
        </w:rPr>
        <w:t xml:space="preserve"> </w:t>
      </w:r>
      <w:r w:rsidRPr="00D070DF">
        <w:rPr>
          <w:lang w:eastAsia="en-GB"/>
        </w:rPr>
        <w:t>yet,</w:t>
      </w:r>
      <w:r w:rsidR="00945AE6">
        <w:rPr>
          <w:lang w:eastAsia="en-GB"/>
        </w:rPr>
        <w:t xml:space="preserve"> </w:t>
      </w:r>
      <w:r w:rsidRPr="00D070DF">
        <w:rPr>
          <w:lang w:eastAsia="en-GB"/>
        </w:rPr>
        <w:t>the</w:t>
      </w:r>
      <w:r w:rsidR="00945AE6">
        <w:rPr>
          <w:lang w:eastAsia="en-GB"/>
        </w:rPr>
        <w:t xml:space="preserve"> </w:t>
      </w:r>
      <w:r w:rsidRPr="00D070DF">
        <w:rPr>
          <w:lang w:eastAsia="en-GB"/>
        </w:rPr>
        <w:t>current</w:t>
      </w:r>
      <w:r w:rsidR="00945AE6">
        <w:rPr>
          <w:lang w:eastAsia="en-GB"/>
        </w:rPr>
        <w:t xml:space="preserve"> </w:t>
      </w:r>
      <w:r w:rsidRPr="00D070DF">
        <w:rPr>
          <w:lang w:eastAsia="en-GB"/>
        </w:rPr>
        <w:t>thread</w:t>
      </w:r>
      <w:r w:rsidR="00945AE6">
        <w:rPr>
          <w:lang w:eastAsia="en-GB"/>
        </w:rPr>
        <w:t xml:space="preserve"> </w:t>
      </w:r>
      <w:r w:rsidRPr="00D070DF">
        <w:rPr>
          <w:lang w:eastAsia="en-GB"/>
        </w:rPr>
        <w:t>will</w:t>
      </w:r>
      <w:r w:rsidR="00945AE6">
        <w:rPr>
          <w:lang w:eastAsia="en-GB"/>
        </w:rPr>
        <w:t xml:space="preserve"> </w:t>
      </w:r>
      <w:r w:rsidRPr="00D070DF">
        <w:rPr>
          <w:lang w:eastAsia="en-GB"/>
        </w:rPr>
        <w:t>wait</w:t>
      </w:r>
      <w:r w:rsidR="00945AE6">
        <w:rPr>
          <w:lang w:eastAsia="en-GB"/>
        </w:rPr>
        <w:t xml:space="preserve"> </w:t>
      </w:r>
      <w:r w:rsidRPr="00D070DF">
        <w:rPr>
          <w:lang w:eastAsia="en-GB"/>
        </w:rPr>
        <w:t>until</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becomes</w:t>
      </w:r>
      <w:r w:rsidR="00945AE6">
        <w:rPr>
          <w:lang w:eastAsia="en-GB"/>
        </w:rPr>
        <w:t xml:space="preserve"> </w:t>
      </w:r>
      <w:r w:rsidRPr="00D070DF">
        <w:rPr>
          <w:lang w:eastAsia="en-GB"/>
        </w:rPr>
        <w:t>available.</w:t>
      </w:r>
      <w:r w:rsidR="00945AE6">
        <w:rPr>
          <w:lang w:eastAsia="en-GB"/>
        </w:rPr>
        <w:t xml:space="preserve"> </w:t>
      </w:r>
      <w:r w:rsidRPr="00D070DF">
        <w:rPr>
          <w:lang w:eastAsia="en-GB"/>
        </w:rPr>
        <w:t>The</w:t>
      </w:r>
      <w:r w:rsidR="00945AE6">
        <w:rPr>
          <w:lang w:eastAsia="en-GB"/>
        </w:rPr>
        <w:t xml:space="preserve"> </w:t>
      </w:r>
      <w:r w:rsidRPr="00D62D8F">
        <w:rPr>
          <w:rStyle w:val="Literal"/>
        </w:rPr>
        <w:t>Mutex&lt;T&gt;</w:t>
      </w:r>
      <w:r w:rsidR="00945AE6">
        <w:rPr>
          <w:lang w:eastAsia="en-GB"/>
        </w:rPr>
        <w:t xml:space="preserve"> </w:t>
      </w:r>
      <w:r w:rsidRPr="00D070DF">
        <w:rPr>
          <w:lang w:eastAsia="en-GB"/>
        </w:rPr>
        <w:t>ensures</w:t>
      </w:r>
      <w:r w:rsidR="00945AE6">
        <w:rPr>
          <w:lang w:eastAsia="en-GB"/>
        </w:rPr>
        <w:t xml:space="preserve"> </w:t>
      </w:r>
      <w:r w:rsidRPr="00D070DF">
        <w:rPr>
          <w:lang w:eastAsia="en-GB"/>
        </w:rPr>
        <w:t>that</w:t>
      </w:r>
      <w:r w:rsidR="00945AE6">
        <w:rPr>
          <w:lang w:eastAsia="en-GB"/>
        </w:rPr>
        <w:t xml:space="preserve"> </w:t>
      </w:r>
      <w:r w:rsidRPr="00D070DF">
        <w:rPr>
          <w:lang w:eastAsia="en-GB"/>
        </w:rPr>
        <w:t>only</w:t>
      </w:r>
      <w:r w:rsidR="00945AE6">
        <w:rPr>
          <w:lang w:eastAsia="en-GB"/>
        </w:rPr>
        <w:t xml:space="preserve"> </w:t>
      </w:r>
      <w:r w:rsidRPr="00D070DF">
        <w:rPr>
          <w:lang w:eastAsia="en-GB"/>
        </w:rPr>
        <w:t>one</w:t>
      </w:r>
      <w:r w:rsidR="00945AE6">
        <w:rPr>
          <w:lang w:eastAsia="en-GB"/>
        </w:rPr>
        <w:t xml:space="preserve"> </w:t>
      </w:r>
      <w:r w:rsidRPr="00D62D8F">
        <w:rPr>
          <w:rStyle w:val="Literal"/>
        </w:rPr>
        <w:t>Worker</w:t>
      </w:r>
      <w:r w:rsidR="00945AE6">
        <w:rPr>
          <w:lang w:eastAsia="en-GB"/>
        </w:rPr>
        <w:t xml:space="preserve"> </w:t>
      </w:r>
      <w:r w:rsidRPr="00D070DF">
        <w:rPr>
          <w:lang w:eastAsia="en-GB"/>
        </w:rPr>
        <w:t>thread</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time</w:t>
      </w:r>
      <w:r w:rsidR="00945AE6">
        <w:rPr>
          <w:lang w:eastAsia="en-GB"/>
        </w:rPr>
        <w:t xml:space="preserve"> </w:t>
      </w:r>
      <w:r w:rsidRPr="00D070DF">
        <w:rPr>
          <w:lang w:eastAsia="en-GB"/>
        </w:rPr>
        <w:t>is</w:t>
      </w:r>
      <w:r w:rsidR="00945AE6">
        <w:rPr>
          <w:lang w:eastAsia="en-GB"/>
        </w:rPr>
        <w:t xml:space="preserve"> </w:t>
      </w:r>
      <w:r w:rsidRPr="00D070DF">
        <w:rPr>
          <w:lang w:eastAsia="en-GB"/>
        </w:rPr>
        <w:t>trying</w:t>
      </w:r>
      <w:r w:rsidR="00945AE6">
        <w:rPr>
          <w:lang w:eastAsia="en-GB"/>
        </w:rPr>
        <w:t xml:space="preserve"> </w:t>
      </w:r>
      <w:r w:rsidRPr="00D070DF">
        <w:rPr>
          <w:lang w:eastAsia="en-GB"/>
        </w:rPr>
        <w:t>to</w:t>
      </w:r>
      <w:r w:rsidR="00945AE6">
        <w:rPr>
          <w:lang w:eastAsia="en-GB"/>
        </w:rPr>
        <w:t xml:space="preserve"> </w:t>
      </w:r>
      <w:r w:rsidRPr="00D070DF">
        <w:rPr>
          <w:lang w:eastAsia="en-GB"/>
        </w:rPr>
        <w:t>request</w:t>
      </w:r>
      <w:r w:rsidR="00945AE6">
        <w:rPr>
          <w:lang w:eastAsia="en-GB"/>
        </w:rPr>
        <w:t xml:space="preserve"> </w:t>
      </w:r>
      <w:r w:rsidRPr="00D070DF">
        <w:rPr>
          <w:lang w:eastAsia="en-GB"/>
        </w:rPr>
        <w:t>a</w:t>
      </w:r>
      <w:r w:rsidR="00945AE6">
        <w:rPr>
          <w:lang w:eastAsia="en-GB"/>
        </w:rPr>
        <w:t xml:space="preserve"> </w:t>
      </w:r>
      <w:r w:rsidRPr="00D070DF">
        <w:rPr>
          <w:lang w:eastAsia="en-GB"/>
        </w:rPr>
        <w:t>job.</w:t>
      </w:r>
    </w:p>
    <w:p w14:paraId="3A29378A" w14:textId="7CC0024D" w:rsidR="00D070DF" w:rsidRPr="00D070DF" w:rsidRDefault="00D070DF" w:rsidP="00945AE6">
      <w:pPr>
        <w:pStyle w:val="Body"/>
        <w:rPr>
          <w:lang w:eastAsia="en-GB"/>
        </w:rPr>
      </w:pPr>
      <w:r w:rsidRPr="00D070DF">
        <w:rPr>
          <w:lang w:eastAsia="en-GB"/>
        </w:rPr>
        <w:t>Our</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is</w:t>
      </w:r>
      <w:r w:rsidR="00945AE6">
        <w:rPr>
          <w:lang w:eastAsia="en-GB"/>
        </w:rPr>
        <w:t xml:space="preserve"> </w:t>
      </w:r>
      <w:r w:rsidRPr="00D070DF">
        <w:rPr>
          <w:lang w:eastAsia="en-GB"/>
        </w:rPr>
        <w:t>now</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working</w:t>
      </w:r>
      <w:r w:rsidR="00945AE6">
        <w:rPr>
          <w:lang w:eastAsia="en-GB"/>
        </w:rPr>
        <w:t xml:space="preserve"> </w:t>
      </w:r>
      <w:r w:rsidRPr="00D070DF">
        <w:rPr>
          <w:lang w:eastAsia="en-GB"/>
        </w:rPr>
        <w:t>state!</w:t>
      </w:r>
      <w:r w:rsidR="00945AE6">
        <w:rPr>
          <w:lang w:eastAsia="en-GB"/>
        </w:rPr>
        <w:t xml:space="preserve"> </w:t>
      </w:r>
      <w:r w:rsidRPr="00D070DF">
        <w:rPr>
          <w:lang w:eastAsia="en-GB"/>
        </w:rPr>
        <w:t>Give</w:t>
      </w:r>
      <w:r w:rsidR="00945AE6">
        <w:rPr>
          <w:lang w:eastAsia="en-GB"/>
        </w:rPr>
        <w:t xml:space="preserve"> </w:t>
      </w:r>
      <w:r w:rsidRPr="00D070DF">
        <w:rPr>
          <w:lang w:eastAsia="en-GB"/>
        </w:rPr>
        <w:t>it</w:t>
      </w:r>
      <w:r w:rsidR="00945AE6">
        <w:rPr>
          <w:lang w:eastAsia="en-GB"/>
        </w:rPr>
        <w:t xml:space="preserve"> </w:t>
      </w:r>
      <w:r w:rsidRPr="00D070DF">
        <w:rPr>
          <w:lang w:eastAsia="en-GB"/>
        </w:rPr>
        <w:t>a</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00945AE6">
        <w:rPr>
          <w:lang w:eastAsia="en-GB"/>
        </w:rPr>
        <w:t xml:space="preserve"> </w:t>
      </w:r>
      <w:r w:rsidRPr="00D070DF">
        <w:rPr>
          <w:lang w:eastAsia="en-GB"/>
        </w:rPr>
        <w:t>and</w:t>
      </w:r>
      <w:r w:rsidR="00945AE6">
        <w:rPr>
          <w:lang w:eastAsia="en-GB"/>
        </w:rPr>
        <w:t xml:space="preserve"> </w:t>
      </w:r>
      <w:r w:rsidRPr="00D070DF">
        <w:rPr>
          <w:lang w:eastAsia="en-GB"/>
        </w:rPr>
        <w:t>make</w:t>
      </w:r>
      <w:r w:rsidR="00945AE6">
        <w:rPr>
          <w:lang w:eastAsia="en-GB"/>
        </w:rPr>
        <w:t xml:space="preserve"> </w:t>
      </w:r>
      <w:r w:rsidRPr="00D070DF">
        <w:rPr>
          <w:lang w:eastAsia="en-GB"/>
        </w:rPr>
        <w:t>some</w:t>
      </w:r>
      <w:r w:rsidR="00945AE6">
        <w:rPr>
          <w:lang w:eastAsia="en-GB"/>
        </w:rPr>
        <w:t xml:space="preserve"> </w:t>
      </w:r>
      <w:r w:rsidRPr="00D070DF">
        <w:rPr>
          <w:lang w:eastAsia="en-GB"/>
        </w:rPr>
        <w:t>requests:</w:t>
      </w:r>
    </w:p>
    <w:p w14:paraId="5A448990" w14:textId="043F390E" w:rsidR="00D070DF" w:rsidRPr="00D35EB9" w:rsidRDefault="00D070DF" w:rsidP="00D62D8F">
      <w:pPr>
        <w:pStyle w:val="Code"/>
      </w:pPr>
      <w:r w:rsidRPr="00D35EB9">
        <w:t>$</w:t>
      </w:r>
      <w:r w:rsidR="00945AE6" w:rsidRPr="00D35EB9">
        <w:t xml:space="preserve"> </w:t>
      </w:r>
      <w:r w:rsidRPr="00480FC2">
        <w:rPr>
          <w:rStyle w:val="LiteralBold"/>
        </w:rPr>
        <w:t>cargo</w:t>
      </w:r>
      <w:r w:rsidR="00945AE6" w:rsidRPr="00480FC2">
        <w:rPr>
          <w:rStyle w:val="LiteralBold"/>
        </w:rPr>
        <w:t xml:space="preserve"> </w:t>
      </w:r>
      <w:r w:rsidRPr="00480FC2">
        <w:rPr>
          <w:rStyle w:val="LiteralBold"/>
        </w:rPr>
        <w:t>run</w:t>
      </w:r>
    </w:p>
    <w:p w14:paraId="125E50C0" w14:textId="406CD3B2" w:rsidR="00D070DF" w:rsidRPr="00D35EB9" w:rsidRDefault="00945AE6" w:rsidP="00D62D8F">
      <w:pPr>
        <w:pStyle w:val="Code"/>
      </w:pPr>
      <w:r w:rsidRPr="00D35EB9">
        <w:t xml:space="preserve">   </w:t>
      </w:r>
      <w:r w:rsidR="00D070DF" w:rsidRPr="00D35EB9">
        <w:t>Compiling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474C9DC2" w14:textId="59E775A0" w:rsidR="00D070DF" w:rsidRPr="00D35EB9" w:rsidRDefault="00D070DF" w:rsidP="00D62D8F">
      <w:pPr>
        <w:pStyle w:val="Code"/>
      </w:pPr>
      <w:r w:rsidRPr="00D35EB9">
        <w:t>warning:</w:t>
      </w:r>
      <w:r w:rsidR="00945AE6" w:rsidRPr="00D35EB9">
        <w:t xml:space="preserve"> </w:t>
      </w:r>
      <w:r w:rsidRPr="00D35EB9">
        <w:t>field</w:t>
      </w:r>
      <w:r w:rsidR="00945AE6" w:rsidRPr="00D35EB9">
        <w:t xml:space="preserve"> </w:t>
      </w:r>
      <w:r w:rsidRPr="00D35EB9">
        <w:t>is</w:t>
      </w:r>
      <w:r w:rsidR="00945AE6" w:rsidRPr="00D35EB9">
        <w:t xml:space="preserve"> </w:t>
      </w:r>
      <w:r w:rsidRPr="00D35EB9">
        <w:t>never</w:t>
      </w:r>
      <w:r w:rsidR="00945AE6" w:rsidRPr="00D35EB9">
        <w:t xml:space="preserve"> </w:t>
      </w:r>
      <w:r w:rsidRPr="00D35EB9">
        <w:t>read:</w:t>
      </w:r>
      <w:r w:rsidR="00945AE6" w:rsidRPr="00D35EB9">
        <w:t xml:space="preserve"> </w:t>
      </w:r>
      <w:r w:rsidRPr="00D35EB9">
        <w:t>`workers`</w:t>
      </w:r>
    </w:p>
    <w:p w14:paraId="614CE44E" w14:textId="17750D04" w:rsidR="00D070DF" w:rsidRPr="00D35EB9" w:rsidRDefault="00945AE6" w:rsidP="00D62D8F">
      <w:pPr>
        <w:pStyle w:val="Code"/>
      </w:pPr>
      <w:r w:rsidRPr="00D35EB9">
        <w:t xml:space="preserve"> </w:t>
      </w:r>
      <w:r w:rsidR="00D070DF" w:rsidRPr="00D35EB9">
        <w:t>--&gt;</w:t>
      </w:r>
      <w:r w:rsidRPr="00D35EB9">
        <w:t xml:space="preserve"> </w:t>
      </w:r>
      <w:r w:rsidR="00D070DF" w:rsidRPr="00D35EB9">
        <w:t>src/lib.rs:7:5</w:t>
      </w:r>
    </w:p>
    <w:p w14:paraId="5DDF7374" w14:textId="35801420" w:rsidR="00D070DF" w:rsidRPr="00D35EB9" w:rsidRDefault="00945AE6" w:rsidP="00D62D8F">
      <w:pPr>
        <w:pStyle w:val="Code"/>
      </w:pPr>
      <w:r w:rsidRPr="00D35EB9">
        <w:t xml:space="preserve">  </w:t>
      </w:r>
      <w:r w:rsidR="00D070DF" w:rsidRPr="00D35EB9">
        <w:t>|</w:t>
      </w:r>
    </w:p>
    <w:p w14:paraId="605D114A" w14:textId="55AB6E55" w:rsidR="00D070DF" w:rsidRPr="00D35EB9" w:rsidRDefault="00D070DF" w:rsidP="00D62D8F">
      <w:pPr>
        <w:pStyle w:val="Code"/>
      </w:pPr>
      <w:r w:rsidRPr="00D35EB9">
        <w:t>7</w:t>
      </w:r>
      <w:r w:rsidR="00945AE6" w:rsidRPr="00D35EB9">
        <w:t xml:space="preserve"> </w:t>
      </w:r>
      <w:r w:rsidRPr="00D35EB9">
        <w:t>|</w:t>
      </w:r>
      <w:r w:rsidR="00945AE6" w:rsidRPr="00D35EB9">
        <w:t xml:space="preserve">     </w:t>
      </w:r>
      <w:r w:rsidRPr="00D35EB9">
        <w:t>workers:</w:t>
      </w:r>
      <w:r w:rsidR="00945AE6" w:rsidRPr="00D35EB9">
        <w:t xml:space="preserve"> </w:t>
      </w:r>
      <w:r w:rsidRPr="00D35EB9">
        <w:t>Vec&lt;Worker&gt;,</w:t>
      </w:r>
    </w:p>
    <w:p w14:paraId="6D6D3027" w14:textId="4CE432CD" w:rsidR="00D070DF" w:rsidRPr="00D35EB9" w:rsidRDefault="00945AE6" w:rsidP="00D62D8F">
      <w:pPr>
        <w:pStyle w:val="Code"/>
      </w:pPr>
      <w:r w:rsidRPr="00D35EB9">
        <w:t xml:space="preserve">  </w:t>
      </w:r>
      <w:r w:rsidR="00D070DF" w:rsidRPr="00D35EB9">
        <w:t>|</w:t>
      </w:r>
      <w:r w:rsidRPr="00D35EB9">
        <w:t xml:space="preserve">     </w:t>
      </w:r>
      <w:r w:rsidR="00D070DF" w:rsidRPr="00D35EB9">
        <w:t>^^^^^^^^^^^^^^^^^^^^</w:t>
      </w:r>
    </w:p>
    <w:p w14:paraId="10DD3411" w14:textId="30E7B21F" w:rsidR="00D070DF" w:rsidRPr="00D35EB9" w:rsidRDefault="00945AE6" w:rsidP="00D62D8F">
      <w:pPr>
        <w:pStyle w:val="Code"/>
      </w:pPr>
      <w:r w:rsidRPr="00D35EB9">
        <w:t xml:space="preserve">  </w:t>
      </w:r>
      <w:r w:rsidR="00D070DF" w:rsidRPr="00D35EB9">
        <w:t>|</w:t>
      </w:r>
    </w:p>
    <w:p w14:paraId="1123393C" w14:textId="2AF2465A" w:rsidR="00D070DF" w:rsidRPr="00D35EB9" w:rsidRDefault="00945AE6" w:rsidP="00D62D8F">
      <w:pPr>
        <w:pStyle w:val="Code"/>
      </w:pPr>
      <w:r w:rsidRPr="00D35EB9">
        <w:t xml:space="preserve">  </w:t>
      </w:r>
      <w:r w:rsidR="00D070DF" w:rsidRPr="00D35EB9">
        <w:t>=</w:t>
      </w:r>
      <w:r w:rsidRPr="00D35EB9">
        <w:t xml:space="preserve"> </w:t>
      </w:r>
      <w:r w:rsidR="00D070DF" w:rsidRPr="00D35EB9">
        <w:t>note:</w:t>
      </w:r>
      <w:r w:rsidRPr="00D35EB9">
        <w:t xml:space="preserve"> </w:t>
      </w:r>
      <w:r w:rsidR="00D070DF" w:rsidRPr="00D35EB9">
        <w:t>`#[warn(dead_code)]`</w:t>
      </w:r>
      <w:r w:rsidRPr="00D35EB9">
        <w:t xml:space="preserve"> </w:t>
      </w:r>
      <w:r w:rsidR="00D070DF" w:rsidRPr="00D35EB9">
        <w:t>on</w:t>
      </w:r>
      <w:r w:rsidRPr="00D35EB9">
        <w:t xml:space="preserve"> </w:t>
      </w:r>
      <w:r w:rsidR="00D070DF" w:rsidRPr="00D35EB9">
        <w:t>by</w:t>
      </w:r>
      <w:r w:rsidRPr="00D35EB9">
        <w:t xml:space="preserve"> </w:t>
      </w:r>
      <w:r w:rsidR="00D070DF" w:rsidRPr="00D35EB9">
        <w:t>default</w:t>
      </w:r>
    </w:p>
    <w:p w14:paraId="0F576A19" w14:textId="77777777" w:rsidR="00D070DF" w:rsidRPr="00D35EB9" w:rsidRDefault="00D070DF" w:rsidP="00D62D8F">
      <w:pPr>
        <w:pStyle w:val="Code"/>
      </w:pPr>
    </w:p>
    <w:p w14:paraId="278DF682" w14:textId="40034C47" w:rsidR="00D070DF" w:rsidRPr="00D35EB9" w:rsidRDefault="00D070DF" w:rsidP="00D62D8F">
      <w:pPr>
        <w:pStyle w:val="Code"/>
      </w:pPr>
      <w:r w:rsidRPr="00D35EB9">
        <w:t>warning:</w:t>
      </w:r>
      <w:r w:rsidR="00945AE6" w:rsidRPr="00D35EB9">
        <w:t xml:space="preserve"> </w:t>
      </w:r>
      <w:r w:rsidRPr="00D35EB9">
        <w:t>field</w:t>
      </w:r>
      <w:r w:rsidR="00945AE6" w:rsidRPr="00D35EB9">
        <w:t xml:space="preserve"> </w:t>
      </w:r>
      <w:r w:rsidRPr="00D35EB9">
        <w:t>is</w:t>
      </w:r>
      <w:r w:rsidR="00945AE6" w:rsidRPr="00D35EB9">
        <w:t xml:space="preserve"> </w:t>
      </w:r>
      <w:r w:rsidRPr="00D35EB9">
        <w:t>never</w:t>
      </w:r>
      <w:r w:rsidR="00945AE6" w:rsidRPr="00D35EB9">
        <w:t xml:space="preserve"> </w:t>
      </w:r>
      <w:r w:rsidRPr="00D35EB9">
        <w:t>read:</w:t>
      </w:r>
      <w:r w:rsidR="00945AE6" w:rsidRPr="00D35EB9">
        <w:t xml:space="preserve"> </w:t>
      </w:r>
      <w:r w:rsidRPr="00D35EB9">
        <w:t>`id`</w:t>
      </w:r>
    </w:p>
    <w:p w14:paraId="0C36A043" w14:textId="7A1B4DBD" w:rsidR="00D070DF" w:rsidRPr="00D35EB9" w:rsidRDefault="00945AE6" w:rsidP="00D62D8F">
      <w:pPr>
        <w:pStyle w:val="Code"/>
      </w:pPr>
      <w:r w:rsidRPr="00D35EB9">
        <w:t xml:space="preserve">  </w:t>
      </w:r>
      <w:r w:rsidR="00D070DF" w:rsidRPr="00D35EB9">
        <w:t>--&gt;</w:t>
      </w:r>
      <w:r w:rsidRPr="00D35EB9">
        <w:t xml:space="preserve"> </w:t>
      </w:r>
      <w:r w:rsidR="00D070DF" w:rsidRPr="00D35EB9">
        <w:t>src/lib.rs:48:5</w:t>
      </w:r>
    </w:p>
    <w:p w14:paraId="26AEE54F" w14:textId="325474E1" w:rsidR="00D070DF" w:rsidRPr="00D35EB9" w:rsidRDefault="00945AE6" w:rsidP="00D62D8F">
      <w:pPr>
        <w:pStyle w:val="Code"/>
      </w:pPr>
      <w:r w:rsidRPr="00D35EB9">
        <w:t xml:space="preserve">   </w:t>
      </w:r>
      <w:r w:rsidR="00D070DF" w:rsidRPr="00D35EB9">
        <w:t>|</w:t>
      </w:r>
    </w:p>
    <w:p w14:paraId="1E9FDFAB" w14:textId="29E23628" w:rsidR="00D070DF" w:rsidRPr="00D35EB9" w:rsidRDefault="00D070DF" w:rsidP="00D62D8F">
      <w:pPr>
        <w:pStyle w:val="Code"/>
      </w:pPr>
      <w:r w:rsidRPr="00D35EB9">
        <w:t>48</w:t>
      </w:r>
      <w:r w:rsidR="00945AE6" w:rsidRPr="00D35EB9">
        <w:t xml:space="preserve"> </w:t>
      </w:r>
      <w:r w:rsidRPr="00D35EB9">
        <w:t>|</w:t>
      </w:r>
      <w:r w:rsidR="00945AE6" w:rsidRPr="00D35EB9">
        <w:t xml:space="preserve">     </w:t>
      </w:r>
      <w:r w:rsidRPr="00D35EB9">
        <w:t>id:</w:t>
      </w:r>
      <w:r w:rsidR="00945AE6" w:rsidRPr="00D35EB9">
        <w:t xml:space="preserve"> </w:t>
      </w:r>
      <w:r w:rsidRPr="00D35EB9">
        <w:t>usize,</w:t>
      </w:r>
    </w:p>
    <w:p w14:paraId="76546009" w14:textId="669FA572" w:rsidR="00D070DF" w:rsidRPr="00D35EB9" w:rsidRDefault="00945AE6" w:rsidP="00D62D8F">
      <w:pPr>
        <w:pStyle w:val="Code"/>
      </w:pPr>
      <w:r w:rsidRPr="00D35EB9">
        <w:t xml:space="preserve">   </w:t>
      </w:r>
      <w:r w:rsidR="00D070DF" w:rsidRPr="00D35EB9">
        <w:t>|</w:t>
      </w:r>
      <w:r w:rsidRPr="00D35EB9">
        <w:t xml:space="preserve">     </w:t>
      </w:r>
      <w:r w:rsidR="00D070DF" w:rsidRPr="00D35EB9">
        <w:t>^^^^^^^^^</w:t>
      </w:r>
    </w:p>
    <w:p w14:paraId="1DF52CF6" w14:textId="77777777" w:rsidR="00D070DF" w:rsidRPr="00D35EB9" w:rsidRDefault="00D070DF" w:rsidP="00D62D8F">
      <w:pPr>
        <w:pStyle w:val="Code"/>
      </w:pPr>
    </w:p>
    <w:p w14:paraId="61CA9E39" w14:textId="2C34129A" w:rsidR="00D070DF" w:rsidRPr="00D35EB9" w:rsidRDefault="00D070DF" w:rsidP="00D62D8F">
      <w:pPr>
        <w:pStyle w:val="Code"/>
      </w:pPr>
      <w:r w:rsidRPr="00D35EB9">
        <w:t>warning:</w:t>
      </w:r>
      <w:r w:rsidR="00945AE6" w:rsidRPr="00D35EB9">
        <w:t xml:space="preserve"> </w:t>
      </w:r>
      <w:r w:rsidRPr="00D35EB9">
        <w:t>field</w:t>
      </w:r>
      <w:r w:rsidR="00945AE6" w:rsidRPr="00D35EB9">
        <w:t xml:space="preserve"> </w:t>
      </w:r>
      <w:r w:rsidRPr="00D35EB9">
        <w:t>is</w:t>
      </w:r>
      <w:r w:rsidR="00945AE6" w:rsidRPr="00D35EB9">
        <w:t xml:space="preserve"> </w:t>
      </w:r>
      <w:r w:rsidRPr="00D35EB9">
        <w:t>never</w:t>
      </w:r>
      <w:r w:rsidR="00945AE6" w:rsidRPr="00D35EB9">
        <w:t xml:space="preserve"> </w:t>
      </w:r>
      <w:r w:rsidRPr="00D35EB9">
        <w:t>read:</w:t>
      </w:r>
      <w:r w:rsidR="00945AE6" w:rsidRPr="00D35EB9">
        <w:t xml:space="preserve"> </w:t>
      </w:r>
      <w:r w:rsidRPr="00D35EB9">
        <w:t>`thread`</w:t>
      </w:r>
    </w:p>
    <w:p w14:paraId="3524EE23" w14:textId="37FC3055" w:rsidR="00D070DF" w:rsidRPr="00D35EB9" w:rsidRDefault="00945AE6" w:rsidP="00D62D8F">
      <w:pPr>
        <w:pStyle w:val="Code"/>
      </w:pPr>
      <w:r w:rsidRPr="00D35EB9">
        <w:t xml:space="preserve">  </w:t>
      </w:r>
      <w:r w:rsidR="00D070DF" w:rsidRPr="00D35EB9">
        <w:t>--&gt;</w:t>
      </w:r>
      <w:r w:rsidRPr="00D35EB9">
        <w:t xml:space="preserve"> </w:t>
      </w:r>
      <w:r w:rsidR="00D070DF" w:rsidRPr="00D35EB9">
        <w:t>src/lib.rs:49:5</w:t>
      </w:r>
    </w:p>
    <w:p w14:paraId="64D09119" w14:textId="799E64AC" w:rsidR="00D070DF" w:rsidRPr="00D35EB9" w:rsidRDefault="00945AE6" w:rsidP="00D62D8F">
      <w:pPr>
        <w:pStyle w:val="Code"/>
      </w:pPr>
      <w:r w:rsidRPr="00D35EB9">
        <w:t xml:space="preserve">   </w:t>
      </w:r>
      <w:r w:rsidR="00D070DF" w:rsidRPr="00D35EB9">
        <w:t>|</w:t>
      </w:r>
    </w:p>
    <w:p w14:paraId="305B6ADD" w14:textId="16433580" w:rsidR="00D070DF" w:rsidRPr="00D35EB9" w:rsidRDefault="00D070DF" w:rsidP="00D62D8F">
      <w:pPr>
        <w:pStyle w:val="Code"/>
      </w:pPr>
      <w:r w:rsidRPr="00D35EB9">
        <w:t>49</w:t>
      </w:r>
      <w:r w:rsidR="00945AE6" w:rsidRPr="00D35EB9">
        <w:t xml:space="preserve"> </w:t>
      </w:r>
      <w:r w:rsidRPr="00D35EB9">
        <w:t>|</w:t>
      </w:r>
      <w:r w:rsidR="00945AE6" w:rsidRPr="00D35EB9">
        <w:t xml:space="preserve">     </w:t>
      </w:r>
      <w:r w:rsidRPr="00D35EB9">
        <w:t>thread:</w:t>
      </w:r>
      <w:r w:rsidR="00945AE6" w:rsidRPr="00D35EB9">
        <w:t xml:space="preserve"> </w:t>
      </w:r>
      <w:r w:rsidRPr="00D35EB9">
        <w:t>thread::JoinHandle&lt;()&gt;,</w:t>
      </w:r>
    </w:p>
    <w:p w14:paraId="3E1F60A6" w14:textId="73E7F9D7" w:rsidR="00D070DF" w:rsidRPr="00D35EB9" w:rsidRDefault="00945AE6" w:rsidP="00D62D8F">
      <w:pPr>
        <w:pStyle w:val="Code"/>
      </w:pPr>
      <w:r w:rsidRPr="00D35EB9">
        <w:t xml:space="preserve">   </w:t>
      </w:r>
      <w:r w:rsidR="00D070DF" w:rsidRPr="00D35EB9">
        <w:t>|</w:t>
      </w:r>
      <w:r w:rsidRPr="00D35EB9">
        <w:t xml:space="preserve">     </w:t>
      </w:r>
      <w:r w:rsidR="00D070DF" w:rsidRPr="00D35EB9">
        <w:t>^^^^^^^^^^^^^^^^^^^^^^^^^^^^^^</w:t>
      </w:r>
    </w:p>
    <w:p w14:paraId="54CB9B44" w14:textId="77777777" w:rsidR="00D070DF" w:rsidRPr="00D35EB9" w:rsidRDefault="00D070DF" w:rsidP="00D62D8F">
      <w:pPr>
        <w:pStyle w:val="Code"/>
      </w:pPr>
    </w:p>
    <w:p w14:paraId="22106D2D" w14:textId="31072BB3" w:rsidR="00D070DF" w:rsidRPr="00D35EB9" w:rsidRDefault="00D070DF" w:rsidP="00D62D8F">
      <w:pPr>
        <w:pStyle w:val="Code"/>
      </w:pPr>
      <w:r w:rsidRPr="00D35EB9">
        <w:t>warning:</w:t>
      </w:r>
      <w:r w:rsidR="00945AE6" w:rsidRPr="00D35EB9">
        <w:t xml:space="preserve"> </w:t>
      </w:r>
      <w:r w:rsidRPr="00D35EB9">
        <w:t>`hello`</w:t>
      </w:r>
      <w:r w:rsidR="00945AE6" w:rsidRPr="00D35EB9">
        <w:t xml:space="preserve"> </w:t>
      </w:r>
      <w:r w:rsidRPr="00D35EB9">
        <w:t>(lib)</w:t>
      </w:r>
      <w:r w:rsidR="00945AE6" w:rsidRPr="00D35EB9">
        <w:t xml:space="preserve"> </w:t>
      </w:r>
      <w:r w:rsidRPr="00D35EB9">
        <w:t>generated</w:t>
      </w:r>
      <w:r w:rsidR="00945AE6" w:rsidRPr="00D35EB9">
        <w:t xml:space="preserve"> </w:t>
      </w:r>
      <w:r w:rsidRPr="00D35EB9">
        <w:t>3</w:t>
      </w:r>
      <w:r w:rsidR="00945AE6" w:rsidRPr="00D35EB9">
        <w:t xml:space="preserve"> </w:t>
      </w:r>
      <w:r w:rsidRPr="00D35EB9">
        <w:t>warnings</w:t>
      </w:r>
    </w:p>
    <w:p w14:paraId="6B391948" w14:textId="05D58042" w:rsidR="00D070DF" w:rsidRPr="00D35EB9" w:rsidRDefault="00945AE6" w:rsidP="00D62D8F">
      <w:pPr>
        <w:pStyle w:val="Code"/>
      </w:pPr>
      <w:r w:rsidRPr="00D35EB9">
        <w:t xml:space="preserve">    </w:t>
      </w:r>
      <w:r w:rsidR="00D070DF" w:rsidRPr="00D35EB9">
        <w:t>Finished</w:t>
      </w:r>
      <w:r w:rsidRPr="00D35EB9">
        <w:t xml:space="preserve"> </w:t>
      </w:r>
      <w:r w:rsidR="00D070DF" w:rsidRPr="00D35EB9">
        <w:t>dev</w:t>
      </w:r>
      <w:r w:rsidRPr="00D35EB9">
        <w:t xml:space="preserve"> </w:t>
      </w:r>
      <w:r w:rsidR="00D070DF" w:rsidRPr="00D35EB9">
        <w:t>[unoptimized</w:t>
      </w:r>
      <w:r w:rsidRPr="00D35EB9">
        <w:t xml:space="preserve"> </w:t>
      </w:r>
      <w:r w:rsidR="00D070DF" w:rsidRPr="00D35EB9">
        <w:t>+</w:t>
      </w:r>
      <w:r w:rsidRPr="00D35EB9">
        <w:t xml:space="preserve"> </w:t>
      </w:r>
      <w:r w:rsidR="00D070DF" w:rsidRPr="00D35EB9">
        <w:t>debuginfo]</w:t>
      </w:r>
      <w:r w:rsidRPr="00D35EB9">
        <w:t xml:space="preserve"> </w:t>
      </w:r>
      <w:r w:rsidR="00D070DF" w:rsidRPr="00D35EB9">
        <w:t>target(s)</w:t>
      </w:r>
      <w:r w:rsidRPr="00D35EB9">
        <w:t xml:space="preserve"> </w:t>
      </w:r>
      <w:r w:rsidR="00D070DF" w:rsidRPr="00D35EB9">
        <w:t>in</w:t>
      </w:r>
      <w:r w:rsidRPr="00D35EB9">
        <w:t xml:space="preserve"> </w:t>
      </w:r>
      <w:r w:rsidR="00D070DF" w:rsidRPr="00D35EB9">
        <w:t>1.40s</w:t>
      </w:r>
    </w:p>
    <w:p w14:paraId="088BD95E" w14:textId="0348B10C" w:rsidR="00D070DF" w:rsidRPr="00D35EB9" w:rsidRDefault="00945AE6" w:rsidP="00D62D8F">
      <w:pPr>
        <w:pStyle w:val="Code"/>
      </w:pPr>
      <w:r w:rsidRPr="00D35EB9">
        <w:t xml:space="preserve">     </w:t>
      </w:r>
      <w:r w:rsidR="00D070DF" w:rsidRPr="00D35EB9">
        <w:t>Running</w:t>
      </w:r>
      <w:r w:rsidRPr="00D35EB9">
        <w:t xml:space="preserve"> </w:t>
      </w:r>
      <w:r w:rsidR="00D070DF" w:rsidRPr="00D35EB9">
        <w:t>`target/debug/hello`</w:t>
      </w:r>
    </w:p>
    <w:p w14:paraId="781EA883" w14:textId="626025BF" w:rsidR="00D070DF" w:rsidRPr="00D35EB9" w:rsidRDefault="00D070DF" w:rsidP="00D62D8F">
      <w:pPr>
        <w:pStyle w:val="Code"/>
      </w:pPr>
      <w:r w:rsidRPr="00D35EB9">
        <w:t>Worker</w:t>
      </w:r>
      <w:r w:rsidR="00945AE6" w:rsidRPr="00D35EB9">
        <w:t xml:space="preserve"> </w:t>
      </w:r>
      <w:r w:rsidRPr="00D35EB9">
        <w:t>0</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4B33A0BA" w14:textId="5228870D" w:rsidR="00D070DF" w:rsidRPr="00D35EB9" w:rsidRDefault="00D070DF" w:rsidP="00D62D8F">
      <w:pPr>
        <w:pStyle w:val="Code"/>
      </w:pPr>
      <w:r w:rsidRPr="00D35EB9">
        <w:t>Worker</w:t>
      </w:r>
      <w:r w:rsidR="00945AE6" w:rsidRPr="00D35EB9">
        <w:t xml:space="preserve"> </w:t>
      </w:r>
      <w:r w:rsidRPr="00D35EB9">
        <w:t>2</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16A9D238" w14:textId="29F61C92" w:rsidR="00D070DF" w:rsidRPr="00D35EB9" w:rsidRDefault="00D070DF" w:rsidP="00D62D8F">
      <w:pPr>
        <w:pStyle w:val="Code"/>
      </w:pPr>
      <w:r w:rsidRPr="00D35EB9">
        <w:t>Worker</w:t>
      </w:r>
      <w:r w:rsidR="00945AE6" w:rsidRPr="00D35EB9">
        <w:t xml:space="preserve"> </w:t>
      </w:r>
      <w:r w:rsidRPr="00D35EB9">
        <w:t>1</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0BF26F3C" w14:textId="418A38C3" w:rsidR="00D070DF" w:rsidRPr="00D35EB9" w:rsidRDefault="00D070DF" w:rsidP="00D62D8F">
      <w:pPr>
        <w:pStyle w:val="Code"/>
      </w:pPr>
      <w:r w:rsidRPr="00D35EB9">
        <w:t>Worker</w:t>
      </w:r>
      <w:r w:rsidR="00945AE6" w:rsidRPr="00D35EB9">
        <w:t xml:space="preserve"> </w:t>
      </w:r>
      <w:r w:rsidRPr="00D35EB9">
        <w:t>3</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6EA20FCF" w14:textId="61E79FEE" w:rsidR="00D070DF" w:rsidRPr="00D35EB9" w:rsidRDefault="00D070DF" w:rsidP="00D62D8F">
      <w:pPr>
        <w:pStyle w:val="Code"/>
      </w:pPr>
      <w:r w:rsidRPr="00D35EB9">
        <w:t>Worker</w:t>
      </w:r>
      <w:r w:rsidR="00945AE6" w:rsidRPr="00D35EB9">
        <w:t xml:space="preserve"> </w:t>
      </w:r>
      <w:r w:rsidRPr="00D35EB9">
        <w:t>0</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5A456F2F" w14:textId="2EBEA49F" w:rsidR="00D070DF" w:rsidRPr="00D35EB9" w:rsidRDefault="00D070DF" w:rsidP="00D62D8F">
      <w:pPr>
        <w:pStyle w:val="Code"/>
      </w:pPr>
      <w:r w:rsidRPr="00D35EB9">
        <w:t>Worker</w:t>
      </w:r>
      <w:r w:rsidR="00945AE6" w:rsidRPr="00D35EB9">
        <w:t xml:space="preserve"> </w:t>
      </w:r>
      <w:r w:rsidRPr="00D35EB9">
        <w:t>2</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34C748FF" w14:textId="44D789F0" w:rsidR="00D070DF" w:rsidRPr="00D35EB9" w:rsidRDefault="00D070DF" w:rsidP="00D62D8F">
      <w:pPr>
        <w:pStyle w:val="Code"/>
      </w:pPr>
      <w:r w:rsidRPr="00D35EB9">
        <w:t>Worker</w:t>
      </w:r>
      <w:r w:rsidR="00945AE6" w:rsidRPr="00D35EB9">
        <w:t xml:space="preserve"> </w:t>
      </w:r>
      <w:r w:rsidRPr="00D35EB9">
        <w:t>1</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5C484031" w14:textId="5D6C96F2" w:rsidR="00D070DF" w:rsidRPr="00D35EB9" w:rsidRDefault="00D070DF" w:rsidP="00D62D8F">
      <w:pPr>
        <w:pStyle w:val="Code"/>
      </w:pPr>
      <w:r w:rsidRPr="00D35EB9">
        <w:t>Worker</w:t>
      </w:r>
      <w:r w:rsidR="00945AE6" w:rsidRPr="00D35EB9">
        <w:t xml:space="preserve"> </w:t>
      </w:r>
      <w:r w:rsidRPr="00D35EB9">
        <w:t>3</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5AD384AC" w14:textId="471FCE82" w:rsidR="00D070DF" w:rsidRPr="00D35EB9" w:rsidRDefault="00D070DF" w:rsidP="00D62D8F">
      <w:pPr>
        <w:pStyle w:val="Code"/>
      </w:pPr>
      <w:r w:rsidRPr="00D35EB9">
        <w:t>Worker</w:t>
      </w:r>
      <w:r w:rsidR="00945AE6" w:rsidRPr="00D35EB9">
        <w:t xml:space="preserve"> </w:t>
      </w:r>
      <w:r w:rsidRPr="00D35EB9">
        <w:t>0</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7F959166" w14:textId="58630F09" w:rsidR="00D070DF" w:rsidRPr="00D35EB9" w:rsidRDefault="00D070DF" w:rsidP="00D62D8F">
      <w:pPr>
        <w:pStyle w:val="Code"/>
      </w:pPr>
      <w:r w:rsidRPr="00D35EB9">
        <w:t>Worker</w:t>
      </w:r>
      <w:r w:rsidR="00945AE6" w:rsidRPr="00D35EB9">
        <w:t xml:space="preserve"> </w:t>
      </w:r>
      <w:r w:rsidRPr="00D35EB9">
        <w:t>2</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27F7EADF" w14:textId="2CDA2220" w:rsidR="00D070DF" w:rsidRPr="00D070DF" w:rsidRDefault="00D070DF" w:rsidP="00945AE6">
      <w:pPr>
        <w:pStyle w:val="Body"/>
        <w:rPr>
          <w:lang w:eastAsia="en-GB"/>
        </w:rPr>
      </w:pPr>
      <w:r w:rsidRPr="00D070DF">
        <w:rPr>
          <w:lang w:eastAsia="en-GB"/>
        </w:rPr>
        <w:t>Success!</w:t>
      </w:r>
      <w:r w:rsidR="00945AE6">
        <w:rPr>
          <w:lang w:eastAsia="en-GB"/>
        </w:rPr>
        <w:t xml:space="preserve"> </w:t>
      </w:r>
      <w:r w:rsidRPr="00D070DF">
        <w:rPr>
          <w:lang w:eastAsia="en-GB"/>
        </w:rPr>
        <w:t>We</w:t>
      </w:r>
      <w:r w:rsidR="00945AE6">
        <w:rPr>
          <w:lang w:eastAsia="en-GB"/>
        </w:rPr>
        <w:t xml:space="preserve"> </w:t>
      </w:r>
      <w:r w:rsidRPr="00D070DF">
        <w:rPr>
          <w:lang w:eastAsia="en-GB"/>
        </w:rPr>
        <w:t>now</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that</w:t>
      </w:r>
      <w:r w:rsidR="00945AE6">
        <w:rPr>
          <w:lang w:eastAsia="en-GB"/>
        </w:rPr>
        <w:t xml:space="preserve"> </w:t>
      </w:r>
      <w:r w:rsidRPr="00D070DF">
        <w:rPr>
          <w:lang w:eastAsia="en-GB"/>
        </w:rPr>
        <w:t>executes</w:t>
      </w:r>
      <w:r w:rsidR="00945AE6">
        <w:rPr>
          <w:lang w:eastAsia="en-GB"/>
        </w:rPr>
        <w:t xml:space="preserve"> </w:t>
      </w:r>
      <w:r w:rsidRPr="00D070DF">
        <w:rPr>
          <w:lang w:eastAsia="en-GB"/>
        </w:rPr>
        <w:t>connections</w:t>
      </w:r>
      <w:r w:rsidR="00945AE6">
        <w:rPr>
          <w:lang w:eastAsia="en-GB"/>
        </w:rPr>
        <w:t xml:space="preserve"> </w:t>
      </w:r>
      <w:r w:rsidRPr="00D070DF">
        <w:rPr>
          <w:lang w:eastAsia="en-GB"/>
        </w:rPr>
        <w:t>asynchronously.</w:t>
      </w:r>
      <w:r w:rsidR="00945AE6">
        <w:rPr>
          <w:lang w:eastAsia="en-GB"/>
        </w:rPr>
        <w:t xml:space="preserve"> </w:t>
      </w:r>
      <w:r w:rsidRPr="00D070DF">
        <w:rPr>
          <w:lang w:eastAsia="en-GB"/>
        </w:rPr>
        <w:t>There</w:t>
      </w:r>
      <w:r w:rsidR="00945AE6">
        <w:rPr>
          <w:lang w:eastAsia="en-GB"/>
        </w:rPr>
        <w:t xml:space="preserve"> </w:t>
      </w:r>
      <w:r w:rsidRPr="00D070DF">
        <w:rPr>
          <w:lang w:eastAsia="en-GB"/>
        </w:rPr>
        <w:t>are</w:t>
      </w:r>
      <w:r w:rsidR="00945AE6">
        <w:rPr>
          <w:lang w:eastAsia="en-GB"/>
        </w:rPr>
        <w:t xml:space="preserve"> </w:t>
      </w:r>
      <w:r w:rsidRPr="00D070DF">
        <w:rPr>
          <w:lang w:eastAsia="en-GB"/>
        </w:rPr>
        <w:t>never</w:t>
      </w:r>
      <w:r w:rsidR="00945AE6">
        <w:rPr>
          <w:lang w:eastAsia="en-GB"/>
        </w:rPr>
        <w:t xml:space="preserve"> </w:t>
      </w:r>
      <w:r w:rsidRPr="00D070DF">
        <w:rPr>
          <w:lang w:eastAsia="en-GB"/>
        </w:rPr>
        <w:t>more</w:t>
      </w:r>
      <w:r w:rsidR="00945AE6">
        <w:rPr>
          <w:lang w:eastAsia="en-GB"/>
        </w:rPr>
        <w:t xml:space="preserve"> </w:t>
      </w:r>
      <w:r w:rsidRPr="00D070DF">
        <w:rPr>
          <w:lang w:eastAsia="en-GB"/>
        </w:rPr>
        <w:t>than</w:t>
      </w:r>
      <w:r w:rsidR="00945AE6">
        <w:rPr>
          <w:lang w:eastAsia="en-GB"/>
        </w:rPr>
        <w:t xml:space="preserve"> </w:t>
      </w:r>
      <w:r w:rsidRPr="00D070DF">
        <w:rPr>
          <w:lang w:eastAsia="en-GB"/>
        </w:rPr>
        <w:t>four</w:t>
      </w:r>
      <w:r w:rsidR="00945AE6">
        <w:rPr>
          <w:lang w:eastAsia="en-GB"/>
        </w:rPr>
        <w:t xml:space="preserve"> </w:t>
      </w:r>
      <w:r w:rsidRPr="00D070DF">
        <w:rPr>
          <w:lang w:eastAsia="en-GB"/>
        </w:rPr>
        <w:t>threads</w:t>
      </w:r>
      <w:r w:rsidR="00945AE6">
        <w:rPr>
          <w:lang w:eastAsia="en-GB"/>
        </w:rPr>
        <w:t xml:space="preserve"> </w:t>
      </w:r>
      <w:r w:rsidRPr="00D070DF">
        <w:rPr>
          <w:lang w:eastAsia="en-GB"/>
        </w:rPr>
        <w:t>created,</w:t>
      </w:r>
      <w:r w:rsidR="00945AE6">
        <w:rPr>
          <w:lang w:eastAsia="en-GB"/>
        </w:rPr>
        <w:t xml:space="preserve"> </w:t>
      </w:r>
      <w:r w:rsidRPr="00D070DF">
        <w:rPr>
          <w:lang w:eastAsia="en-GB"/>
        </w:rPr>
        <w:t>so</w:t>
      </w:r>
      <w:r w:rsidR="00945AE6">
        <w:rPr>
          <w:lang w:eastAsia="en-GB"/>
        </w:rPr>
        <w:t xml:space="preserve"> </w:t>
      </w:r>
      <w:r w:rsidRPr="00D070DF">
        <w:rPr>
          <w:lang w:eastAsia="en-GB"/>
        </w:rPr>
        <w:t>our</w:t>
      </w:r>
      <w:r w:rsidR="00945AE6">
        <w:rPr>
          <w:lang w:eastAsia="en-GB"/>
        </w:rPr>
        <w:t xml:space="preserve"> </w:t>
      </w:r>
      <w:r w:rsidRPr="00D070DF">
        <w:rPr>
          <w:lang w:eastAsia="en-GB"/>
        </w:rPr>
        <w:t>system</w:t>
      </w:r>
      <w:r w:rsidR="00945AE6">
        <w:rPr>
          <w:lang w:eastAsia="en-GB"/>
        </w:rPr>
        <w:t xml:space="preserve"> </w:t>
      </w:r>
      <w:r w:rsidRPr="00D070DF">
        <w:rPr>
          <w:lang w:eastAsia="en-GB"/>
        </w:rPr>
        <w:t>won’t</w:t>
      </w:r>
      <w:r w:rsidR="00945AE6">
        <w:rPr>
          <w:lang w:eastAsia="en-GB"/>
        </w:rPr>
        <w:t xml:space="preserve"> </w:t>
      </w:r>
      <w:r w:rsidRPr="00D070DF">
        <w:rPr>
          <w:lang w:eastAsia="en-GB"/>
        </w:rPr>
        <w:t>get</w:t>
      </w:r>
      <w:r w:rsidR="00945AE6">
        <w:rPr>
          <w:lang w:eastAsia="en-GB"/>
        </w:rPr>
        <w:t xml:space="preserve"> </w:t>
      </w:r>
      <w:r w:rsidRPr="00D070DF">
        <w:rPr>
          <w:lang w:eastAsia="en-GB"/>
        </w:rPr>
        <w:t>overloaded</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receives</w:t>
      </w:r>
      <w:r w:rsidR="00945AE6">
        <w:rPr>
          <w:lang w:eastAsia="en-GB"/>
        </w:rPr>
        <w:t xml:space="preserve"> </w:t>
      </w:r>
      <w:r w:rsidRPr="00D070DF">
        <w:rPr>
          <w:lang w:eastAsia="en-GB"/>
        </w:rPr>
        <w:t>a</w:t>
      </w:r>
      <w:r w:rsidR="00945AE6">
        <w:rPr>
          <w:lang w:eastAsia="en-GB"/>
        </w:rPr>
        <w:t xml:space="preserve"> </w:t>
      </w:r>
      <w:r w:rsidRPr="00D070DF">
        <w:rPr>
          <w:lang w:eastAsia="en-GB"/>
        </w:rPr>
        <w:t>lot</w:t>
      </w:r>
      <w:r w:rsidR="00945AE6">
        <w:rPr>
          <w:lang w:eastAsia="en-GB"/>
        </w:rPr>
        <w:t xml:space="preserve"> </w:t>
      </w:r>
      <w:r w:rsidRPr="00D070DF">
        <w:rPr>
          <w:lang w:eastAsia="en-GB"/>
        </w:rPr>
        <w:t>of</w:t>
      </w:r>
      <w:r w:rsidR="00945AE6">
        <w:rPr>
          <w:lang w:eastAsia="en-GB"/>
        </w:rPr>
        <w:t xml:space="preserve"> </w:t>
      </w:r>
      <w:r w:rsidRPr="00D070DF">
        <w:rPr>
          <w:lang w:eastAsia="en-GB"/>
        </w:rPr>
        <w:t>requests.</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make</w:t>
      </w:r>
      <w:r w:rsidR="00945AE6">
        <w:rPr>
          <w:lang w:eastAsia="en-GB"/>
        </w:rPr>
        <w:t xml:space="preserve"> </w:t>
      </w:r>
      <w:r w:rsidRPr="00D070DF">
        <w:rPr>
          <w:lang w:eastAsia="en-GB"/>
        </w:rPr>
        <w:t>a</w:t>
      </w:r>
      <w:r w:rsidR="00945AE6">
        <w:rPr>
          <w:lang w:eastAsia="en-GB"/>
        </w:rPr>
        <w:t xml:space="preserve"> </w:t>
      </w:r>
      <w:r w:rsidRPr="00D070DF">
        <w:rPr>
          <w:lang w:eastAsia="en-GB"/>
        </w:rPr>
        <w:t>request</w:t>
      </w:r>
      <w:r w:rsidR="00945AE6">
        <w:rPr>
          <w:lang w:eastAsia="en-GB"/>
        </w:rPr>
        <w:t xml:space="preserve"> </w:t>
      </w:r>
      <w:r w:rsidRPr="00D070DF">
        <w:rPr>
          <w:lang w:eastAsia="en-GB"/>
        </w:rPr>
        <w:t>to</w:t>
      </w:r>
      <w:r w:rsidR="00945AE6">
        <w:rPr>
          <w:lang w:eastAsia="en-GB"/>
        </w:rPr>
        <w:t xml:space="preserve"> </w:t>
      </w:r>
      <w:r w:rsidRPr="00D35EB9">
        <w:rPr>
          <w:rStyle w:val="Italic"/>
        </w:rPr>
        <w:t>/sleep</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able</w:t>
      </w:r>
      <w:r w:rsidR="00945AE6">
        <w:rPr>
          <w:lang w:eastAsia="en-GB"/>
        </w:rPr>
        <w:t xml:space="preserve"> </w:t>
      </w:r>
      <w:r w:rsidRPr="00D070DF">
        <w:rPr>
          <w:lang w:eastAsia="en-GB"/>
        </w:rPr>
        <w:t>to</w:t>
      </w:r>
      <w:r w:rsidR="00945AE6">
        <w:rPr>
          <w:lang w:eastAsia="en-GB"/>
        </w:rPr>
        <w:t xml:space="preserve"> </w:t>
      </w:r>
      <w:r w:rsidRPr="00D070DF">
        <w:rPr>
          <w:lang w:eastAsia="en-GB"/>
        </w:rPr>
        <w:t>serve</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r w:rsidR="00945AE6">
        <w:rPr>
          <w:lang w:eastAsia="en-GB"/>
        </w:rPr>
        <w:t xml:space="preserve"> </w:t>
      </w:r>
      <w:r w:rsidRPr="00D070DF">
        <w:rPr>
          <w:lang w:eastAsia="en-GB"/>
        </w:rPr>
        <w:t>by</w:t>
      </w:r>
      <w:r w:rsidR="00945AE6">
        <w:rPr>
          <w:lang w:eastAsia="en-GB"/>
        </w:rPr>
        <w:t xml:space="preserve"> </w:t>
      </w:r>
      <w:r w:rsidRPr="00D070DF">
        <w:rPr>
          <w:lang w:eastAsia="en-GB"/>
        </w:rPr>
        <w:t>having</w:t>
      </w:r>
      <w:r w:rsidR="00945AE6">
        <w:rPr>
          <w:lang w:eastAsia="en-GB"/>
        </w:rPr>
        <w:t xml:space="preserve"> </w:t>
      </w:r>
      <w:r w:rsidRPr="00D070DF">
        <w:rPr>
          <w:lang w:eastAsia="en-GB"/>
        </w:rPr>
        <w:t>another</w:t>
      </w:r>
      <w:r w:rsidR="00945AE6">
        <w:rPr>
          <w:lang w:eastAsia="en-GB"/>
        </w:rPr>
        <w:t xml:space="preserve"> </w:t>
      </w:r>
      <w:r w:rsidRPr="00D070DF">
        <w:rPr>
          <w:lang w:eastAsia="en-GB"/>
        </w:rPr>
        <w:t>thread</w:t>
      </w:r>
      <w:r w:rsidR="00945AE6">
        <w:rPr>
          <w:lang w:eastAsia="en-GB"/>
        </w:rPr>
        <w:t xml:space="preserve"> </w:t>
      </w:r>
      <w:r w:rsidRPr="00D070DF">
        <w:rPr>
          <w:lang w:eastAsia="en-GB"/>
        </w:rPr>
        <w:t>run</w:t>
      </w:r>
      <w:r w:rsidR="00945AE6">
        <w:rPr>
          <w:lang w:eastAsia="en-GB"/>
        </w:rPr>
        <w:t xml:space="preserve"> </w:t>
      </w:r>
      <w:r w:rsidRPr="00D070DF">
        <w:rPr>
          <w:lang w:eastAsia="en-GB"/>
        </w:rPr>
        <w:t>them.</w:t>
      </w:r>
      <w:r w:rsidR="004B4654">
        <w:rPr>
          <w:lang w:eastAsia="en-GB"/>
        </w:rPr>
        <w:fldChar w:fldCharType="begin"/>
      </w:r>
      <w:r w:rsidR="004B4654">
        <w:instrText xml:space="preserve"> XE "</w:instrText>
      </w:r>
      <w:r w:rsidR="004B4654" w:rsidRPr="00BE574B">
        <w:instrText>channel</w:instrText>
      </w:r>
      <w:r w:rsidR="004B4654">
        <w:instrText>s</w:instrText>
      </w:r>
      <w:r w:rsidR="004B4654" w:rsidRPr="00BE574B">
        <w:instrText xml:space="preserve"> </w:instrText>
      </w:r>
      <w:r w:rsidR="004B4654">
        <w:instrText>end</w:instrText>
      </w:r>
      <w:r w:rsidR="004B4654" w:rsidRPr="00BE574B">
        <w:instrText>Range</w:instrText>
      </w:r>
      <w:r w:rsidR="004B4654">
        <w:instrText xml:space="preserve">" </w:instrText>
      </w:r>
      <w:r w:rsidR="004B4654">
        <w:rPr>
          <w:lang w:eastAsia="en-GB"/>
        </w:rPr>
        <w:fldChar w:fldCharType="end"/>
      </w:r>
      <w:r w:rsidR="00F9618C">
        <w:rPr>
          <w:lang w:eastAsia="en-GB"/>
        </w:rPr>
        <w:fldChar w:fldCharType="begin"/>
      </w:r>
      <w:r w:rsidR="00F9618C">
        <w:instrText xml:space="preserve"> XE "threads:creating with spawn end</w:instrText>
      </w:r>
      <w:r w:rsidR="00F9618C" w:rsidRPr="00BE574B">
        <w:instrText>Range</w:instrText>
      </w:r>
      <w:r w:rsidR="00F9618C">
        <w:instrText xml:space="preserve">" </w:instrText>
      </w:r>
      <w:r w:rsidR="00F9618C">
        <w:rPr>
          <w:lang w:eastAsia="en-GB"/>
        </w:rPr>
        <w:fldChar w:fldCharType="end"/>
      </w:r>
    </w:p>
    <w:p w14:paraId="6CFA2761" w14:textId="7247F5B7" w:rsidR="00D070DF" w:rsidRPr="00D070DF" w:rsidRDefault="00D070DF" w:rsidP="006D307B">
      <w:pPr>
        <w:pStyle w:val="Note"/>
        <w:rPr>
          <w:lang w:eastAsia="en-GB"/>
        </w:rPr>
      </w:pPr>
      <w:r w:rsidRPr="006D307B">
        <w:rPr>
          <w:rStyle w:val="NoteHead"/>
        </w:rPr>
        <w:t>Note</w:t>
      </w:r>
      <w:r w:rsidR="006D307B">
        <w:rPr>
          <w:lang w:eastAsia="en-GB"/>
        </w:rPr>
        <w:tab/>
        <w:t>I</w:t>
      </w:r>
      <w:r w:rsidRPr="00D070DF">
        <w:rPr>
          <w:lang w:eastAsia="en-GB"/>
        </w:rPr>
        <w:t>f</w:t>
      </w:r>
      <w:r w:rsidR="00945AE6">
        <w:rPr>
          <w:lang w:eastAsia="en-GB"/>
        </w:rPr>
        <w:t xml:space="preserve"> </w:t>
      </w:r>
      <w:r w:rsidRPr="00D070DF">
        <w:rPr>
          <w:lang w:eastAsia="en-GB"/>
        </w:rPr>
        <w:t>you</w:t>
      </w:r>
      <w:r w:rsidR="00945AE6">
        <w:rPr>
          <w:lang w:eastAsia="en-GB"/>
        </w:rPr>
        <w:t xml:space="preserve"> </w:t>
      </w:r>
      <w:r w:rsidRPr="00D070DF">
        <w:rPr>
          <w:lang w:eastAsia="en-GB"/>
        </w:rPr>
        <w:t>open</w:t>
      </w:r>
      <w:r w:rsidR="00945AE6">
        <w:rPr>
          <w:lang w:eastAsia="en-GB"/>
        </w:rPr>
        <w:t xml:space="preserve"> </w:t>
      </w:r>
      <w:r w:rsidRPr="006D307B">
        <w:rPr>
          <w:rStyle w:val="Italic"/>
        </w:rPr>
        <w:t>/sleep</w:t>
      </w:r>
      <w:r w:rsidR="00945AE6">
        <w:rPr>
          <w:lang w:eastAsia="en-GB"/>
        </w:rPr>
        <w:t xml:space="preserve"> </w:t>
      </w:r>
      <w:r w:rsidRPr="00D070DF">
        <w:rPr>
          <w:lang w:eastAsia="en-GB"/>
        </w:rPr>
        <w:t>in</w:t>
      </w:r>
      <w:r w:rsidR="00945AE6">
        <w:rPr>
          <w:lang w:eastAsia="en-GB"/>
        </w:rPr>
        <w:t xml:space="preserve"> </w:t>
      </w:r>
      <w:r w:rsidRPr="00D070DF">
        <w:rPr>
          <w:lang w:eastAsia="en-GB"/>
        </w:rPr>
        <w:t>multiple</w:t>
      </w:r>
      <w:r w:rsidR="00945AE6">
        <w:rPr>
          <w:lang w:eastAsia="en-GB"/>
        </w:rPr>
        <w:t xml:space="preserve"> </w:t>
      </w:r>
      <w:r w:rsidRPr="00D070DF">
        <w:rPr>
          <w:lang w:eastAsia="en-GB"/>
        </w:rPr>
        <w:t>browser</w:t>
      </w:r>
      <w:r w:rsidR="00945AE6">
        <w:rPr>
          <w:lang w:eastAsia="en-GB"/>
        </w:rPr>
        <w:t xml:space="preserve"> </w:t>
      </w:r>
      <w:r w:rsidRPr="00D070DF">
        <w:rPr>
          <w:lang w:eastAsia="en-GB"/>
        </w:rPr>
        <w:t>windows</w:t>
      </w:r>
      <w:r w:rsidR="00945AE6">
        <w:rPr>
          <w:lang w:eastAsia="en-GB"/>
        </w:rPr>
        <w:t xml:space="preserve"> </w:t>
      </w:r>
      <w:r w:rsidRPr="00D070DF">
        <w:rPr>
          <w:lang w:eastAsia="en-GB"/>
        </w:rPr>
        <w:t>simultaneously,</w:t>
      </w:r>
      <w:r w:rsidR="00945AE6">
        <w:rPr>
          <w:lang w:eastAsia="en-GB"/>
        </w:rPr>
        <w:t xml:space="preserve"> </w:t>
      </w:r>
      <w:r w:rsidRPr="00D070DF">
        <w:rPr>
          <w:lang w:eastAsia="en-GB"/>
        </w:rPr>
        <w:t>they</w:t>
      </w:r>
      <w:r w:rsidR="00945AE6">
        <w:rPr>
          <w:lang w:eastAsia="en-GB"/>
        </w:rPr>
        <w:t xml:space="preserve"> </w:t>
      </w:r>
      <w:r w:rsidRPr="00D070DF">
        <w:rPr>
          <w:lang w:eastAsia="en-GB"/>
        </w:rPr>
        <w:t>might</w:t>
      </w:r>
      <w:r w:rsidR="00945AE6">
        <w:rPr>
          <w:lang w:eastAsia="en-GB"/>
        </w:rPr>
        <w:t xml:space="preserve"> </w:t>
      </w:r>
      <w:r w:rsidRPr="00D070DF">
        <w:rPr>
          <w:lang w:eastAsia="en-GB"/>
        </w:rPr>
        <w:t>load</w:t>
      </w:r>
      <w:r w:rsidR="00945AE6">
        <w:rPr>
          <w:lang w:eastAsia="en-GB"/>
        </w:rPr>
        <w:t xml:space="preserve"> </w:t>
      </w:r>
      <w:r w:rsidRPr="00D070DF">
        <w:rPr>
          <w:lang w:eastAsia="en-GB"/>
        </w:rPr>
        <w:t>one</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070DF">
        <w:rPr>
          <w:lang w:eastAsia="en-GB"/>
        </w:rPr>
        <w:t>time</w:t>
      </w:r>
      <w:r w:rsidR="00945AE6">
        <w:rPr>
          <w:lang w:eastAsia="en-GB"/>
        </w:rPr>
        <w:t xml:space="preserve"> </w:t>
      </w:r>
      <w:r w:rsidRPr="00D070DF">
        <w:rPr>
          <w:lang w:eastAsia="en-GB"/>
        </w:rPr>
        <w:t>in</w:t>
      </w:r>
      <w:r w:rsidR="00945AE6">
        <w:rPr>
          <w:lang w:eastAsia="en-GB"/>
        </w:rPr>
        <w:t xml:space="preserve"> </w:t>
      </w:r>
      <w:r w:rsidR="009B2B5D">
        <w:rPr>
          <w:lang w:eastAsia="en-GB"/>
        </w:rPr>
        <w:t>five-</w:t>
      </w:r>
      <w:r w:rsidRPr="00D070DF">
        <w:rPr>
          <w:lang w:eastAsia="en-GB"/>
        </w:rPr>
        <w:t>second</w:t>
      </w:r>
      <w:r w:rsidR="00945AE6">
        <w:rPr>
          <w:lang w:eastAsia="en-GB"/>
        </w:rPr>
        <w:t xml:space="preserve"> </w:t>
      </w:r>
      <w:r w:rsidRPr="00D070DF">
        <w:rPr>
          <w:lang w:eastAsia="en-GB"/>
        </w:rPr>
        <w:t>intervals.</w:t>
      </w:r>
      <w:r w:rsidR="00945AE6">
        <w:rPr>
          <w:lang w:eastAsia="en-GB"/>
        </w:rPr>
        <w:t xml:space="preserve"> </w:t>
      </w:r>
      <w:r w:rsidRPr="00D070DF">
        <w:rPr>
          <w:lang w:eastAsia="en-GB"/>
        </w:rPr>
        <w:t>Some</w:t>
      </w:r>
      <w:r w:rsidR="00945AE6">
        <w:rPr>
          <w:lang w:eastAsia="en-GB"/>
        </w:rPr>
        <w:t xml:space="preserve"> </w:t>
      </w:r>
      <w:r w:rsidRPr="00D070DF">
        <w:rPr>
          <w:lang w:eastAsia="en-GB"/>
        </w:rPr>
        <w:t>web</w:t>
      </w:r>
      <w:r w:rsidR="00945AE6">
        <w:rPr>
          <w:lang w:eastAsia="en-GB"/>
        </w:rPr>
        <w:t xml:space="preserve"> </w:t>
      </w:r>
      <w:r w:rsidRPr="00D070DF">
        <w:rPr>
          <w:lang w:eastAsia="en-GB"/>
        </w:rPr>
        <w:t>browsers</w:t>
      </w:r>
      <w:r w:rsidR="00945AE6">
        <w:rPr>
          <w:lang w:eastAsia="en-GB"/>
        </w:rPr>
        <w:t xml:space="preserve"> </w:t>
      </w:r>
      <w:r w:rsidRPr="00D070DF">
        <w:rPr>
          <w:lang w:eastAsia="en-GB"/>
        </w:rPr>
        <w:t>execute</w:t>
      </w:r>
      <w:r w:rsidR="00945AE6">
        <w:rPr>
          <w:lang w:eastAsia="en-GB"/>
        </w:rPr>
        <w:t xml:space="preserve"> </w:t>
      </w:r>
      <w:r w:rsidRPr="00D070DF">
        <w:rPr>
          <w:lang w:eastAsia="en-GB"/>
        </w:rPr>
        <w:t>multiple</w:t>
      </w:r>
      <w:r w:rsidR="00945AE6">
        <w:rPr>
          <w:lang w:eastAsia="en-GB"/>
        </w:rPr>
        <w:t xml:space="preserve"> </w:t>
      </w:r>
      <w:r w:rsidRPr="00D070DF">
        <w:rPr>
          <w:lang w:eastAsia="en-GB"/>
        </w:rPr>
        <w:t>instances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070DF">
        <w:rPr>
          <w:lang w:eastAsia="en-GB"/>
        </w:rPr>
        <w:t>request</w:t>
      </w:r>
      <w:r w:rsidR="00945AE6">
        <w:rPr>
          <w:lang w:eastAsia="en-GB"/>
        </w:rPr>
        <w:t xml:space="preserve"> </w:t>
      </w:r>
      <w:r w:rsidRPr="00D070DF">
        <w:rPr>
          <w:lang w:eastAsia="en-GB"/>
        </w:rPr>
        <w:t>sequentially</w:t>
      </w:r>
      <w:r w:rsidR="00945AE6">
        <w:rPr>
          <w:lang w:eastAsia="en-GB"/>
        </w:rPr>
        <w:t xml:space="preserve"> </w:t>
      </w:r>
      <w:r w:rsidRPr="00D070DF">
        <w:rPr>
          <w:lang w:eastAsia="en-GB"/>
        </w:rPr>
        <w:t>for</w:t>
      </w:r>
      <w:r w:rsidR="00945AE6">
        <w:rPr>
          <w:lang w:eastAsia="en-GB"/>
        </w:rPr>
        <w:t xml:space="preserve"> </w:t>
      </w:r>
      <w:r w:rsidRPr="00D070DF">
        <w:rPr>
          <w:lang w:eastAsia="en-GB"/>
        </w:rPr>
        <w:t>caching</w:t>
      </w:r>
      <w:r w:rsidR="00945AE6">
        <w:rPr>
          <w:lang w:eastAsia="en-GB"/>
        </w:rPr>
        <w:t xml:space="preserve"> </w:t>
      </w:r>
      <w:r w:rsidRPr="00D070DF">
        <w:rPr>
          <w:lang w:eastAsia="en-GB"/>
        </w:rPr>
        <w:t>reasons.</w:t>
      </w:r>
      <w:r w:rsidR="00945AE6">
        <w:rPr>
          <w:lang w:eastAsia="en-GB"/>
        </w:rPr>
        <w:t xml:space="preserve"> </w:t>
      </w:r>
      <w:r w:rsidRPr="00D070DF">
        <w:rPr>
          <w:lang w:eastAsia="en-GB"/>
        </w:rPr>
        <w:t>This</w:t>
      </w:r>
      <w:r w:rsidR="00945AE6">
        <w:rPr>
          <w:lang w:eastAsia="en-GB"/>
        </w:rPr>
        <w:t xml:space="preserve"> </w:t>
      </w:r>
      <w:r w:rsidRPr="00D070DF">
        <w:rPr>
          <w:lang w:eastAsia="en-GB"/>
        </w:rPr>
        <w:t>limitation</w:t>
      </w:r>
      <w:r w:rsidR="00945AE6">
        <w:rPr>
          <w:lang w:eastAsia="en-GB"/>
        </w:rPr>
        <w:t xml:space="preserve"> </w:t>
      </w:r>
      <w:r w:rsidRPr="00D070DF">
        <w:rPr>
          <w:lang w:eastAsia="en-GB"/>
        </w:rPr>
        <w:t>is</w:t>
      </w:r>
      <w:r w:rsidR="00945AE6">
        <w:rPr>
          <w:lang w:eastAsia="en-GB"/>
        </w:rPr>
        <w:t xml:space="preserve"> </w:t>
      </w:r>
      <w:r w:rsidRPr="00D070DF">
        <w:rPr>
          <w:lang w:eastAsia="en-GB"/>
        </w:rPr>
        <w:t>not</w:t>
      </w:r>
      <w:r w:rsidR="00945AE6">
        <w:rPr>
          <w:lang w:eastAsia="en-GB"/>
        </w:rPr>
        <w:t xml:space="preserve"> </w:t>
      </w:r>
      <w:r w:rsidRPr="00D070DF">
        <w:rPr>
          <w:lang w:eastAsia="en-GB"/>
        </w:rPr>
        <w:t>caused</w:t>
      </w:r>
      <w:r w:rsidR="00945AE6">
        <w:rPr>
          <w:lang w:eastAsia="en-GB"/>
        </w:rPr>
        <w:t xml:space="preserve"> </w:t>
      </w:r>
      <w:r w:rsidRPr="00D070DF">
        <w:rPr>
          <w:lang w:eastAsia="en-GB"/>
        </w:rPr>
        <w:t>by</w:t>
      </w:r>
      <w:r w:rsidR="00945AE6">
        <w:rPr>
          <w:lang w:eastAsia="en-GB"/>
        </w:rPr>
        <w:t xml:space="preserve"> </w:t>
      </w:r>
      <w:r w:rsidRPr="00D070DF">
        <w:rPr>
          <w:lang w:eastAsia="en-GB"/>
        </w:rPr>
        <w:t>our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p>
    <w:p w14:paraId="53C5A12F" w14:textId="4C64DF5E" w:rsidR="00D070DF" w:rsidRPr="00D070DF" w:rsidRDefault="00D070DF" w:rsidP="00945AE6">
      <w:pPr>
        <w:pStyle w:val="Body"/>
        <w:rPr>
          <w:lang w:eastAsia="en-GB"/>
        </w:rPr>
      </w:pPr>
      <w:r w:rsidRPr="00D070DF">
        <w:rPr>
          <w:lang w:eastAsia="en-GB"/>
        </w:rPr>
        <w:t>After</w:t>
      </w:r>
      <w:r w:rsidR="00945AE6">
        <w:rPr>
          <w:lang w:eastAsia="en-GB"/>
        </w:rPr>
        <w:t xml:space="preserve"> </w:t>
      </w:r>
      <w:r w:rsidRPr="00D070DF">
        <w:rPr>
          <w:lang w:eastAsia="en-GB"/>
        </w:rPr>
        <w:t>learning</w:t>
      </w:r>
      <w:r w:rsidR="00945AE6">
        <w:rPr>
          <w:lang w:eastAsia="en-GB"/>
        </w:rPr>
        <w:t xml:space="preserve"> </w:t>
      </w:r>
      <w:r w:rsidRPr="00D070DF">
        <w:rPr>
          <w:lang w:eastAsia="en-GB"/>
        </w:rPr>
        <w:t>about</w:t>
      </w:r>
      <w:r w:rsidR="00945AE6">
        <w:rPr>
          <w:lang w:eastAsia="en-GB"/>
        </w:rPr>
        <w:t xml:space="preserve"> </w:t>
      </w:r>
      <w:r w:rsidRPr="00D070DF">
        <w:rPr>
          <w:lang w:eastAsia="en-GB"/>
        </w:rPr>
        <w:t>the</w:t>
      </w:r>
      <w:r w:rsidR="00945AE6">
        <w:rPr>
          <w:lang w:eastAsia="en-GB"/>
        </w:rPr>
        <w:t xml:space="preserve"> </w:t>
      </w:r>
      <w:r w:rsidRPr="00D62D8F">
        <w:rPr>
          <w:rStyle w:val="Literal"/>
        </w:rPr>
        <w:t>while</w:t>
      </w:r>
      <w:r w:rsidR="00945AE6" w:rsidRPr="00D62D8F">
        <w:rPr>
          <w:rStyle w:val="Literal"/>
        </w:rPr>
        <w:t xml:space="preserve"> </w:t>
      </w:r>
      <w:r w:rsidRPr="00D62D8F">
        <w:rPr>
          <w:rStyle w:val="Literal"/>
        </w:rPr>
        <w:t>let</w:t>
      </w:r>
      <w:r w:rsidR="00945AE6">
        <w:rPr>
          <w:lang w:eastAsia="en-GB"/>
        </w:rPr>
        <w:t xml:space="preserve"> </w:t>
      </w:r>
      <w:r w:rsidRPr="00D070DF">
        <w:rPr>
          <w:lang w:eastAsia="en-GB"/>
        </w:rPr>
        <w:t>loop</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18</w:t>
      </w:r>
      <w:r w:rsidRPr="00D070DF">
        <w:rPr>
          <w:lang w:eastAsia="en-GB"/>
        </w:rPr>
        <w:t>,</w:t>
      </w:r>
      <w:r w:rsidR="00945AE6">
        <w:rPr>
          <w:lang w:eastAsia="en-GB"/>
        </w:rPr>
        <w:t xml:space="preserve"> </w:t>
      </w: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be</w:t>
      </w:r>
      <w:r w:rsidR="00945AE6">
        <w:rPr>
          <w:lang w:eastAsia="en-GB"/>
        </w:rPr>
        <w:t xml:space="preserve"> </w:t>
      </w:r>
      <w:r w:rsidRPr="00D070DF">
        <w:rPr>
          <w:lang w:eastAsia="en-GB"/>
        </w:rPr>
        <w:t>wondering</w:t>
      </w:r>
      <w:r w:rsidR="00945AE6">
        <w:rPr>
          <w:lang w:eastAsia="en-GB"/>
        </w:rPr>
        <w:t xml:space="preserve"> </w:t>
      </w:r>
      <w:r w:rsidRPr="00D070DF">
        <w:rPr>
          <w:lang w:eastAsia="en-GB"/>
        </w:rPr>
        <w:t>why</w:t>
      </w:r>
      <w:r w:rsidR="00945AE6">
        <w:rPr>
          <w:lang w:eastAsia="en-GB"/>
        </w:rPr>
        <w:t xml:space="preserve"> </w:t>
      </w:r>
      <w:r w:rsidRPr="00D070DF">
        <w:rPr>
          <w:lang w:eastAsia="en-GB"/>
        </w:rPr>
        <w:t>we</w:t>
      </w:r>
      <w:r w:rsidR="00945AE6">
        <w:rPr>
          <w:lang w:eastAsia="en-GB"/>
        </w:rPr>
        <w:t xml:space="preserve"> </w:t>
      </w:r>
      <w:r w:rsidRPr="00D070DF">
        <w:rPr>
          <w:lang w:eastAsia="en-GB"/>
        </w:rPr>
        <w:t>didn’t</w:t>
      </w:r>
      <w:r w:rsidR="00945AE6">
        <w:rPr>
          <w:lang w:eastAsia="en-GB"/>
        </w:rPr>
        <w:t xml:space="preserve"> </w:t>
      </w:r>
      <w:r w:rsidRPr="00D070DF">
        <w:rPr>
          <w:lang w:eastAsia="en-GB"/>
        </w:rPr>
        <w:t>write</w:t>
      </w:r>
      <w:r w:rsidR="00945AE6">
        <w:rPr>
          <w:lang w:eastAsia="en-GB"/>
        </w:rPr>
        <w:t xml:space="preserve"> </w:t>
      </w:r>
      <w:r w:rsidRPr="00D070DF">
        <w:rPr>
          <w:lang w:eastAsia="en-GB"/>
        </w:rPr>
        <w:t>the</w:t>
      </w:r>
      <w:r w:rsidR="00945AE6">
        <w:rPr>
          <w:lang w:eastAsia="en-GB"/>
        </w:rPr>
        <w:t xml:space="preserve"> </w:t>
      </w:r>
      <w:del w:id="157" w:author="Carol Nichols" w:date="2022-08-29T21:08:00Z">
        <w:r w:rsidRPr="00DD056D" w:rsidDel="00DD056D">
          <w:rPr>
            <w:rStyle w:val="Literal"/>
            <w:rPrChange w:id="158" w:author="Carol Nichols" w:date="2022-08-29T21:08:00Z">
              <w:rPr>
                <w:lang w:eastAsia="en-GB"/>
              </w:rPr>
            </w:rPrChange>
          </w:rPr>
          <w:delText>worker</w:delText>
        </w:r>
        <w:r w:rsidR="00945AE6" w:rsidRPr="00DD056D" w:rsidDel="00DD056D">
          <w:rPr>
            <w:rStyle w:val="Literal"/>
            <w:rPrChange w:id="159" w:author="Carol Nichols" w:date="2022-08-29T21:08:00Z">
              <w:rPr>
                <w:lang w:eastAsia="en-GB"/>
              </w:rPr>
            </w:rPrChange>
          </w:rPr>
          <w:delText xml:space="preserve"> </w:delText>
        </w:r>
      </w:del>
      <w:ins w:id="160" w:author="Carol Nichols" w:date="2022-08-29T21:08:00Z">
        <w:r w:rsidR="00DD056D" w:rsidRPr="00DD056D">
          <w:rPr>
            <w:rStyle w:val="Literal"/>
            <w:rPrChange w:id="161" w:author="Carol Nichols" w:date="2022-08-29T21:08:00Z">
              <w:rPr>
                <w:lang w:eastAsia="en-GB"/>
              </w:rPr>
            </w:rPrChange>
          </w:rPr>
          <w:t>Worker</w:t>
        </w:r>
        <w:r w:rsidR="00DD056D">
          <w:rPr>
            <w:lang w:eastAsia="en-GB"/>
          </w:rPr>
          <w:t xml:space="preserve"> </w:t>
        </w:r>
      </w:ins>
      <w:r w:rsidRPr="00D070DF">
        <w:rPr>
          <w:lang w:eastAsia="en-GB"/>
        </w:rPr>
        <w:t>thread</w:t>
      </w:r>
      <w:r w:rsidR="00945AE6">
        <w:rPr>
          <w:lang w:eastAsia="en-GB"/>
        </w:rPr>
        <w:t xml:space="preserve"> </w:t>
      </w:r>
      <w:r w:rsidRPr="00D070DF">
        <w:rPr>
          <w:lang w:eastAsia="en-GB"/>
        </w:rPr>
        <w:t>code</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20-21.</w:t>
      </w:r>
    </w:p>
    <w:p w14:paraId="5FC5661C" w14:textId="4DAA61EB" w:rsidR="00D070DF" w:rsidRPr="00D070DF" w:rsidRDefault="00D070DF" w:rsidP="00B0420F">
      <w:pPr>
        <w:pStyle w:val="CodeLabel"/>
        <w:rPr>
          <w:lang w:eastAsia="en-GB"/>
        </w:rPr>
      </w:pPr>
      <w:r w:rsidRPr="00D070DF">
        <w:rPr>
          <w:lang w:eastAsia="en-GB"/>
        </w:rPr>
        <w:t>src/lib.rs</w:t>
      </w:r>
    </w:p>
    <w:p w14:paraId="32EB1870" w14:textId="6C0EDA10" w:rsidR="00D070DF" w:rsidRPr="00A73287" w:rsidRDefault="00411658" w:rsidP="00D62D8F">
      <w:pPr>
        <w:pStyle w:val="Code"/>
        <w:rPr>
          <w:rStyle w:val="LiteralGray"/>
        </w:rPr>
      </w:pPr>
      <w:r w:rsidRPr="00A73287">
        <w:rPr>
          <w:rStyle w:val="LiteralGray"/>
        </w:rPr>
        <w:t>--snip--</w:t>
      </w:r>
    </w:p>
    <w:p w14:paraId="0015597B" w14:textId="77777777" w:rsidR="00D070DF" w:rsidRPr="00A73287" w:rsidRDefault="00D070DF" w:rsidP="00D62D8F">
      <w:pPr>
        <w:pStyle w:val="Code"/>
        <w:rPr>
          <w:rStyle w:val="LiteralGray"/>
        </w:rPr>
      </w:pPr>
    </w:p>
    <w:p w14:paraId="4E168086" w14:textId="5AF896EB"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457B144F" w14:textId="77777777" w:rsidR="006C0A45"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w:t>
      </w:r>
    </w:p>
    <w:p w14:paraId="4D338D9F" w14:textId="77777777" w:rsidR="006C0A45" w:rsidRDefault="006C0A45" w:rsidP="00D62D8F">
      <w:pPr>
        <w:pStyle w:val="Code"/>
        <w:rPr>
          <w:rStyle w:val="LiteralGray"/>
        </w:rPr>
      </w:pPr>
      <w:r>
        <w:rPr>
          <w:rStyle w:val="LiteralGray"/>
        </w:rPr>
        <w:t xml:space="preserve">        </w:t>
      </w:r>
      <w:r w:rsidR="00D070DF" w:rsidRPr="00A73287">
        <w:rPr>
          <w:rStyle w:val="LiteralGray"/>
        </w:rPr>
        <w:t>id:</w:t>
      </w:r>
      <w:r w:rsidR="00945AE6" w:rsidRPr="00A73287">
        <w:rPr>
          <w:rStyle w:val="LiteralGray"/>
        </w:rPr>
        <w:t xml:space="preserve"> </w:t>
      </w:r>
      <w:r w:rsidR="00D070DF" w:rsidRPr="00A73287">
        <w:rPr>
          <w:rStyle w:val="LiteralGray"/>
        </w:rPr>
        <w:t>usize,</w:t>
      </w:r>
    </w:p>
    <w:p w14:paraId="36D9C0D8" w14:textId="1C7B58B4" w:rsidR="006C0A45" w:rsidRDefault="006C0A45" w:rsidP="00D62D8F">
      <w:pPr>
        <w:pStyle w:val="Code"/>
        <w:rPr>
          <w:rStyle w:val="LiteralGray"/>
        </w:rPr>
      </w:pPr>
      <w:r>
        <w:rPr>
          <w:rStyle w:val="LiteralGray"/>
        </w:rPr>
        <w:t xml:space="preserve">        </w:t>
      </w:r>
      <w:r w:rsidR="00D070DF" w:rsidRPr="00A73287">
        <w:rPr>
          <w:rStyle w:val="LiteralGray"/>
        </w:rPr>
        <w:t>receiver:</w:t>
      </w:r>
      <w:r w:rsidR="00945AE6" w:rsidRPr="00A73287">
        <w:rPr>
          <w:rStyle w:val="LiteralGray"/>
        </w:rPr>
        <w:t xml:space="preserve"> </w:t>
      </w:r>
      <w:r w:rsidR="00D070DF" w:rsidRPr="00A73287">
        <w:rPr>
          <w:rStyle w:val="LiteralGray"/>
        </w:rPr>
        <w:t>Arc&lt;Mutex&lt;mpsc::Receiver&lt;Job&gt;&gt;&gt;</w:t>
      </w:r>
      <w:r>
        <w:rPr>
          <w:rStyle w:val="LiteralGray"/>
        </w:rPr>
        <w:t>,</w:t>
      </w:r>
    </w:p>
    <w:p w14:paraId="504D8167" w14:textId="72621574" w:rsidR="00D070DF" w:rsidRPr="00A73287" w:rsidRDefault="006C0A45" w:rsidP="00D62D8F">
      <w:pPr>
        <w:pStyle w:val="Code"/>
        <w:rPr>
          <w:rStyle w:val="LiteralGray"/>
        </w:rPr>
      </w:pPr>
      <w:r>
        <w:rPr>
          <w:rStyle w:val="LiteralGray"/>
        </w:rPr>
        <w:t xml:space="preserve">    </w:t>
      </w:r>
      <w:r w:rsidR="00D070DF" w:rsidRPr="00A73287">
        <w:rPr>
          <w:rStyle w:val="LiteralGray"/>
        </w:rPr>
        <w:t>)</w:t>
      </w:r>
      <w:r w:rsidR="00945AE6" w:rsidRPr="00A73287">
        <w:rPr>
          <w:rStyle w:val="LiteralGray"/>
        </w:rPr>
        <w:t xml:space="preserve"> </w:t>
      </w:r>
      <w:r w:rsidR="00D070DF" w:rsidRPr="00A73287">
        <w:rPr>
          <w:rStyle w:val="LiteralGray"/>
        </w:rPr>
        <w:t>-&gt;</w:t>
      </w:r>
      <w:r w:rsidR="00945AE6" w:rsidRPr="00A73287">
        <w:rPr>
          <w:rStyle w:val="LiteralGray"/>
        </w:rPr>
        <w:t xml:space="preserve"> </w:t>
      </w:r>
      <w:r w:rsidR="00D070DF" w:rsidRPr="00A73287">
        <w:rPr>
          <w:rStyle w:val="LiteralGray"/>
        </w:rPr>
        <w:t>Worker</w:t>
      </w:r>
      <w:r w:rsidR="00945AE6" w:rsidRPr="00A73287">
        <w:rPr>
          <w:rStyle w:val="LiteralGray"/>
        </w:rPr>
        <w:t xml:space="preserve"> </w:t>
      </w:r>
      <w:r w:rsidR="00D070DF" w:rsidRPr="00A73287">
        <w:rPr>
          <w:rStyle w:val="LiteralGray"/>
        </w:rPr>
        <w:t>{</w:t>
      </w:r>
    </w:p>
    <w:p w14:paraId="486A2309" w14:textId="1A11B03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thread::spawn(move</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t>
      </w:r>
    </w:p>
    <w:p w14:paraId="2ACEE936" w14:textId="7F294159" w:rsidR="00D070DF" w:rsidRPr="00D35EB9" w:rsidRDefault="00945AE6" w:rsidP="00D62D8F">
      <w:pPr>
        <w:pStyle w:val="Code"/>
      </w:pPr>
      <w:r w:rsidRPr="00D35EB9">
        <w:t xml:space="preserve">            </w:t>
      </w:r>
      <w:r w:rsidR="00D070DF" w:rsidRPr="00D35EB9">
        <w:t>while</w:t>
      </w:r>
      <w:r w:rsidRPr="00D35EB9">
        <w:t xml:space="preserve"> </w:t>
      </w:r>
      <w:r w:rsidR="00D070DF" w:rsidRPr="00D35EB9">
        <w:t>let</w:t>
      </w:r>
      <w:r w:rsidRPr="00D35EB9">
        <w:t xml:space="preserve"> </w:t>
      </w:r>
      <w:r w:rsidR="00D070DF" w:rsidRPr="00D35EB9">
        <w:t>Ok(job)</w:t>
      </w:r>
      <w:r w:rsidRPr="00D35EB9">
        <w:t xml:space="preserve"> </w:t>
      </w:r>
      <w:r w:rsidR="00D070DF" w:rsidRPr="00D35EB9">
        <w:t>=</w:t>
      </w:r>
      <w:r w:rsidRPr="00D35EB9">
        <w:t xml:space="preserve"> </w:t>
      </w:r>
      <w:r w:rsidR="00D070DF" w:rsidRPr="00D35EB9">
        <w:t>receiver.lock().unwrap().recv()</w:t>
      </w:r>
      <w:r w:rsidRPr="00D35EB9">
        <w:t xml:space="preserve"> </w:t>
      </w:r>
      <w:r w:rsidR="00D070DF" w:rsidRPr="00D35EB9">
        <w:t>{</w:t>
      </w:r>
    </w:p>
    <w:p w14:paraId="5ED58765" w14:textId="2AA1B2B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println!("Worker</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got</w:t>
      </w:r>
      <w:r w:rsidRPr="00A73287">
        <w:rPr>
          <w:rStyle w:val="LiteralGray"/>
        </w:rPr>
        <w:t xml:space="preserve"> </w:t>
      </w:r>
      <w:r w:rsidR="00D070DF" w:rsidRPr="00A73287">
        <w:rPr>
          <w:rStyle w:val="LiteralGray"/>
        </w:rPr>
        <w:t>a</w:t>
      </w:r>
      <w:r w:rsidRPr="00A73287">
        <w:rPr>
          <w:rStyle w:val="LiteralGray"/>
        </w:rPr>
        <w:t xml:space="preserve"> </w:t>
      </w:r>
      <w:r w:rsidR="00D070DF" w:rsidRPr="00A73287">
        <w:rPr>
          <w:rStyle w:val="LiteralGray"/>
        </w:rPr>
        <w:t>job;</w:t>
      </w:r>
      <w:r w:rsidRPr="00A73287">
        <w:rPr>
          <w:rStyle w:val="LiteralGray"/>
        </w:rPr>
        <w:t xml:space="preserve"> </w:t>
      </w:r>
      <w:r w:rsidR="00D070DF" w:rsidRPr="00A73287">
        <w:rPr>
          <w:rStyle w:val="LiteralGray"/>
        </w:rPr>
        <w:t>executing.");</w:t>
      </w:r>
    </w:p>
    <w:p w14:paraId="40B8122C" w14:textId="77777777" w:rsidR="00D070DF" w:rsidRPr="00A73287" w:rsidRDefault="00D070DF" w:rsidP="00D62D8F">
      <w:pPr>
        <w:pStyle w:val="Code"/>
        <w:rPr>
          <w:rStyle w:val="LiteralGray"/>
        </w:rPr>
      </w:pPr>
    </w:p>
    <w:p w14:paraId="709DEBB6" w14:textId="63F9502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job();</w:t>
      </w:r>
    </w:p>
    <w:p w14:paraId="75689B20" w14:textId="7B129FF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49141E20" w14:textId="187D5DB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3D48313" w14:textId="77777777" w:rsidR="00D070DF" w:rsidRPr="00A73287" w:rsidRDefault="00D070DF" w:rsidP="00D62D8F">
      <w:pPr>
        <w:pStyle w:val="Code"/>
        <w:rPr>
          <w:rStyle w:val="LiteralGray"/>
        </w:rPr>
      </w:pPr>
    </w:p>
    <w:p w14:paraId="2AB53463" w14:textId="10E6CC8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w:t>
      </w:r>
    </w:p>
    <w:p w14:paraId="04A7948F" w14:textId="7942D11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BFAD637" w14:textId="77777777" w:rsidR="00D070DF" w:rsidRPr="00A73287" w:rsidRDefault="00D070DF" w:rsidP="00D62D8F">
      <w:pPr>
        <w:pStyle w:val="Code"/>
        <w:rPr>
          <w:rStyle w:val="LiteralGray"/>
        </w:rPr>
      </w:pPr>
      <w:r w:rsidRPr="00A73287">
        <w:rPr>
          <w:rStyle w:val="LiteralGray"/>
        </w:rPr>
        <w:t>}</w:t>
      </w:r>
    </w:p>
    <w:p w14:paraId="50F8D286" w14:textId="46598CA0" w:rsidR="00D070DF" w:rsidRPr="00D070DF" w:rsidRDefault="00D070DF" w:rsidP="008C2171">
      <w:pPr>
        <w:pStyle w:val="CodeListingCaption"/>
        <w:rPr>
          <w:lang w:eastAsia="en-GB"/>
        </w:rPr>
      </w:pPr>
      <w:r w:rsidRPr="00D070DF">
        <w:rPr>
          <w:lang w:eastAsia="en-GB"/>
        </w:rPr>
        <w:t>An</w:t>
      </w:r>
      <w:r w:rsidR="00945AE6">
        <w:rPr>
          <w:lang w:eastAsia="en-GB"/>
        </w:rPr>
        <w:t xml:space="preserve"> </w:t>
      </w:r>
      <w:r w:rsidRPr="00D070DF">
        <w:rPr>
          <w:lang w:eastAsia="en-GB"/>
        </w:rPr>
        <w:t>alternative</w:t>
      </w:r>
      <w:r w:rsidR="00945AE6">
        <w:rPr>
          <w:lang w:eastAsia="en-GB"/>
        </w:rPr>
        <w:t xml:space="preserve"> </w:t>
      </w:r>
      <w:r w:rsidRPr="00D070DF">
        <w:rPr>
          <w:lang w:eastAsia="en-GB"/>
        </w:rPr>
        <w:t>implementation</w:t>
      </w:r>
      <w:r w:rsidR="00945AE6">
        <w:rPr>
          <w:lang w:eastAsia="en-GB"/>
        </w:rPr>
        <w:t xml:space="preserve"> </w:t>
      </w:r>
      <w:r w:rsidRPr="00D070DF">
        <w:rPr>
          <w:lang w:eastAsia="en-GB"/>
        </w:rPr>
        <w:t>of</w:t>
      </w:r>
      <w:r w:rsidR="00945AE6">
        <w:rPr>
          <w:lang w:eastAsia="en-GB"/>
        </w:rPr>
        <w:t xml:space="preserve"> </w:t>
      </w:r>
      <w:r w:rsidRPr="00D62D8F">
        <w:rPr>
          <w:rStyle w:val="Literal"/>
        </w:rPr>
        <w:t>Worker::new</w:t>
      </w:r>
      <w:r w:rsidR="00945AE6">
        <w:rPr>
          <w:lang w:eastAsia="en-GB"/>
        </w:rPr>
        <w:t xml:space="preserve"> </w:t>
      </w:r>
      <w:r w:rsidRPr="00D070DF">
        <w:rPr>
          <w:lang w:eastAsia="en-GB"/>
        </w:rPr>
        <w:t>using</w:t>
      </w:r>
      <w:r w:rsidR="00945AE6">
        <w:rPr>
          <w:lang w:eastAsia="en-GB"/>
        </w:rPr>
        <w:t xml:space="preserve"> </w:t>
      </w:r>
      <w:r w:rsidRPr="00D62D8F">
        <w:rPr>
          <w:rStyle w:val="Literal"/>
        </w:rPr>
        <w:t>while</w:t>
      </w:r>
      <w:r w:rsidR="00945AE6" w:rsidRPr="00D62D8F">
        <w:rPr>
          <w:rStyle w:val="Literal"/>
        </w:rPr>
        <w:t xml:space="preserve"> </w:t>
      </w:r>
      <w:r w:rsidRPr="00D62D8F">
        <w:rPr>
          <w:rStyle w:val="Literal"/>
        </w:rPr>
        <w:t>let</w:t>
      </w:r>
    </w:p>
    <w:p w14:paraId="74B130A6" w14:textId="04C84C2D" w:rsidR="00D070DF" w:rsidRPr="00D070DF" w:rsidRDefault="00D070DF" w:rsidP="00945AE6">
      <w:pPr>
        <w:pStyle w:val="Body"/>
        <w:rPr>
          <w:lang w:eastAsia="en-GB"/>
        </w:rPr>
      </w:pP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compiles</w:t>
      </w:r>
      <w:r w:rsidR="00945AE6">
        <w:rPr>
          <w:lang w:eastAsia="en-GB"/>
        </w:rPr>
        <w:t xml:space="preserve"> </w:t>
      </w:r>
      <w:r w:rsidRPr="00D070DF">
        <w:rPr>
          <w:lang w:eastAsia="en-GB"/>
        </w:rPr>
        <w:t>and</w:t>
      </w:r>
      <w:r w:rsidR="00945AE6">
        <w:rPr>
          <w:lang w:eastAsia="en-GB"/>
        </w:rPr>
        <w:t xml:space="preserve"> </w:t>
      </w:r>
      <w:r w:rsidRPr="00D070DF">
        <w:rPr>
          <w:lang w:eastAsia="en-GB"/>
        </w:rPr>
        <w:t>runs</w:t>
      </w:r>
      <w:r w:rsidR="00945AE6">
        <w:rPr>
          <w:lang w:eastAsia="en-GB"/>
        </w:rPr>
        <w:t xml:space="preserve"> </w:t>
      </w:r>
      <w:r w:rsidRPr="00D070DF">
        <w:rPr>
          <w:lang w:eastAsia="en-GB"/>
        </w:rPr>
        <w:t>but</w:t>
      </w:r>
      <w:r w:rsidR="00945AE6">
        <w:rPr>
          <w:lang w:eastAsia="en-GB"/>
        </w:rPr>
        <w:t xml:space="preserve"> </w:t>
      </w:r>
      <w:r w:rsidRPr="00D070DF">
        <w:rPr>
          <w:lang w:eastAsia="en-GB"/>
        </w:rPr>
        <w:t>doesn’t</w:t>
      </w:r>
      <w:r w:rsidR="00945AE6">
        <w:rPr>
          <w:lang w:eastAsia="en-GB"/>
        </w:rPr>
        <w:t xml:space="preserve"> </w:t>
      </w:r>
      <w:r w:rsidRPr="00D070DF">
        <w:rPr>
          <w:lang w:eastAsia="en-GB"/>
        </w:rPr>
        <w:t>result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desired</w:t>
      </w:r>
      <w:r w:rsidR="00945AE6">
        <w:rPr>
          <w:lang w:eastAsia="en-GB"/>
        </w:rPr>
        <w:t xml:space="preserve"> </w:t>
      </w:r>
      <w:r w:rsidRPr="00D070DF">
        <w:rPr>
          <w:lang w:eastAsia="en-GB"/>
        </w:rPr>
        <w:t>threading</w:t>
      </w:r>
      <w:r w:rsidR="00945AE6">
        <w:rPr>
          <w:lang w:eastAsia="en-GB"/>
        </w:rPr>
        <w:t xml:space="preserve"> </w:t>
      </w:r>
      <w:r w:rsidRPr="00D070DF">
        <w:rPr>
          <w:lang w:eastAsia="en-GB"/>
        </w:rPr>
        <w:t>behavior:</w:t>
      </w:r>
      <w:r w:rsidR="00945AE6">
        <w:rPr>
          <w:lang w:eastAsia="en-GB"/>
        </w:rPr>
        <w:t xml:space="preserve"> </w:t>
      </w:r>
      <w:r w:rsidRPr="00D070DF">
        <w:rPr>
          <w:lang w:eastAsia="en-GB"/>
        </w:rPr>
        <w:t>a</w:t>
      </w:r>
      <w:r w:rsidR="00945AE6">
        <w:rPr>
          <w:lang w:eastAsia="en-GB"/>
        </w:rPr>
        <w:t xml:space="preserve"> </w:t>
      </w:r>
      <w:r w:rsidRPr="00D070DF">
        <w:rPr>
          <w:lang w:eastAsia="en-GB"/>
        </w:rPr>
        <w:t>slow</w:t>
      </w:r>
      <w:r w:rsidR="00945AE6">
        <w:rPr>
          <w:lang w:eastAsia="en-GB"/>
        </w:rPr>
        <w:t xml:space="preserve"> </w:t>
      </w:r>
      <w:r w:rsidRPr="00D070DF">
        <w:rPr>
          <w:lang w:eastAsia="en-GB"/>
        </w:rPr>
        <w:t>request</w:t>
      </w:r>
      <w:r w:rsidR="00945AE6">
        <w:rPr>
          <w:lang w:eastAsia="en-GB"/>
        </w:rPr>
        <w:t xml:space="preserve"> </w:t>
      </w:r>
      <w:r w:rsidRPr="00D070DF">
        <w:rPr>
          <w:lang w:eastAsia="en-GB"/>
        </w:rPr>
        <w:t>will</w:t>
      </w:r>
      <w:r w:rsidR="00945AE6">
        <w:rPr>
          <w:lang w:eastAsia="en-GB"/>
        </w:rPr>
        <w:t xml:space="preserve"> </w:t>
      </w:r>
      <w:r w:rsidRPr="00D070DF">
        <w:rPr>
          <w:lang w:eastAsia="en-GB"/>
        </w:rPr>
        <w:t>still</w:t>
      </w:r>
      <w:r w:rsidR="00945AE6">
        <w:rPr>
          <w:lang w:eastAsia="en-GB"/>
        </w:rPr>
        <w:t xml:space="preserve"> </w:t>
      </w:r>
      <w:r w:rsidRPr="00D070DF">
        <w:rPr>
          <w:lang w:eastAsia="en-GB"/>
        </w:rPr>
        <w:t>cause</w:t>
      </w:r>
      <w:r w:rsidR="00945AE6">
        <w:rPr>
          <w:lang w:eastAsia="en-GB"/>
        </w:rPr>
        <w:t xml:space="preserve"> </w:t>
      </w:r>
      <w:r w:rsidRPr="00D070DF">
        <w:rPr>
          <w:lang w:eastAsia="en-GB"/>
        </w:rPr>
        <w:t>other</w:t>
      </w:r>
      <w:r w:rsidR="00945AE6">
        <w:rPr>
          <w:lang w:eastAsia="en-GB"/>
        </w:rPr>
        <w:t xml:space="preserve"> </w:t>
      </w:r>
      <w:r w:rsidRPr="00D070DF">
        <w:rPr>
          <w:lang w:eastAsia="en-GB"/>
        </w:rPr>
        <w:t>requests</w:t>
      </w:r>
      <w:r w:rsidR="00945AE6">
        <w:rPr>
          <w:lang w:eastAsia="en-GB"/>
        </w:rPr>
        <w:t xml:space="preserve"> </w:t>
      </w:r>
      <w:r w:rsidRPr="00D070DF">
        <w:rPr>
          <w:lang w:eastAsia="en-GB"/>
        </w:rPr>
        <w:t>to</w:t>
      </w:r>
      <w:r w:rsidR="00945AE6">
        <w:rPr>
          <w:lang w:eastAsia="en-GB"/>
        </w:rPr>
        <w:t xml:space="preserve"> </w:t>
      </w:r>
      <w:r w:rsidRPr="00D070DF">
        <w:rPr>
          <w:lang w:eastAsia="en-GB"/>
        </w:rPr>
        <w:t>wait</w:t>
      </w:r>
      <w:r w:rsidR="00945AE6">
        <w:rPr>
          <w:lang w:eastAsia="en-GB"/>
        </w:rPr>
        <w:t xml:space="preserve"> </w:t>
      </w:r>
      <w:r w:rsidRPr="00D070DF">
        <w:rPr>
          <w:lang w:eastAsia="en-GB"/>
        </w:rPr>
        <w:t>to</w:t>
      </w:r>
      <w:r w:rsidR="00945AE6">
        <w:rPr>
          <w:lang w:eastAsia="en-GB"/>
        </w:rPr>
        <w:t xml:space="preserve"> </w:t>
      </w:r>
      <w:r w:rsidRPr="00D070DF">
        <w:rPr>
          <w:lang w:eastAsia="en-GB"/>
        </w:rPr>
        <w:t>be</w:t>
      </w:r>
      <w:r w:rsidR="00945AE6">
        <w:rPr>
          <w:lang w:eastAsia="en-GB"/>
        </w:rPr>
        <w:t xml:space="preserve"> </w:t>
      </w:r>
      <w:r w:rsidRPr="00D070DF">
        <w:rPr>
          <w:lang w:eastAsia="en-GB"/>
        </w:rPr>
        <w:t>processed.</w:t>
      </w:r>
      <w:r w:rsidR="00945AE6">
        <w:rPr>
          <w:lang w:eastAsia="en-GB"/>
        </w:rPr>
        <w:t xml:space="preserve"> </w:t>
      </w:r>
      <w:r w:rsidRPr="00D070DF">
        <w:rPr>
          <w:lang w:eastAsia="en-GB"/>
        </w:rPr>
        <w:t>The</w:t>
      </w:r>
      <w:r w:rsidR="00945AE6">
        <w:rPr>
          <w:lang w:eastAsia="en-GB"/>
        </w:rPr>
        <w:t xml:space="preserve"> </w:t>
      </w:r>
      <w:r w:rsidRPr="00D070DF">
        <w:rPr>
          <w:lang w:eastAsia="en-GB"/>
        </w:rPr>
        <w:t>reason</w:t>
      </w:r>
      <w:r w:rsidR="00945AE6">
        <w:rPr>
          <w:lang w:eastAsia="en-GB"/>
        </w:rPr>
        <w:t xml:space="preserve"> </w:t>
      </w:r>
      <w:r w:rsidRPr="00D070DF">
        <w:rPr>
          <w:lang w:eastAsia="en-GB"/>
        </w:rPr>
        <w:t>is</w:t>
      </w:r>
      <w:r w:rsidR="00945AE6">
        <w:rPr>
          <w:lang w:eastAsia="en-GB"/>
        </w:rPr>
        <w:t xml:space="preserve"> </w:t>
      </w:r>
      <w:r w:rsidRPr="00D070DF">
        <w:rPr>
          <w:lang w:eastAsia="en-GB"/>
        </w:rPr>
        <w:t>somewhat</w:t>
      </w:r>
      <w:r w:rsidR="00945AE6">
        <w:rPr>
          <w:lang w:eastAsia="en-GB"/>
        </w:rPr>
        <w:t xml:space="preserve"> </w:t>
      </w:r>
      <w:r w:rsidRPr="00D070DF">
        <w:rPr>
          <w:lang w:eastAsia="en-GB"/>
        </w:rPr>
        <w:t>subtle:</w:t>
      </w:r>
      <w:r w:rsidR="00945AE6">
        <w:rPr>
          <w:lang w:eastAsia="en-GB"/>
        </w:rPr>
        <w:t xml:space="preserve"> </w:t>
      </w:r>
      <w:r w:rsidRPr="00D070DF">
        <w:rPr>
          <w:lang w:eastAsia="en-GB"/>
        </w:rPr>
        <w:t>the</w:t>
      </w:r>
      <w:r w:rsidR="00945AE6">
        <w:rPr>
          <w:lang w:eastAsia="en-GB"/>
        </w:rPr>
        <w:t xml:space="preserve"> </w:t>
      </w:r>
      <w:r w:rsidRPr="00D62D8F">
        <w:rPr>
          <w:rStyle w:val="Literal"/>
        </w:rPr>
        <w:t>Mutex</w:t>
      </w:r>
      <w:r w:rsidR="00945AE6">
        <w:rPr>
          <w:lang w:eastAsia="en-GB"/>
        </w:rPr>
        <w:t xml:space="preserve"> </w:t>
      </w:r>
      <w:r w:rsidRPr="00D070DF">
        <w:rPr>
          <w:lang w:eastAsia="en-GB"/>
        </w:rPr>
        <w:t>struct</w:t>
      </w:r>
      <w:r w:rsidR="00945AE6">
        <w:rPr>
          <w:lang w:eastAsia="en-GB"/>
        </w:rPr>
        <w:t xml:space="preserve"> </w:t>
      </w:r>
      <w:r w:rsidRPr="00D070DF">
        <w:rPr>
          <w:lang w:eastAsia="en-GB"/>
        </w:rPr>
        <w:t>has</w:t>
      </w:r>
      <w:r w:rsidR="00945AE6">
        <w:rPr>
          <w:lang w:eastAsia="en-GB"/>
        </w:rPr>
        <w:t xml:space="preserve"> </w:t>
      </w:r>
      <w:r w:rsidRPr="00D070DF">
        <w:rPr>
          <w:lang w:eastAsia="en-GB"/>
        </w:rPr>
        <w:t>no</w:t>
      </w:r>
      <w:r w:rsidR="00945AE6">
        <w:rPr>
          <w:lang w:eastAsia="en-GB"/>
        </w:rPr>
        <w:t xml:space="preserve"> </w:t>
      </w:r>
      <w:r w:rsidRPr="00D070DF">
        <w:rPr>
          <w:lang w:eastAsia="en-GB"/>
        </w:rPr>
        <w:t>public</w:t>
      </w:r>
      <w:r w:rsidR="00945AE6">
        <w:rPr>
          <w:lang w:eastAsia="en-GB"/>
        </w:rPr>
        <w:t xml:space="preserve"> </w:t>
      </w:r>
      <w:r w:rsidRPr="00D62D8F">
        <w:rPr>
          <w:rStyle w:val="Literal"/>
        </w:rPr>
        <w:t>unlock</w:t>
      </w:r>
      <w:r w:rsidR="00945AE6">
        <w:rPr>
          <w:lang w:eastAsia="en-GB"/>
        </w:rPr>
        <w:t xml:space="preserve"> </w:t>
      </w:r>
      <w:r w:rsidRPr="00D070DF">
        <w:rPr>
          <w:lang w:eastAsia="en-GB"/>
        </w:rPr>
        <w:t>method</w:t>
      </w:r>
      <w:r w:rsidR="00945AE6">
        <w:rPr>
          <w:lang w:eastAsia="en-GB"/>
        </w:rPr>
        <w:t xml:space="preserve"> </w:t>
      </w:r>
      <w:r w:rsidRPr="00D070DF">
        <w:rPr>
          <w:lang w:eastAsia="en-GB"/>
        </w:rPr>
        <w:t>because</w:t>
      </w:r>
      <w:r w:rsidR="00945AE6">
        <w:rPr>
          <w:lang w:eastAsia="en-GB"/>
        </w:rPr>
        <w:t xml:space="preserve"> </w:t>
      </w:r>
      <w:r w:rsidRPr="00D070DF">
        <w:rPr>
          <w:lang w:eastAsia="en-GB"/>
        </w:rPr>
        <w:t>the</w:t>
      </w:r>
      <w:r w:rsidR="00945AE6">
        <w:rPr>
          <w:lang w:eastAsia="en-GB"/>
        </w:rPr>
        <w:t xml:space="preserve"> </w:t>
      </w:r>
      <w:r w:rsidRPr="00D070DF">
        <w:rPr>
          <w:lang w:eastAsia="en-GB"/>
        </w:rPr>
        <w:t>ownership</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lock</w:t>
      </w:r>
      <w:r w:rsidR="00945AE6">
        <w:rPr>
          <w:lang w:eastAsia="en-GB"/>
        </w:rPr>
        <w:t xml:space="preserve"> </w:t>
      </w:r>
      <w:r w:rsidRPr="00D070DF">
        <w:rPr>
          <w:lang w:eastAsia="en-GB"/>
        </w:rPr>
        <w:t>is</w:t>
      </w:r>
      <w:r w:rsidR="00945AE6">
        <w:rPr>
          <w:lang w:eastAsia="en-GB"/>
        </w:rPr>
        <w:t xml:space="preserve"> </w:t>
      </w:r>
      <w:r w:rsidRPr="00D070DF">
        <w:rPr>
          <w:lang w:eastAsia="en-GB"/>
        </w:rPr>
        <w:t>based</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lifetime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MutexGuard&lt;T&gt;</w:t>
      </w:r>
      <w:r w:rsidR="00945AE6">
        <w:rPr>
          <w:lang w:eastAsia="en-GB"/>
        </w:rPr>
        <w:t xml:space="preserve"> </w:t>
      </w:r>
      <w:r w:rsidRPr="00D070DF">
        <w:rPr>
          <w:lang w:eastAsia="en-GB"/>
        </w:rPr>
        <w:t>within</w:t>
      </w:r>
      <w:r w:rsidR="00945AE6">
        <w:rPr>
          <w:lang w:eastAsia="en-GB"/>
        </w:rPr>
        <w:t xml:space="preserve"> </w:t>
      </w:r>
      <w:r w:rsidRPr="00D070DF">
        <w:rPr>
          <w:lang w:eastAsia="en-GB"/>
        </w:rPr>
        <w:t>the</w:t>
      </w:r>
      <w:r w:rsidR="00945AE6">
        <w:rPr>
          <w:lang w:eastAsia="en-GB"/>
        </w:rPr>
        <w:t xml:space="preserve"> </w:t>
      </w:r>
      <w:r w:rsidRPr="00D62D8F">
        <w:rPr>
          <w:rStyle w:val="Literal"/>
        </w:rPr>
        <w:t>LockResult&lt;MutexGuard&lt;T&gt;&gt;</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62D8F">
        <w:rPr>
          <w:rStyle w:val="Literal"/>
        </w:rPr>
        <w:t>lock</w:t>
      </w:r>
      <w:r w:rsidR="00945AE6">
        <w:rPr>
          <w:lang w:eastAsia="en-GB"/>
        </w:rPr>
        <w:t xml:space="preserve"> </w:t>
      </w:r>
      <w:r w:rsidRPr="00D070DF">
        <w:rPr>
          <w:lang w:eastAsia="en-GB"/>
        </w:rPr>
        <w:t>method</w:t>
      </w:r>
      <w:r w:rsidR="00945AE6">
        <w:rPr>
          <w:lang w:eastAsia="en-GB"/>
        </w:rPr>
        <w:t xml:space="preserve"> </w:t>
      </w:r>
      <w:r w:rsidRPr="00D070DF">
        <w:rPr>
          <w:lang w:eastAsia="en-GB"/>
        </w:rPr>
        <w:t>returns.</w:t>
      </w:r>
      <w:r w:rsidR="00945AE6">
        <w:rPr>
          <w:lang w:eastAsia="en-GB"/>
        </w:rPr>
        <w:t xml:space="preserve"> </w:t>
      </w:r>
      <w:r w:rsidRPr="00D070DF">
        <w:rPr>
          <w:lang w:eastAsia="en-GB"/>
        </w:rPr>
        <w:t>At</w:t>
      </w:r>
      <w:r w:rsidR="00945AE6">
        <w:rPr>
          <w:lang w:eastAsia="en-GB"/>
        </w:rPr>
        <w:t xml:space="preserve"> </w:t>
      </w:r>
      <w:r w:rsidRPr="00D070DF">
        <w:rPr>
          <w:lang w:eastAsia="en-GB"/>
        </w:rPr>
        <w:t>compile</w:t>
      </w:r>
      <w:r w:rsidR="00945AE6">
        <w:rPr>
          <w:lang w:eastAsia="en-GB"/>
        </w:rPr>
        <w:t xml:space="preserve"> </w:t>
      </w:r>
      <w:r w:rsidRPr="00D070DF">
        <w:rPr>
          <w:lang w:eastAsia="en-GB"/>
        </w:rPr>
        <w:t>time,</w:t>
      </w:r>
      <w:r w:rsidR="00945AE6">
        <w:rPr>
          <w:lang w:eastAsia="en-GB"/>
        </w:rPr>
        <w:t xml:space="preserve"> </w:t>
      </w:r>
      <w:r w:rsidRPr="00D070DF">
        <w:rPr>
          <w:lang w:eastAsia="en-GB"/>
        </w:rPr>
        <w:t>the</w:t>
      </w:r>
      <w:r w:rsidR="00945AE6">
        <w:rPr>
          <w:lang w:eastAsia="en-GB"/>
        </w:rPr>
        <w:t xml:space="preserve"> </w:t>
      </w:r>
      <w:r w:rsidRPr="00D070DF">
        <w:rPr>
          <w:lang w:eastAsia="en-GB"/>
        </w:rPr>
        <w:t>borrow</w:t>
      </w:r>
      <w:r w:rsidR="00945AE6">
        <w:rPr>
          <w:lang w:eastAsia="en-GB"/>
        </w:rPr>
        <w:t xml:space="preserve"> </w:t>
      </w:r>
      <w:r w:rsidRPr="00D070DF">
        <w:rPr>
          <w:lang w:eastAsia="en-GB"/>
        </w:rPr>
        <w:t>checker</w:t>
      </w:r>
      <w:r w:rsidR="00945AE6">
        <w:rPr>
          <w:lang w:eastAsia="en-GB"/>
        </w:rPr>
        <w:t xml:space="preserve"> </w:t>
      </w:r>
      <w:r w:rsidRPr="00D070DF">
        <w:rPr>
          <w:lang w:eastAsia="en-GB"/>
        </w:rPr>
        <w:t>can</w:t>
      </w:r>
      <w:r w:rsidR="00945AE6">
        <w:rPr>
          <w:lang w:eastAsia="en-GB"/>
        </w:rPr>
        <w:t xml:space="preserve"> </w:t>
      </w:r>
      <w:r w:rsidRPr="00D070DF">
        <w:rPr>
          <w:lang w:eastAsia="en-GB"/>
        </w:rPr>
        <w:t>then</w:t>
      </w:r>
      <w:r w:rsidR="00945AE6">
        <w:rPr>
          <w:lang w:eastAsia="en-GB"/>
        </w:rPr>
        <w:t xml:space="preserve"> </w:t>
      </w:r>
      <w:r w:rsidRPr="00D070DF">
        <w:rPr>
          <w:lang w:eastAsia="en-GB"/>
        </w:rPr>
        <w:t>enforce</w:t>
      </w:r>
      <w:r w:rsidR="00945AE6">
        <w:rPr>
          <w:lang w:eastAsia="en-GB"/>
        </w:rPr>
        <w:t xml:space="preserve"> </w:t>
      </w:r>
      <w:r w:rsidRPr="00D070DF">
        <w:rPr>
          <w:lang w:eastAsia="en-GB"/>
        </w:rPr>
        <w:t>the</w:t>
      </w:r>
      <w:r w:rsidR="00945AE6">
        <w:rPr>
          <w:lang w:eastAsia="en-GB"/>
        </w:rPr>
        <w:t xml:space="preserve"> </w:t>
      </w:r>
      <w:r w:rsidRPr="00D070DF">
        <w:rPr>
          <w:lang w:eastAsia="en-GB"/>
        </w:rPr>
        <w:t>rule</w:t>
      </w:r>
      <w:r w:rsidR="00945AE6">
        <w:rPr>
          <w:lang w:eastAsia="en-GB"/>
        </w:rPr>
        <w:t xml:space="preserve"> </w:t>
      </w:r>
      <w:r w:rsidRPr="00D070DF">
        <w:rPr>
          <w:lang w:eastAsia="en-GB"/>
        </w:rPr>
        <w:t>that</w:t>
      </w:r>
      <w:r w:rsidR="00945AE6">
        <w:rPr>
          <w:lang w:eastAsia="en-GB"/>
        </w:rPr>
        <w:t xml:space="preserve"> </w:t>
      </w:r>
      <w:r w:rsidRPr="00D070DF">
        <w:rPr>
          <w:lang w:eastAsia="en-GB"/>
        </w:rPr>
        <w:t>a</w:t>
      </w:r>
      <w:r w:rsidR="00945AE6">
        <w:rPr>
          <w:lang w:eastAsia="en-GB"/>
        </w:rPr>
        <w:t xml:space="preserve"> </w:t>
      </w:r>
      <w:r w:rsidRPr="00D070DF">
        <w:rPr>
          <w:lang w:eastAsia="en-GB"/>
        </w:rPr>
        <w:t>resource</w:t>
      </w:r>
      <w:r w:rsidR="00945AE6">
        <w:rPr>
          <w:lang w:eastAsia="en-GB"/>
        </w:rPr>
        <w:t xml:space="preserve"> </w:t>
      </w:r>
      <w:r w:rsidRPr="00D070DF">
        <w:rPr>
          <w:lang w:eastAsia="en-GB"/>
        </w:rPr>
        <w:t>guarded</w:t>
      </w:r>
      <w:r w:rsidR="00945AE6">
        <w:rPr>
          <w:lang w:eastAsia="en-GB"/>
        </w:rPr>
        <w:t xml:space="preserve"> </w:t>
      </w:r>
      <w:r w:rsidRPr="00D070DF">
        <w:rPr>
          <w:lang w:eastAsia="en-GB"/>
        </w:rPr>
        <w:t>by</w:t>
      </w:r>
      <w:r w:rsidR="00945AE6">
        <w:rPr>
          <w:lang w:eastAsia="en-GB"/>
        </w:rPr>
        <w:t xml:space="preserve"> </w:t>
      </w:r>
      <w:r w:rsidRPr="00D070DF">
        <w:rPr>
          <w:lang w:eastAsia="en-GB"/>
        </w:rPr>
        <w:t>a</w:t>
      </w:r>
      <w:r w:rsidR="00945AE6">
        <w:rPr>
          <w:lang w:eastAsia="en-GB"/>
        </w:rPr>
        <w:t xml:space="preserve"> </w:t>
      </w:r>
      <w:r w:rsidRPr="00D62D8F">
        <w:rPr>
          <w:rStyle w:val="Literal"/>
        </w:rPr>
        <w:t>Mutex</w:t>
      </w:r>
      <w:r w:rsidR="00945AE6">
        <w:rPr>
          <w:lang w:eastAsia="en-GB"/>
        </w:rPr>
        <w:t xml:space="preserve"> </w:t>
      </w:r>
      <w:r w:rsidRPr="00D070DF">
        <w:rPr>
          <w:lang w:eastAsia="en-GB"/>
        </w:rPr>
        <w:t>cannot</w:t>
      </w:r>
      <w:r w:rsidR="00945AE6">
        <w:rPr>
          <w:lang w:eastAsia="en-GB"/>
        </w:rPr>
        <w:t xml:space="preserve"> </w:t>
      </w:r>
      <w:r w:rsidRPr="00D070DF">
        <w:rPr>
          <w:lang w:eastAsia="en-GB"/>
        </w:rPr>
        <w:t>be</w:t>
      </w:r>
      <w:r w:rsidR="00945AE6">
        <w:rPr>
          <w:lang w:eastAsia="en-GB"/>
        </w:rPr>
        <w:t xml:space="preserve"> </w:t>
      </w:r>
      <w:r w:rsidRPr="00D070DF">
        <w:rPr>
          <w:lang w:eastAsia="en-GB"/>
        </w:rPr>
        <w:t>accessed</w:t>
      </w:r>
      <w:r w:rsidR="00945AE6">
        <w:rPr>
          <w:lang w:eastAsia="en-GB"/>
        </w:rPr>
        <w:t xml:space="preserve"> </w:t>
      </w:r>
      <w:r w:rsidRPr="00D070DF">
        <w:rPr>
          <w:lang w:eastAsia="en-GB"/>
        </w:rPr>
        <w:t>unless</w:t>
      </w:r>
      <w:r w:rsidR="00945AE6">
        <w:rPr>
          <w:lang w:eastAsia="en-GB"/>
        </w:rPr>
        <w:t xml:space="preserve"> </w:t>
      </w:r>
      <w:r w:rsidRPr="00D070DF">
        <w:rPr>
          <w:lang w:eastAsia="en-GB"/>
        </w:rPr>
        <w:t>we</w:t>
      </w:r>
      <w:r w:rsidR="00945AE6">
        <w:rPr>
          <w:lang w:eastAsia="en-GB"/>
        </w:rPr>
        <w:t xml:space="preserve"> </w:t>
      </w:r>
      <w:r w:rsidRPr="00D070DF">
        <w:rPr>
          <w:lang w:eastAsia="en-GB"/>
        </w:rPr>
        <w:t>hold</w:t>
      </w:r>
      <w:r w:rsidR="00945AE6">
        <w:rPr>
          <w:lang w:eastAsia="en-GB"/>
        </w:rPr>
        <w:t xml:space="preserve"> </w:t>
      </w:r>
      <w:r w:rsidRPr="00D070DF">
        <w:rPr>
          <w:lang w:eastAsia="en-GB"/>
        </w:rPr>
        <w:t>the</w:t>
      </w:r>
      <w:r w:rsidR="00945AE6">
        <w:rPr>
          <w:lang w:eastAsia="en-GB"/>
        </w:rPr>
        <w:t xml:space="preserve"> </w:t>
      </w:r>
      <w:r w:rsidRPr="00D070DF">
        <w:rPr>
          <w:lang w:eastAsia="en-GB"/>
        </w:rPr>
        <w:t>lock.</w:t>
      </w:r>
      <w:r w:rsidR="00945AE6">
        <w:rPr>
          <w:lang w:eastAsia="en-GB"/>
        </w:rPr>
        <w:t xml:space="preserve"> </w:t>
      </w:r>
      <w:r w:rsidRPr="00D070DF">
        <w:rPr>
          <w:lang w:eastAsia="en-GB"/>
        </w:rPr>
        <w:t>However,</w:t>
      </w:r>
      <w:r w:rsidR="00945AE6">
        <w:rPr>
          <w:lang w:eastAsia="en-GB"/>
        </w:rPr>
        <w:t xml:space="preserve"> </w:t>
      </w:r>
      <w:r w:rsidRPr="00D070DF">
        <w:rPr>
          <w:lang w:eastAsia="en-GB"/>
        </w:rPr>
        <w:t>this</w:t>
      </w:r>
      <w:r w:rsidR="00945AE6">
        <w:rPr>
          <w:lang w:eastAsia="en-GB"/>
        </w:rPr>
        <w:t xml:space="preserve"> </w:t>
      </w:r>
      <w:r w:rsidRPr="00D070DF">
        <w:rPr>
          <w:lang w:eastAsia="en-GB"/>
        </w:rPr>
        <w:t>implementation</w:t>
      </w:r>
      <w:r w:rsidR="00945AE6">
        <w:rPr>
          <w:lang w:eastAsia="en-GB"/>
        </w:rPr>
        <w:t xml:space="preserve"> </w:t>
      </w:r>
      <w:r w:rsidRPr="00D070DF">
        <w:rPr>
          <w:lang w:eastAsia="en-GB"/>
        </w:rPr>
        <w:t>can</w:t>
      </w:r>
      <w:r w:rsidR="00945AE6">
        <w:rPr>
          <w:lang w:eastAsia="en-GB"/>
        </w:rPr>
        <w:t xml:space="preserve"> </w:t>
      </w:r>
      <w:r w:rsidRPr="00D070DF">
        <w:rPr>
          <w:lang w:eastAsia="en-GB"/>
        </w:rPr>
        <w:t>also</w:t>
      </w:r>
      <w:r w:rsidR="00945AE6">
        <w:rPr>
          <w:lang w:eastAsia="en-GB"/>
        </w:rPr>
        <w:t xml:space="preserve"> </w:t>
      </w:r>
      <w:r w:rsidRPr="00D070DF">
        <w:rPr>
          <w:lang w:eastAsia="en-GB"/>
        </w:rPr>
        <w:t>result</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lock</w:t>
      </w:r>
      <w:r w:rsidR="00945AE6">
        <w:rPr>
          <w:lang w:eastAsia="en-GB"/>
        </w:rPr>
        <w:t xml:space="preserve"> </w:t>
      </w:r>
      <w:r w:rsidRPr="00D070DF">
        <w:rPr>
          <w:lang w:eastAsia="en-GB"/>
        </w:rPr>
        <w:t>being</w:t>
      </w:r>
      <w:r w:rsidR="00945AE6">
        <w:rPr>
          <w:lang w:eastAsia="en-GB"/>
        </w:rPr>
        <w:t xml:space="preserve"> </w:t>
      </w:r>
      <w:r w:rsidRPr="00D070DF">
        <w:rPr>
          <w:lang w:eastAsia="en-GB"/>
        </w:rPr>
        <w:t>held</w:t>
      </w:r>
      <w:r w:rsidR="00945AE6">
        <w:rPr>
          <w:lang w:eastAsia="en-GB"/>
        </w:rPr>
        <w:t xml:space="preserve"> </w:t>
      </w:r>
      <w:r w:rsidRPr="00D070DF">
        <w:rPr>
          <w:lang w:eastAsia="en-GB"/>
        </w:rPr>
        <w:t>longer</w:t>
      </w:r>
      <w:r w:rsidR="00945AE6">
        <w:rPr>
          <w:lang w:eastAsia="en-GB"/>
        </w:rPr>
        <w:t xml:space="preserve"> </w:t>
      </w:r>
      <w:r w:rsidRPr="00D070DF">
        <w:rPr>
          <w:lang w:eastAsia="en-GB"/>
        </w:rPr>
        <w:t>than</w:t>
      </w:r>
      <w:r w:rsidR="00945AE6">
        <w:rPr>
          <w:lang w:eastAsia="en-GB"/>
        </w:rPr>
        <w:t xml:space="preserve"> </w:t>
      </w:r>
      <w:r w:rsidRPr="00D070DF">
        <w:rPr>
          <w:lang w:eastAsia="en-GB"/>
        </w:rPr>
        <w:t>intended</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aren’t</w:t>
      </w:r>
      <w:r w:rsidR="00945AE6">
        <w:rPr>
          <w:lang w:eastAsia="en-GB"/>
        </w:rPr>
        <w:t xml:space="preserve"> </w:t>
      </w:r>
      <w:r w:rsidRPr="00D070DF">
        <w:rPr>
          <w:lang w:eastAsia="en-GB"/>
        </w:rPr>
        <w:t>mindful</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lifetime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MutexGuard&lt;T&gt;</w:t>
      </w:r>
      <w:r w:rsidRPr="00D070DF">
        <w:rPr>
          <w:lang w:eastAsia="en-GB"/>
        </w:rPr>
        <w:t>.</w:t>
      </w:r>
    </w:p>
    <w:p w14:paraId="4CA44591" w14:textId="481DA63D"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20-20</w:t>
      </w:r>
      <w:r w:rsidR="00945AE6">
        <w:rPr>
          <w:lang w:eastAsia="en-GB"/>
        </w:rPr>
        <w:t xml:space="preserve"> </w:t>
      </w:r>
      <w:r w:rsidRPr="00D070DF">
        <w:rPr>
          <w:lang w:eastAsia="en-GB"/>
        </w:rPr>
        <w:t>that</w:t>
      </w:r>
      <w:r w:rsidR="00945AE6">
        <w:rPr>
          <w:lang w:eastAsia="en-GB"/>
        </w:rPr>
        <w:t xml:space="preserve"> </w:t>
      </w:r>
      <w:r w:rsidRPr="00D070DF">
        <w:rPr>
          <w:lang w:eastAsia="en-GB"/>
        </w:rPr>
        <w:t>uses</w:t>
      </w:r>
      <w:r w:rsidR="00945AE6">
        <w:rPr>
          <w:lang w:eastAsia="en-GB"/>
        </w:rPr>
        <w:t xml:space="preserve"> </w:t>
      </w:r>
      <w:r w:rsidRPr="00D62D8F">
        <w:rPr>
          <w:rStyle w:val="Literal"/>
        </w:rPr>
        <w:t>let</w:t>
      </w:r>
      <w:r w:rsidR="00945AE6" w:rsidRPr="00D62D8F">
        <w:rPr>
          <w:rStyle w:val="Literal"/>
        </w:rPr>
        <w:t xml:space="preserve"> </w:t>
      </w:r>
      <w:r w:rsidRPr="00D62D8F">
        <w:rPr>
          <w:rStyle w:val="Literal"/>
        </w:rPr>
        <w:t>job</w:t>
      </w:r>
      <w:r w:rsidR="00945AE6" w:rsidRPr="00D62D8F">
        <w:rPr>
          <w:rStyle w:val="Literal"/>
        </w:rPr>
        <w:t xml:space="preserve"> </w:t>
      </w:r>
      <w:r w:rsidRPr="00D62D8F">
        <w:rPr>
          <w:rStyle w:val="Literal"/>
        </w:rPr>
        <w:t>=</w:t>
      </w:r>
      <w:r w:rsidR="00945AE6" w:rsidRPr="00D62D8F">
        <w:rPr>
          <w:rStyle w:val="Literal"/>
        </w:rPr>
        <w:t xml:space="preserve"> </w:t>
      </w:r>
      <w:r w:rsidRPr="00D62D8F">
        <w:rPr>
          <w:rStyle w:val="Literal"/>
        </w:rPr>
        <w:t>receiver.lock().unwrap().recv().unwrap();</w:t>
      </w:r>
      <w:r w:rsidR="00945AE6">
        <w:rPr>
          <w:lang w:eastAsia="en-GB"/>
        </w:rPr>
        <w:t xml:space="preserve"> </w:t>
      </w:r>
      <w:r w:rsidRPr="00D070DF">
        <w:rPr>
          <w:lang w:eastAsia="en-GB"/>
        </w:rPr>
        <w:t>works</w:t>
      </w:r>
      <w:r w:rsidR="00945AE6">
        <w:rPr>
          <w:lang w:eastAsia="en-GB"/>
        </w:rPr>
        <w:t xml:space="preserve"> </w:t>
      </w:r>
      <w:r w:rsidRPr="00D070DF">
        <w:rPr>
          <w:lang w:eastAsia="en-GB"/>
        </w:rPr>
        <w:t>because</w:t>
      </w:r>
      <w:r w:rsidR="00945AE6">
        <w:rPr>
          <w:lang w:eastAsia="en-GB"/>
        </w:rPr>
        <w:t xml:space="preserve"> </w:t>
      </w:r>
      <w:r w:rsidRPr="00D070DF">
        <w:rPr>
          <w:lang w:eastAsia="en-GB"/>
        </w:rPr>
        <w:t>with</w:t>
      </w:r>
      <w:r w:rsidR="00945AE6">
        <w:rPr>
          <w:lang w:eastAsia="en-GB"/>
        </w:rPr>
        <w:t xml:space="preserve"> </w:t>
      </w:r>
      <w:r w:rsidRPr="00D62D8F">
        <w:rPr>
          <w:rStyle w:val="Literal"/>
        </w:rPr>
        <w:t>let</w:t>
      </w:r>
      <w:r w:rsidRPr="00D070DF">
        <w:rPr>
          <w:lang w:eastAsia="en-GB"/>
        </w:rPr>
        <w:t>,</w:t>
      </w:r>
      <w:r w:rsidR="00945AE6">
        <w:rPr>
          <w:lang w:eastAsia="en-GB"/>
        </w:rPr>
        <w:t xml:space="preserve"> </w:t>
      </w:r>
      <w:r w:rsidRPr="00D070DF">
        <w:rPr>
          <w:lang w:eastAsia="en-GB"/>
        </w:rPr>
        <w:t>any</w:t>
      </w:r>
      <w:r w:rsidR="00945AE6">
        <w:rPr>
          <w:lang w:eastAsia="en-GB"/>
        </w:rPr>
        <w:t xml:space="preserve"> </w:t>
      </w:r>
      <w:r w:rsidRPr="00D070DF">
        <w:rPr>
          <w:lang w:eastAsia="en-GB"/>
        </w:rPr>
        <w:t>temporary</w:t>
      </w:r>
      <w:r w:rsidR="00945AE6">
        <w:rPr>
          <w:lang w:eastAsia="en-GB"/>
        </w:rPr>
        <w:t xml:space="preserve"> </w:t>
      </w:r>
      <w:r w:rsidRPr="00D070DF">
        <w:rPr>
          <w:lang w:eastAsia="en-GB"/>
        </w:rPr>
        <w:t>values</w:t>
      </w:r>
      <w:r w:rsidR="00945AE6">
        <w:rPr>
          <w:lang w:eastAsia="en-GB"/>
        </w:rPr>
        <w:t xml:space="preserve"> </w:t>
      </w:r>
      <w:r w:rsidRPr="00D070DF">
        <w:rPr>
          <w:lang w:eastAsia="en-GB"/>
        </w:rPr>
        <w:t>used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expression</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009B2B5D" w:rsidRPr="00D070DF">
        <w:rPr>
          <w:lang w:eastAsia="en-GB"/>
        </w:rPr>
        <w:t>right</w:t>
      </w:r>
      <w:r w:rsidR="009B2B5D">
        <w:rPr>
          <w:lang w:eastAsia="en-GB"/>
        </w:rPr>
        <w:t>-</w:t>
      </w:r>
      <w:r w:rsidRPr="00D070DF">
        <w:rPr>
          <w:lang w:eastAsia="en-GB"/>
        </w:rPr>
        <w:t>hand</w:t>
      </w:r>
      <w:r w:rsidR="00945AE6">
        <w:rPr>
          <w:lang w:eastAsia="en-GB"/>
        </w:rPr>
        <w:t xml:space="preserve"> </w:t>
      </w:r>
      <w:r w:rsidRPr="00D070DF">
        <w:rPr>
          <w:lang w:eastAsia="en-GB"/>
        </w:rPr>
        <w:t>side</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equal</w:t>
      </w:r>
      <w:r w:rsidR="00945AE6">
        <w:rPr>
          <w:lang w:eastAsia="en-GB"/>
        </w:rPr>
        <w:t xml:space="preserve"> </w:t>
      </w:r>
      <w:r w:rsidRPr="00D070DF">
        <w:rPr>
          <w:lang w:eastAsia="en-GB"/>
        </w:rPr>
        <w:t>sign</w:t>
      </w:r>
      <w:r w:rsidR="00945AE6">
        <w:rPr>
          <w:lang w:eastAsia="en-GB"/>
        </w:rPr>
        <w:t xml:space="preserve"> </w:t>
      </w:r>
      <w:r w:rsidRPr="00D070DF">
        <w:rPr>
          <w:lang w:eastAsia="en-GB"/>
        </w:rPr>
        <w:t>are</w:t>
      </w:r>
      <w:r w:rsidR="00945AE6">
        <w:rPr>
          <w:lang w:eastAsia="en-GB"/>
        </w:rPr>
        <w:t xml:space="preserve"> </w:t>
      </w:r>
      <w:r w:rsidRPr="00D070DF">
        <w:rPr>
          <w:lang w:eastAsia="en-GB"/>
        </w:rPr>
        <w:t>immediately</w:t>
      </w:r>
      <w:r w:rsidR="00945AE6">
        <w:rPr>
          <w:lang w:eastAsia="en-GB"/>
        </w:rPr>
        <w:t xml:space="preserve"> </w:t>
      </w:r>
      <w:r w:rsidRPr="00D070DF">
        <w:rPr>
          <w:lang w:eastAsia="en-GB"/>
        </w:rPr>
        <w:t>dropped</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62D8F">
        <w:rPr>
          <w:rStyle w:val="Literal"/>
        </w:rPr>
        <w:t>let</w:t>
      </w:r>
      <w:r w:rsidR="00945AE6">
        <w:rPr>
          <w:lang w:eastAsia="en-GB"/>
        </w:rPr>
        <w:t xml:space="preserve"> </w:t>
      </w:r>
      <w:r w:rsidRPr="00D070DF">
        <w:rPr>
          <w:lang w:eastAsia="en-GB"/>
        </w:rPr>
        <w:t>statement</w:t>
      </w:r>
      <w:r w:rsidR="00945AE6">
        <w:rPr>
          <w:lang w:eastAsia="en-GB"/>
        </w:rPr>
        <w:t xml:space="preserve"> </w:t>
      </w:r>
      <w:r w:rsidRPr="00D070DF">
        <w:rPr>
          <w:lang w:eastAsia="en-GB"/>
        </w:rPr>
        <w:t>ends.</w:t>
      </w:r>
      <w:r w:rsidR="00945AE6">
        <w:rPr>
          <w:lang w:eastAsia="en-GB"/>
        </w:rPr>
        <w:t xml:space="preserve"> </w:t>
      </w:r>
      <w:r w:rsidRPr="00D070DF">
        <w:rPr>
          <w:lang w:eastAsia="en-GB"/>
        </w:rPr>
        <w:t>However,</w:t>
      </w:r>
      <w:r w:rsidR="00945AE6">
        <w:rPr>
          <w:lang w:eastAsia="en-GB"/>
        </w:rPr>
        <w:t xml:space="preserve"> </w:t>
      </w:r>
      <w:r w:rsidRPr="00D62D8F">
        <w:rPr>
          <w:rStyle w:val="Literal"/>
        </w:rPr>
        <w:t>while</w:t>
      </w:r>
      <w:r w:rsidR="00945AE6" w:rsidRPr="00D62D8F">
        <w:rPr>
          <w:rStyle w:val="Literal"/>
        </w:rPr>
        <w:t xml:space="preserve"> </w:t>
      </w:r>
      <w:r w:rsidRPr="00D62D8F">
        <w:rPr>
          <w:rStyle w:val="Literal"/>
        </w:rPr>
        <w:t>let</w:t>
      </w:r>
      <w:r w:rsidR="00945AE6">
        <w:rPr>
          <w:lang w:eastAsia="en-GB"/>
        </w:rPr>
        <w:t xml:space="preserve"> </w:t>
      </w:r>
      <w:r w:rsidRPr="00D070DF">
        <w:rPr>
          <w:lang w:eastAsia="en-GB"/>
        </w:rPr>
        <w:t>(and</w:t>
      </w:r>
      <w:r w:rsidR="00945AE6">
        <w:rPr>
          <w:lang w:eastAsia="en-GB"/>
        </w:rPr>
        <w:t xml:space="preserve"> </w:t>
      </w:r>
      <w:r w:rsidRPr="00D62D8F">
        <w:rPr>
          <w:rStyle w:val="Literal"/>
        </w:rPr>
        <w:t>if</w:t>
      </w:r>
      <w:r w:rsidR="00945AE6" w:rsidRPr="00D62D8F">
        <w:rPr>
          <w:rStyle w:val="Literal"/>
        </w:rPr>
        <w:t xml:space="preserve"> </w:t>
      </w:r>
      <w:r w:rsidRPr="00D62D8F">
        <w:rPr>
          <w:rStyle w:val="Literal"/>
        </w:rPr>
        <w:t>let</w:t>
      </w:r>
      <w:r w:rsidR="00945AE6">
        <w:rPr>
          <w:lang w:eastAsia="en-GB"/>
        </w:rPr>
        <w:t xml:space="preserve"> </w:t>
      </w:r>
      <w:r w:rsidRPr="00D070DF">
        <w:rPr>
          <w:lang w:eastAsia="en-GB"/>
        </w:rPr>
        <w:t>and</w:t>
      </w:r>
      <w:r w:rsidR="00945AE6">
        <w:rPr>
          <w:lang w:eastAsia="en-GB"/>
        </w:rPr>
        <w:t xml:space="preserve"> </w:t>
      </w:r>
      <w:r w:rsidRPr="00D62D8F">
        <w:rPr>
          <w:rStyle w:val="Literal"/>
        </w:rPr>
        <w:t>match</w:t>
      </w:r>
      <w:r w:rsidRPr="00D070DF">
        <w:rPr>
          <w:lang w:eastAsia="en-GB"/>
        </w:rPr>
        <w:t>)</w:t>
      </w:r>
      <w:r w:rsidR="00945AE6">
        <w:rPr>
          <w:lang w:eastAsia="en-GB"/>
        </w:rPr>
        <w:t xml:space="preserve"> </w:t>
      </w:r>
      <w:r w:rsidRPr="00D070DF">
        <w:rPr>
          <w:lang w:eastAsia="en-GB"/>
        </w:rPr>
        <w:t>does</w:t>
      </w:r>
      <w:r w:rsidR="00945AE6">
        <w:rPr>
          <w:lang w:eastAsia="en-GB"/>
        </w:rPr>
        <w:t xml:space="preserve"> </w:t>
      </w:r>
      <w:r w:rsidRPr="00D070DF">
        <w:rPr>
          <w:lang w:eastAsia="en-GB"/>
        </w:rPr>
        <w:t>not</w:t>
      </w:r>
      <w:r w:rsidR="00945AE6">
        <w:rPr>
          <w:lang w:eastAsia="en-GB"/>
        </w:rPr>
        <w:t xml:space="preserve"> </w:t>
      </w:r>
      <w:r w:rsidRPr="00D070DF">
        <w:rPr>
          <w:lang w:eastAsia="en-GB"/>
        </w:rPr>
        <w:t>drop</w:t>
      </w:r>
      <w:r w:rsidR="00945AE6">
        <w:rPr>
          <w:lang w:eastAsia="en-GB"/>
        </w:rPr>
        <w:t xml:space="preserve"> </w:t>
      </w:r>
      <w:r w:rsidRPr="00D070DF">
        <w:rPr>
          <w:lang w:eastAsia="en-GB"/>
        </w:rPr>
        <w:t>temporary</w:t>
      </w:r>
      <w:r w:rsidR="00945AE6">
        <w:rPr>
          <w:lang w:eastAsia="en-GB"/>
        </w:rPr>
        <w:t xml:space="preserve"> </w:t>
      </w:r>
      <w:r w:rsidRPr="00D070DF">
        <w:rPr>
          <w:lang w:eastAsia="en-GB"/>
        </w:rPr>
        <w:t>values</w:t>
      </w:r>
      <w:r w:rsidR="00945AE6">
        <w:rPr>
          <w:lang w:eastAsia="en-GB"/>
        </w:rPr>
        <w:t xml:space="preserve"> </w:t>
      </w:r>
      <w:r w:rsidRPr="00D070DF">
        <w:rPr>
          <w:lang w:eastAsia="en-GB"/>
        </w:rPr>
        <w:t>until</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associated</w:t>
      </w:r>
      <w:r w:rsidR="00945AE6">
        <w:rPr>
          <w:lang w:eastAsia="en-GB"/>
        </w:rPr>
        <w:t xml:space="preserve"> </w:t>
      </w:r>
      <w:r w:rsidRPr="00D070DF">
        <w:rPr>
          <w:lang w:eastAsia="en-GB"/>
        </w:rPr>
        <w:t>block.</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20-21,</w:t>
      </w:r>
      <w:r w:rsidR="00945AE6">
        <w:rPr>
          <w:lang w:eastAsia="en-GB"/>
        </w:rPr>
        <w:t xml:space="preserve"> </w:t>
      </w:r>
      <w:r w:rsidRPr="00D070DF">
        <w:rPr>
          <w:lang w:eastAsia="en-GB"/>
        </w:rPr>
        <w:t>the</w:t>
      </w:r>
      <w:r w:rsidR="00945AE6">
        <w:rPr>
          <w:lang w:eastAsia="en-GB"/>
        </w:rPr>
        <w:t xml:space="preserve"> </w:t>
      </w:r>
      <w:r w:rsidRPr="00D070DF">
        <w:rPr>
          <w:lang w:eastAsia="en-GB"/>
        </w:rPr>
        <w:t>lock</w:t>
      </w:r>
      <w:r w:rsidR="00945AE6">
        <w:rPr>
          <w:lang w:eastAsia="en-GB"/>
        </w:rPr>
        <w:t xml:space="preserve"> </w:t>
      </w:r>
      <w:r w:rsidRPr="00D070DF">
        <w:rPr>
          <w:lang w:eastAsia="en-GB"/>
        </w:rPr>
        <w:t>remains</w:t>
      </w:r>
      <w:r w:rsidR="00945AE6">
        <w:rPr>
          <w:lang w:eastAsia="en-GB"/>
        </w:rPr>
        <w:t xml:space="preserve"> </w:t>
      </w:r>
      <w:r w:rsidRPr="00D070DF">
        <w:rPr>
          <w:lang w:eastAsia="en-GB"/>
        </w:rPr>
        <w:t>held</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duration</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call</w:t>
      </w:r>
      <w:r w:rsidR="00945AE6">
        <w:rPr>
          <w:lang w:eastAsia="en-GB"/>
        </w:rPr>
        <w:t xml:space="preserve"> </w:t>
      </w:r>
      <w:r w:rsidRPr="00D070DF">
        <w:rPr>
          <w:lang w:eastAsia="en-GB"/>
        </w:rPr>
        <w:t>to</w:t>
      </w:r>
      <w:r w:rsidR="00945AE6">
        <w:rPr>
          <w:lang w:eastAsia="en-GB"/>
        </w:rPr>
        <w:t xml:space="preserve"> </w:t>
      </w:r>
      <w:r w:rsidRPr="00D62D8F">
        <w:rPr>
          <w:rStyle w:val="Literal"/>
        </w:rPr>
        <w:t>job()</w:t>
      </w:r>
      <w:r w:rsidRPr="00D070DF">
        <w:rPr>
          <w:lang w:eastAsia="en-GB"/>
        </w:rPr>
        <w:t>,</w:t>
      </w:r>
      <w:r w:rsidR="00945AE6">
        <w:rPr>
          <w:lang w:eastAsia="en-GB"/>
        </w:rPr>
        <w:t xml:space="preserve"> </w:t>
      </w:r>
      <w:r w:rsidRPr="00D070DF">
        <w:rPr>
          <w:lang w:eastAsia="en-GB"/>
        </w:rPr>
        <w:t>meaning</w:t>
      </w:r>
      <w:r w:rsidR="00945AE6">
        <w:rPr>
          <w:lang w:eastAsia="en-GB"/>
        </w:rPr>
        <w:t xml:space="preserve"> </w:t>
      </w:r>
      <w:r w:rsidRPr="00D070DF">
        <w:rPr>
          <w:lang w:eastAsia="en-GB"/>
        </w:rPr>
        <w:t>other</w:t>
      </w:r>
      <w:r w:rsidR="00945AE6">
        <w:rPr>
          <w:lang w:eastAsia="en-GB"/>
        </w:rPr>
        <w:t xml:space="preserve"> </w:t>
      </w:r>
      <w:del w:id="162" w:author="Carol Nichols" w:date="2022-08-29T21:08:00Z">
        <w:r w:rsidRPr="00C036DE" w:rsidDel="00C036DE">
          <w:rPr>
            <w:rStyle w:val="Literal"/>
            <w:rPrChange w:id="163" w:author="Carol Nichols" w:date="2022-08-29T21:08:00Z">
              <w:rPr>
                <w:lang w:eastAsia="en-GB"/>
              </w:rPr>
            </w:rPrChange>
          </w:rPr>
          <w:delText>workers</w:delText>
        </w:r>
        <w:r w:rsidR="00945AE6" w:rsidRPr="00C036DE" w:rsidDel="00C036DE">
          <w:rPr>
            <w:rStyle w:val="Literal"/>
            <w:rPrChange w:id="164" w:author="Carol Nichols" w:date="2022-08-29T21:08:00Z">
              <w:rPr>
                <w:lang w:eastAsia="en-GB"/>
              </w:rPr>
            </w:rPrChange>
          </w:rPr>
          <w:delText xml:space="preserve"> </w:delText>
        </w:r>
      </w:del>
      <w:ins w:id="165" w:author="Carol Nichols" w:date="2022-08-29T21:08:00Z">
        <w:r w:rsidR="00C036DE" w:rsidRPr="00C036DE">
          <w:rPr>
            <w:rStyle w:val="Literal"/>
            <w:rPrChange w:id="166" w:author="Carol Nichols" w:date="2022-08-29T21:08:00Z">
              <w:rPr>
                <w:lang w:eastAsia="en-GB"/>
              </w:rPr>
            </w:rPrChange>
          </w:rPr>
          <w:t>Worker</w:t>
        </w:r>
        <w:r w:rsidR="00C036DE">
          <w:rPr>
            <w:lang w:eastAsia="en-GB"/>
          </w:rPr>
          <w:t xml:space="preserve"> instance</w:t>
        </w:r>
        <w:r w:rsidR="00C036DE" w:rsidRPr="00D070DF">
          <w:rPr>
            <w:lang w:eastAsia="en-GB"/>
          </w:rPr>
          <w:t>s</w:t>
        </w:r>
        <w:r w:rsidR="00C036DE">
          <w:rPr>
            <w:lang w:eastAsia="en-GB"/>
          </w:rPr>
          <w:t xml:space="preserve"> </w:t>
        </w:r>
      </w:ins>
      <w:r w:rsidRPr="00D070DF">
        <w:rPr>
          <w:lang w:eastAsia="en-GB"/>
        </w:rPr>
        <w:t>cannot</w:t>
      </w:r>
      <w:r w:rsidR="00945AE6">
        <w:rPr>
          <w:lang w:eastAsia="en-GB"/>
        </w:rPr>
        <w:t xml:space="preserve"> </w:t>
      </w:r>
      <w:r w:rsidRPr="00D070DF">
        <w:rPr>
          <w:lang w:eastAsia="en-GB"/>
        </w:rPr>
        <w:t>receive</w:t>
      </w:r>
      <w:r w:rsidR="00945AE6">
        <w:rPr>
          <w:lang w:eastAsia="en-GB"/>
        </w:rPr>
        <w:t xml:space="preserve"> </w:t>
      </w:r>
      <w:r w:rsidRPr="00D070DF">
        <w:rPr>
          <w:lang w:eastAsia="en-GB"/>
        </w:rPr>
        <w:t>jobs.</w:t>
      </w:r>
      <w:r w:rsidR="009357A3">
        <w:rPr>
          <w:lang w:eastAsia="en-GB"/>
        </w:rPr>
        <w:fldChar w:fldCharType="begin"/>
      </w:r>
      <w:r w:rsidR="009357A3">
        <w:instrText xml:space="preserve"> XE "Mutex&lt;T&gt; type</w:instrText>
      </w:r>
      <w:r w:rsidR="009357A3" w:rsidRPr="00BE574B">
        <w:instrText xml:space="preserve"> </w:instrText>
      </w:r>
      <w:r w:rsidR="009357A3">
        <w:instrText>end</w:instrText>
      </w:r>
      <w:r w:rsidR="009357A3" w:rsidRPr="00BE574B">
        <w:instrText>Range</w:instrText>
      </w:r>
      <w:r w:rsidR="009357A3">
        <w:instrText xml:space="preserve">" </w:instrText>
      </w:r>
      <w:r w:rsidR="009357A3">
        <w:rPr>
          <w:lang w:eastAsia="en-GB"/>
        </w:rPr>
        <w:fldChar w:fldCharType="end"/>
      </w:r>
    </w:p>
    <w:bookmarkStart w:id="167" w:name="graceful-shutdown-and-cleanup"/>
    <w:bookmarkStart w:id="168" w:name="_Toc107314551"/>
    <w:bookmarkEnd w:id="167"/>
    <w:p w14:paraId="550DAFDB" w14:textId="30A1EA46" w:rsidR="00D070DF" w:rsidRPr="00D070DF" w:rsidRDefault="00E45C66" w:rsidP="00945AE6">
      <w:pPr>
        <w:pStyle w:val="HeadA"/>
        <w:rPr>
          <w:lang w:eastAsia="en-GB"/>
        </w:rPr>
      </w:pPr>
      <w:r>
        <w:rPr>
          <w:lang w:eastAsia="en-GB"/>
        </w:rPr>
        <w:fldChar w:fldCharType="begin"/>
      </w:r>
      <w:r>
        <w:instrText xml:space="preserve"> XE "Drop trait </w:instrText>
      </w:r>
      <w:r w:rsidRPr="00BE574B">
        <w:instrText>startRange</w:instrText>
      </w:r>
      <w:r>
        <w:instrText xml:space="preserve">" </w:instrText>
      </w:r>
      <w:r>
        <w:rPr>
          <w:lang w:eastAsia="en-GB"/>
        </w:rPr>
        <w:fldChar w:fldCharType="end"/>
      </w:r>
      <w:r w:rsidR="00D070DF" w:rsidRPr="00D070DF">
        <w:rPr>
          <w:lang w:eastAsia="en-GB"/>
        </w:rPr>
        <w:t>Graceful</w:t>
      </w:r>
      <w:r w:rsidR="00945AE6">
        <w:rPr>
          <w:lang w:eastAsia="en-GB"/>
        </w:rPr>
        <w:t xml:space="preserve"> </w:t>
      </w:r>
      <w:r w:rsidR="00D070DF" w:rsidRPr="00D070DF">
        <w:rPr>
          <w:lang w:eastAsia="en-GB"/>
        </w:rPr>
        <w:t>Shutdown</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Cleanup</w:t>
      </w:r>
      <w:bookmarkEnd w:id="168"/>
    </w:p>
    <w:p w14:paraId="092038C8" w14:textId="6F283014"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20-20</w:t>
      </w:r>
      <w:r w:rsidR="00945AE6">
        <w:rPr>
          <w:lang w:eastAsia="en-GB"/>
        </w:rPr>
        <w:t xml:space="preserve"> </w:t>
      </w:r>
      <w:r w:rsidRPr="00D070DF">
        <w:rPr>
          <w:lang w:eastAsia="en-GB"/>
        </w:rPr>
        <w:t>is</w:t>
      </w:r>
      <w:r w:rsidR="00945AE6">
        <w:rPr>
          <w:lang w:eastAsia="en-GB"/>
        </w:rPr>
        <w:t xml:space="preserve"> </w:t>
      </w:r>
      <w:r w:rsidRPr="00D070DF">
        <w:rPr>
          <w:lang w:eastAsia="en-GB"/>
        </w:rPr>
        <w:t>responding</w:t>
      </w:r>
      <w:r w:rsidR="00945AE6">
        <w:rPr>
          <w:lang w:eastAsia="en-GB"/>
        </w:rPr>
        <w:t xml:space="preserve"> </w:t>
      </w:r>
      <w:r w:rsidRPr="00D070DF">
        <w:rPr>
          <w:lang w:eastAsia="en-GB"/>
        </w:rPr>
        <w:t>to</w:t>
      </w:r>
      <w:r w:rsidR="00945AE6">
        <w:rPr>
          <w:lang w:eastAsia="en-GB"/>
        </w:rPr>
        <w:t xml:space="preserve"> </w:t>
      </w:r>
      <w:r w:rsidRPr="00D070DF">
        <w:rPr>
          <w:lang w:eastAsia="en-GB"/>
        </w:rPr>
        <w:t>requests</w:t>
      </w:r>
      <w:r w:rsidR="00945AE6">
        <w:rPr>
          <w:lang w:eastAsia="en-GB"/>
        </w:rPr>
        <w:t xml:space="preserve"> </w:t>
      </w:r>
      <w:r w:rsidRPr="00D070DF">
        <w:rPr>
          <w:lang w:eastAsia="en-GB"/>
        </w:rPr>
        <w:t>asynchronously</w:t>
      </w:r>
      <w:r w:rsidR="00945AE6">
        <w:rPr>
          <w:lang w:eastAsia="en-GB"/>
        </w:rPr>
        <w:t xml:space="preserve"> </w:t>
      </w:r>
      <w:r w:rsidRPr="00D070DF">
        <w:rPr>
          <w:lang w:eastAsia="en-GB"/>
        </w:rPr>
        <w:t>through</w:t>
      </w:r>
      <w:r w:rsidR="00945AE6">
        <w:rPr>
          <w:lang w:eastAsia="en-GB"/>
        </w:rPr>
        <w:t xml:space="preserve"> </w:t>
      </w:r>
      <w:r w:rsidRPr="00D070DF">
        <w:rPr>
          <w:lang w:eastAsia="en-GB"/>
        </w:rPr>
        <w:t>the</w:t>
      </w:r>
      <w:r w:rsidR="00945AE6">
        <w:rPr>
          <w:lang w:eastAsia="en-GB"/>
        </w:rPr>
        <w:t xml:space="preserve"> </w:t>
      </w:r>
      <w:r w:rsidRPr="00D070DF">
        <w:rPr>
          <w:lang w:eastAsia="en-GB"/>
        </w:rPr>
        <w:t>use</w:t>
      </w:r>
      <w:r w:rsidR="00945AE6">
        <w:rPr>
          <w:lang w:eastAsia="en-GB"/>
        </w:rPr>
        <w:t xml:space="preserve"> </w:t>
      </w:r>
      <w:r w:rsidRPr="00D070DF">
        <w:rPr>
          <w:lang w:eastAsia="en-GB"/>
        </w:rPr>
        <w:t>of</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as</w:t>
      </w:r>
      <w:r w:rsidR="00945AE6">
        <w:rPr>
          <w:lang w:eastAsia="en-GB"/>
        </w:rPr>
        <w:t xml:space="preserve"> </w:t>
      </w:r>
      <w:r w:rsidRPr="00D070DF">
        <w:rPr>
          <w:lang w:eastAsia="en-GB"/>
        </w:rPr>
        <w:t>we</w:t>
      </w:r>
      <w:r w:rsidR="00945AE6">
        <w:rPr>
          <w:lang w:eastAsia="en-GB"/>
        </w:rPr>
        <w:t xml:space="preserve"> </w:t>
      </w:r>
      <w:r w:rsidRPr="00D070DF">
        <w:rPr>
          <w:lang w:eastAsia="en-GB"/>
        </w:rPr>
        <w:t>intended.</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some</w:t>
      </w:r>
      <w:r w:rsidR="00945AE6">
        <w:rPr>
          <w:lang w:eastAsia="en-GB"/>
        </w:rPr>
        <w:t xml:space="preserve"> </w:t>
      </w:r>
      <w:r w:rsidRPr="00D070DF">
        <w:rPr>
          <w:lang w:eastAsia="en-GB"/>
        </w:rPr>
        <w:t>warnings</w:t>
      </w:r>
      <w:r w:rsidR="00945AE6">
        <w:rPr>
          <w:lang w:eastAsia="en-GB"/>
        </w:rPr>
        <w:t xml:space="preserve"> </w:t>
      </w:r>
      <w:r w:rsidRPr="00D070DF">
        <w:rPr>
          <w:lang w:eastAsia="en-GB"/>
        </w:rPr>
        <w:t>about</w:t>
      </w:r>
      <w:r w:rsidR="00945AE6">
        <w:rPr>
          <w:lang w:eastAsia="en-GB"/>
        </w:rPr>
        <w:t xml:space="preserve"> </w:t>
      </w:r>
      <w:r w:rsidRPr="00D070DF">
        <w:rPr>
          <w:lang w:eastAsia="en-GB"/>
        </w:rPr>
        <w:t>the</w:t>
      </w:r>
      <w:r w:rsidR="00945AE6">
        <w:rPr>
          <w:lang w:eastAsia="en-GB"/>
        </w:rPr>
        <w:t xml:space="preserve"> </w:t>
      </w:r>
      <w:r w:rsidRPr="00D62D8F">
        <w:rPr>
          <w:rStyle w:val="Literal"/>
        </w:rPr>
        <w:t>workers</w:t>
      </w:r>
      <w:r w:rsidRPr="00D070DF">
        <w:rPr>
          <w:lang w:eastAsia="en-GB"/>
        </w:rPr>
        <w:t>,</w:t>
      </w:r>
      <w:r w:rsidR="00945AE6">
        <w:rPr>
          <w:lang w:eastAsia="en-GB"/>
        </w:rPr>
        <w:t xml:space="preserve"> </w:t>
      </w:r>
      <w:r w:rsidRPr="00D62D8F">
        <w:rPr>
          <w:rStyle w:val="Literal"/>
        </w:rPr>
        <w:t>id</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62D8F">
        <w:rPr>
          <w:rStyle w:val="Literal"/>
        </w:rPr>
        <w:t>thread</w:t>
      </w:r>
      <w:r w:rsidR="00945AE6">
        <w:rPr>
          <w:lang w:eastAsia="en-GB"/>
        </w:rPr>
        <w:t xml:space="preserve"> </w:t>
      </w:r>
      <w:r w:rsidRPr="00D070DF">
        <w:rPr>
          <w:lang w:eastAsia="en-GB"/>
        </w:rPr>
        <w:t>fields</w:t>
      </w:r>
      <w:r w:rsidR="00945AE6">
        <w:rPr>
          <w:lang w:eastAsia="en-GB"/>
        </w:rPr>
        <w:t xml:space="preserve"> </w:t>
      </w:r>
      <w:r w:rsidRPr="00D070DF">
        <w:rPr>
          <w:lang w:eastAsia="en-GB"/>
        </w:rPr>
        <w:t>that</w:t>
      </w:r>
      <w:r w:rsidR="00945AE6">
        <w:rPr>
          <w:lang w:eastAsia="en-GB"/>
        </w:rPr>
        <w:t xml:space="preserve"> </w:t>
      </w:r>
      <w:r w:rsidRPr="00D070DF">
        <w:rPr>
          <w:lang w:eastAsia="en-GB"/>
        </w:rPr>
        <w:t>we’re</w:t>
      </w:r>
      <w:r w:rsidR="00945AE6">
        <w:rPr>
          <w:lang w:eastAsia="en-GB"/>
        </w:rPr>
        <w:t xml:space="preserve"> </w:t>
      </w:r>
      <w:r w:rsidRPr="00D070DF">
        <w:rPr>
          <w:lang w:eastAsia="en-GB"/>
        </w:rPr>
        <w:t>not</w:t>
      </w:r>
      <w:r w:rsidR="00945AE6">
        <w:rPr>
          <w:lang w:eastAsia="en-GB"/>
        </w:rPr>
        <w:t xml:space="preserve"> </w:t>
      </w:r>
      <w:r w:rsidRPr="00D070DF">
        <w:rPr>
          <w:lang w:eastAsia="en-GB"/>
        </w:rPr>
        <w:t>using</w:t>
      </w:r>
      <w:r w:rsidR="00945AE6">
        <w:rPr>
          <w:lang w:eastAsia="en-GB"/>
        </w:rPr>
        <w:t xml:space="preserve"> </w:t>
      </w:r>
      <w:r w:rsidRPr="00D070DF">
        <w:rPr>
          <w:lang w:eastAsia="en-GB"/>
        </w:rPr>
        <w:t>in</w:t>
      </w:r>
      <w:r w:rsidR="00945AE6">
        <w:rPr>
          <w:lang w:eastAsia="en-GB"/>
        </w:rPr>
        <w:t xml:space="preserve"> </w:t>
      </w:r>
      <w:r w:rsidRPr="00D070DF">
        <w:rPr>
          <w:lang w:eastAsia="en-GB"/>
        </w:rPr>
        <w:t>a</w:t>
      </w:r>
      <w:r w:rsidR="00945AE6">
        <w:rPr>
          <w:lang w:eastAsia="en-GB"/>
        </w:rPr>
        <w:t xml:space="preserve"> </w:t>
      </w:r>
      <w:r w:rsidRPr="00D070DF">
        <w:rPr>
          <w:lang w:eastAsia="en-GB"/>
        </w:rPr>
        <w:t>direct</w:t>
      </w:r>
      <w:r w:rsidR="00945AE6">
        <w:rPr>
          <w:lang w:eastAsia="en-GB"/>
        </w:rPr>
        <w:t xml:space="preserve"> </w:t>
      </w:r>
      <w:r w:rsidRPr="00D070DF">
        <w:rPr>
          <w:lang w:eastAsia="en-GB"/>
        </w:rPr>
        <w:t>way</w:t>
      </w:r>
      <w:r w:rsidR="00945AE6">
        <w:rPr>
          <w:lang w:eastAsia="en-GB"/>
        </w:rPr>
        <w:t xml:space="preserve"> </w:t>
      </w:r>
      <w:r w:rsidRPr="00D070DF">
        <w:rPr>
          <w:lang w:eastAsia="en-GB"/>
        </w:rPr>
        <w:t>that</w:t>
      </w:r>
      <w:r w:rsidR="00945AE6">
        <w:rPr>
          <w:lang w:eastAsia="en-GB"/>
        </w:rPr>
        <w:t xml:space="preserve"> </w:t>
      </w:r>
      <w:r w:rsidRPr="00D070DF">
        <w:rPr>
          <w:lang w:eastAsia="en-GB"/>
        </w:rPr>
        <w:t>reminds</w:t>
      </w:r>
      <w:r w:rsidR="00945AE6">
        <w:rPr>
          <w:lang w:eastAsia="en-GB"/>
        </w:rPr>
        <w:t xml:space="preserve"> </w:t>
      </w:r>
      <w:r w:rsidRPr="00D070DF">
        <w:rPr>
          <w:lang w:eastAsia="en-GB"/>
        </w:rPr>
        <w:t>us</w:t>
      </w:r>
      <w:r w:rsidR="00945AE6">
        <w:rPr>
          <w:lang w:eastAsia="en-GB"/>
        </w:rPr>
        <w:t xml:space="preserve"> </w:t>
      </w:r>
      <w:r w:rsidRPr="00D070DF">
        <w:rPr>
          <w:lang w:eastAsia="en-GB"/>
        </w:rPr>
        <w:t>we’re</w:t>
      </w:r>
      <w:r w:rsidR="00945AE6">
        <w:rPr>
          <w:lang w:eastAsia="en-GB"/>
        </w:rPr>
        <w:t xml:space="preserve"> </w:t>
      </w:r>
      <w:r w:rsidRPr="00D070DF">
        <w:rPr>
          <w:lang w:eastAsia="en-GB"/>
        </w:rPr>
        <w:t>not</w:t>
      </w:r>
      <w:r w:rsidR="00945AE6">
        <w:rPr>
          <w:lang w:eastAsia="en-GB"/>
        </w:rPr>
        <w:t xml:space="preserve"> </w:t>
      </w:r>
      <w:r w:rsidRPr="00D070DF">
        <w:rPr>
          <w:lang w:eastAsia="en-GB"/>
        </w:rPr>
        <w:t>cleaning</w:t>
      </w:r>
      <w:r w:rsidR="00945AE6">
        <w:rPr>
          <w:lang w:eastAsia="en-GB"/>
        </w:rPr>
        <w:t xml:space="preserve"> </w:t>
      </w:r>
      <w:r w:rsidRPr="00D070DF">
        <w:rPr>
          <w:lang w:eastAsia="en-GB"/>
        </w:rPr>
        <w:t>up</w:t>
      </w:r>
      <w:r w:rsidR="00945AE6">
        <w:rPr>
          <w:lang w:eastAsia="en-GB"/>
        </w:rPr>
        <w:t xml:space="preserve"> </w:t>
      </w:r>
      <w:r w:rsidRPr="00D070DF">
        <w:rPr>
          <w:lang w:eastAsia="en-GB"/>
        </w:rPr>
        <w:t>anything.</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less</w:t>
      </w:r>
      <w:r w:rsidR="00945AE6">
        <w:rPr>
          <w:lang w:eastAsia="en-GB"/>
        </w:rPr>
        <w:t xml:space="preserve"> </w:t>
      </w:r>
      <w:r w:rsidRPr="00D070DF">
        <w:rPr>
          <w:lang w:eastAsia="en-GB"/>
        </w:rPr>
        <w:t>elegant</w:t>
      </w:r>
      <w:r w:rsidR="00945AE6">
        <w:rPr>
          <w:lang w:eastAsia="en-GB"/>
        </w:rPr>
        <w:t xml:space="preserve"> </w:t>
      </w:r>
      <w:r w:rsidR="001E1CE3" w:rsidRPr="00907075">
        <w:rPr>
          <w:rStyle w:val="KeyCaps"/>
        </w:rPr>
        <w:t>ctrl-</w:t>
      </w:r>
      <w:r w:rsidR="001E1CE3">
        <w:t>C</w:t>
      </w:r>
      <w:r w:rsidR="00945AE6">
        <w:rPr>
          <w:lang w:eastAsia="en-GB"/>
        </w:rPr>
        <w:t xml:space="preserve"> </w:t>
      </w:r>
      <w:r w:rsidRPr="00D070DF">
        <w:rPr>
          <w:lang w:eastAsia="en-GB"/>
        </w:rPr>
        <w:t>method</w:t>
      </w:r>
      <w:r w:rsidR="00945AE6">
        <w:rPr>
          <w:lang w:eastAsia="en-GB"/>
        </w:rPr>
        <w:t xml:space="preserve"> </w:t>
      </w:r>
      <w:r w:rsidRPr="00D070DF">
        <w:rPr>
          <w:lang w:eastAsia="en-GB"/>
        </w:rPr>
        <w:t>to</w:t>
      </w:r>
      <w:r w:rsidR="00945AE6">
        <w:rPr>
          <w:lang w:eastAsia="en-GB"/>
        </w:rPr>
        <w:t xml:space="preserve"> </w:t>
      </w:r>
      <w:r w:rsidRPr="00D070DF">
        <w:rPr>
          <w:lang w:eastAsia="en-GB"/>
        </w:rPr>
        <w:t>halt</w:t>
      </w:r>
      <w:r w:rsidR="00945AE6">
        <w:rPr>
          <w:lang w:eastAsia="en-GB"/>
        </w:rPr>
        <w:t xml:space="preserve"> </w:t>
      </w:r>
      <w:r w:rsidRPr="00D070DF">
        <w:rPr>
          <w:lang w:eastAsia="en-GB"/>
        </w:rPr>
        <w:t>the</w:t>
      </w:r>
      <w:r w:rsidR="00945AE6">
        <w:rPr>
          <w:lang w:eastAsia="en-GB"/>
        </w:rPr>
        <w:t xml:space="preserve"> </w:t>
      </w:r>
      <w:r w:rsidRPr="00D070DF">
        <w:rPr>
          <w:lang w:eastAsia="en-GB"/>
        </w:rPr>
        <w:t>main</w:t>
      </w:r>
      <w:r w:rsidR="00945AE6">
        <w:rPr>
          <w:lang w:eastAsia="en-GB"/>
        </w:rPr>
        <w:t xml:space="preserve"> </w:t>
      </w:r>
      <w:r w:rsidRPr="00D070DF">
        <w:rPr>
          <w:lang w:eastAsia="en-GB"/>
        </w:rPr>
        <w:t>thread,</w:t>
      </w:r>
      <w:r w:rsidR="00945AE6">
        <w:rPr>
          <w:lang w:eastAsia="en-GB"/>
        </w:rPr>
        <w:t xml:space="preserve"> </w:t>
      </w:r>
      <w:r w:rsidRPr="00D070DF">
        <w:rPr>
          <w:lang w:eastAsia="en-GB"/>
        </w:rPr>
        <w:t>all</w:t>
      </w:r>
      <w:r w:rsidR="00945AE6">
        <w:rPr>
          <w:lang w:eastAsia="en-GB"/>
        </w:rPr>
        <w:t xml:space="preserve"> </w:t>
      </w:r>
      <w:r w:rsidRPr="00D070DF">
        <w:rPr>
          <w:lang w:eastAsia="en-GB"/>
        </w:rPr>
        <w:t>other</w:t>
      </w:r>
      <w:r w:rsidR="00945AE6">
        <w:rPr>
          <w:lang w:eastAsia="en-GB"/>
        </w:rPr>
        <w:t xml:space="preserve"> </w:t>
      </w:r>
      <w:r w:rsidRPr="00D070DF">
        <w:rPr>
          <w:lang w:eastAsia="en-GB"/>
        </w:rPr>
        <w:t>threads</w:t>
      </w:r>
      <w:r w:rsidR="00945AE6">
        <w:rPr>
          <w:lang w:eastAsia="en-GB"/>
        </w:rPr>
        <w:t xml:space="preserve"> </w:t>
      </w:r>
      <w:r w:rsidRPr="00D070DF">
        <w:rPr>
          <w:lang w:eastAsia="en-GB"/>
        </w:rPr>
        <w:t>are</w:t>
      </w:r>
      <w:r w:rsidR="00945AE6">
        <w:rPr>
          <w:lang w:eastAsia="en-GB"/>
        </w:rPr>
        <w:t xml:space="preserve"> </w:t>
      </w:r>
      <w:r w:rsidRPr="00D070DF">
        <w:rPr>
          <w:lang w:eastAsia="en-GB"/>
        </w:rPr>
        <w:t>stopped</w:t>
      </w:r>
      <w:r w:rsidR="00945AE6">
        <w:rPr>
          <w:lang w:eastAsia="en-GB"/>
        </w:rPr>
        <w:t xml:space="preserve"> </w:t>
      </w:r>
      <w:r w:rsidRPr="00D070DF">
        <w:rPr>
          <w:lang w:eastAsia="en-GB"/>
        </w:rPr>
        <w:t>immediately</w:t>
      </w:r>
      <w:r w:rsidR="00945AE6">
        <w:rPr>
          <w:lang w:eastAsia="en-GB"/>
        </w:rPr>
        <w:t xml:space="preserve"> </w:t>
      </w:r>
      <w:r w:rsidRPr="00D070DF">
        <w:rPr>
          <w:lang w:eastAsia="en-GB"/>
        </w:rPr>
        <w:t>as</w:t>
      </w:r>
      <w:r w:rsidR="00945AE6">
        <w:rPr>
          <w:lang w:eastAsia="en-GB"/>
        </w:rPr>
        <w:t xml:space="preserve"> </w:t>
      </w:r>
      <w:r w:rsidRPr="00D070DF">
        <w:rPr>
          <w:lang w:eastAsia="en-GB"/>
        </w:rPr>
        <w:t>well,</w:t>
      </w:r>
      <w:r w:rsidR="00945AE6">
        <w:rPr>
          <w:lang w:eastAsia="en-GB"/>
        </w:rPr>
        <w:t xml:space="preserve"> </w:t>
      </w:r>
      <w:r w:rsidRPr="00D070DF">
        <w:rPr>
          <w:lang w:eastAsia="en-GB"/>
        </w:rPr>
        <w:t>even</w:t>
      </w:r>
      <w:r w:rsidR="00945AE6">
        <w:rPr>
          <w:lang w:eastAsia="en-GB"/>
        </w:rPr>
        <w:t xml:space="preserve"> </w:t>
      </w:r>
      <w:r w:rsidRPr="00D070DF">
        <w:rPr>
          <w:lang w:eastAsia="en-GB"/>
        </w:rPr>
        <w:t>if</w:t>
      </w:r>
      <w:r w:rsidR="00945AE6">
        <w:rPr>
          <w:lang w:eastAsia="en-GB"/>
        </w:rPr>
        <w:t xml:space="preserve"> </w:t>
      </w:r>
      <w:r w:rsidRPr="00D070DF">
        <w:rPr>
          <w:lang w:eastAsia="en-GB"/>
        </w:rPr>
        <w:t>they’re</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middle</w:t>
      </w:r>
      <w:r w:rsidR="00945AE6">
        <w:rPr>
          <w:lang w:eastAsia="en-GB"/>
        </w:rPr>
        <w:t xml:space="preserve"> </w:t>
      </w:r>
      <w:r w:rsidRPr="00D070DF">
        <w:rPr>
          <w:lang w:eastAsia="en-GB"/>
        </w:rPr>
        <w:t>of</w:t>
      </w:r>
      <w:r w:rsidR="00945AE6">
        <w:rPr>
          <w:lang w:eastAsia="en-GB"/>
        </w:rPr>
        <w:t xml:space="preserve"> </w:t>
      </w:r>
      <w:r w:rsidRPr="00D070DF">
        <w:rPr>
          <w:lang w:eastAsia="en-GB"/>
        </w:rPr>
        <w:t>serving</w:t>
      </w:r>
      <w:r w:rsidR="00945AE6">
        <w:rPr>
          <w:lang w:eastAsia="en-GB"/>
        </w:rPr>
        <w:t xml:space="preserve"> </w:t>
      </w:r>
      <w:r w:rsidRPr="00D070DF">
        <w:rPr>
          <w:lang w:eastAsia="en-GB"/>
        </w:rPr>
        <w:t>a</w:t>
      </w:r>
      <w:r w:rsidR="00945AE6">
        <w:rPr>
          <w:lang w:eastAsia="en-GB"/>
        </w:rPr>
        <w:t xml:space="preserve"> </w:t>
      </w:r>
      <w:r w:rsidRPr="00D070DF">
        <w:rPr>
          <w:lang w:eastAsia="en-GB"/>
        </w:rPr>
        <w:t>request.</w:t>
      </w:r>
    </w:p>
    <w:p w14:paraId="342F0A6D" w14:textId="0C381F10" w:rsidR="00D070DF" w:rsidRPr="00D070DF" w:rsidRDefault="00D070DF" w:rsidP="00945AE6">
      <w:pPr>
        <w:pStyle w:val="Body"/>
        <w:rPr>
          <w:lang w:eastAsia="en-GB"/>
        </w:rPr>
      </w:pPr>
      <w:r w:rsidRPr="00D070DF">
        <w:rPr>
          <w:lang w:eastAsia="en-GB"/>
        </w:rPr>
        <w:t>Next,</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the</w:t>
      </w:r>
      <w:r w:rsidR="00945AE6">
        <w:rPr>
          <w:lang w:eastAsia="en-GB"/>
        </w:rPr>
        <w:t xml:space="preserve"> </w:t>
      </w:r>
      <w:r w:rsidRPr="00D62D8F">
        <w:rPr>
          <w:rStyle w:val="Literal"/>
        </w:rPr>
        <w:t>Drop</w:t>
      </w:r>
      <w:r w:rsidR="00945AE6">
        <w:rPr>
          <w:lang w:eastAsia="en-GB"/>
        </w:rPr>
        <w:t xml:space="preserve"> </w:t>
      </w:r>
      <w:r w:rsidRPr="00D070DF">
        <w:rPr>
          <w:lang w:eastAsia="en-GB"/>
        </w:rPr>
        <w:t>trait</w:t>
      </w:r>
      <w:r w:rsidR="00945AE6">
        <w:rPr>
          <w:lang w:eastAsia="en-GB"/>
        </w:rPr>
        <w:t xml:space="preserve"> </w:t>
      </w:r>
      <w:r w:rsidRPr="00D070DF">
        <w:rPr>
          <w:lang w:eastAsia="en-GB"/>
        </w:rPr>
        <w:t>to</w:t>
      </w:r>
      <w:r w:rsidR="00945AE6">
        <w:rPr>
          <w:lang w:eastAsia="en-GB"/>
        </w:rPr>
        <w:t xml:space="preserve"> </w:t>
      </w:r>
      <w:r w:rsidRPr="00D070DF">
        <w:rPr>
          <w:lang w:eastAsia="en-GB"/>
        </w:rPr>
        <w:t>call</w:t>
      </w:r>
      <w:r w:rsidR="00945AE6">
        <w:rPr>
          <w:lang w:eastAsia="en-GB"/>
        </w:rPr>
        <w:t xml:space="preserve"> </w:t>
      </w:r>
      <w:r w:rsidRPr="00D62D8F">
        <w:rPr>
          <w:rStyle w:val="Literal"/>
        </w:rPr>
        <w:t>join</w:t>
      </w:r>
      <w:r w:rsidR="00945AE6">
        <w:rPr>
          <w:lang w:eastAsia="en-GB"/>
        </w:rPr>
        <w:t xml:space="preserve"> </w:t>
      </w:r>
      <w:r w:rsidRPr="00D070DF">
        <w:rPr>
          <w:lang w:eastAsia="en-GB"/>
        </w:rPr>
        <w:t>on</w:t>
      </w:r>
      <w:r w:rsidR="00945AE6">
        <w:rPr>
          <w:lang w:eastAsia="en-GB"/>
        </w:rPr>
        <w:t xml:space="preserve"> </w:t>
      </w:r>
      <w:r w:rsidRPr="00D070DF">
        <w:rPr>
          <w:lang w:eastAsia="en-GB"/>
        </w:rPr>
        <w:t>each</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so</w:t>
      </w:r>
      <w:r w:rsidR="00945AE6">
        <w:rPr>
          <w:lang w:eastAsia="en-GB"/>
        </w:rPr>
        <w:t xml:space="preserve"> </w:t>
      </w:r>
      <w:r w:rsidRPr="00D070DF">
        <w:rPr>
          <w:lang w:eastAsia="en-GB"/>
        </w:rPr>
        <w:t>they</w:t>
      </w:r>
      <w:r w:rsidR="00945AE6">
        <w:rPr>
          <w:lang w:eastAsia="en-GB"/>
        </w:rPr>
        <w:t xml:space="preserve"> </w:t>
      </w:r>
      <w:r w:rsidRPr="00D070DF">
        <w:rPr>
          <w:lang w:eastAsia="en-GB"/>
        </w:rPr>
        <w:t>can</w:t>
      </w:r>
      <w:r w:rsidR="00945AE6">
        <w:rPr>
          <w:lang w:eastAsia="en-GB"/>
        </w:rPr>
        <w:t xml:space="preserve"> </w:t>
      </w:r>
      <w:r w:rsidRPr="00D070DF">
        <w:rPr>
          <w:lang w:eastAsia="en-GB"/>
        </w:rPr>
        <w:t>finish</w:t>
      </w:r>
      <w:r w:rsidR="00945AE6">
        <w:rPr>
          <w:lang w:eastAsia="en-GB"/>
        </w:rPr>
        <w:t xml:space="preserve"> </w:t>
      </w:r>
      <w:r w:rsidRPr="00D070DF">
        <w:rPr>
          <w:lang w:eastAsia="en-GB"/>
        </w:rPr>
        <w:t>the</w:t>
      </w:r>
      <w:r w:rsidR="00945AE6">
        <w:rPr>
          <w:lang w:eastAsia="en-GB"/>
        </w:rPr>
        <w:t xml:space="preserve"> </w:t>
      </w:r>
      <w:r w:rsidRPr="00D070DF">
        <w:rPr>
          <w:lang w:eastAsia="en-GB"/>
        </w:rPr>
        <w:t>requests</w:t>
      </w:r>
      <w:r w:rsidR="00945AE6">
        <w:rPr>
          <w:lang w:eastAsia="en-GB"/>
        </w:rPr>
        <w:t xml:space="preserve"> </w:t>
      </w:r>
      <w:r w:rsidRPr="00D070DF">
        <w:rPr>
          <w:lang w:eastAsia="en-GB"/>
        </w:rPr>
        <w:t>they’re</w:t>
      </w:r>
      <w:r w:rsidR="00945AE6">
        <w:rPr>
          <w:lang w:eastAsia="en-GB"/>
        </w:rPr>
        <w:t xml:space="preserve"> </w:t>
      </w:r>
      <w:r w:rsidRPr="00D070DF">
        <w:rPr>
          <w:lang w:eastAsia="en-GB"/>
        </w:rPr>
        <w:t>working</w:t>
      </w:r>
      <w:r w:rsidR="00945AE6">
        <w:rPr>
          <w:lang w:eastAsia="en-GB"/>
        </w:rPr>
        <w:t xml:space="preserve"> </w:t>
      </w:r>
      <w:r w:rsidRPr="00D070DF">
        <w:rPr>
          <w:lang w:eastAsia="en-GB"/>
        </w:rPr>
        <w:t>on</w:t>
      </w:r>
      <w:r w:rsidR="00945AE6">
        <w:rPr>
          <w:lang w:eastAsia="en-GB"/>
        </w:rPr>
        <w:t xml:space="preserve"> </w:t>
      </w:r>
      <w:r w:rsidRPr="00D070DF">
        <w:rPr>
          <w:lang w:eastAsia="en-GB"/>
        </w:rPr>
        <w:t>before</w:t>
      </w:r>
      <w:r w:rsidR="00945AE6">
        <w:rPr>
          <w:lang w:eastAsia="en-GB"/>
        </w:rPr>
        <w:t xml:space="preserve"> </w:t>
      </w:r>
      <w:r w:rsidRPr="00D070DF">
        <w:rPr>
          <w:lang w:eastAsia="en-GB"/>
        </w:rPr>
        <w:t>closing.</w:t>
      </w:r>
      <w:r w:rsidR="00945AE6">
        <w:rPr>
          <w:lang w:eastAsia="en-GB"/>
        </w:rPr>
        <w:t xml:space="preserve"> </w:t>
      </w:r>
      <w:r w:rsidRPr="00D070DF">
        <w:rPr>
          <w:lang w:eastAsia="en-GB"/>
        </w:rPr>
        <w:t>Then</w:t>
      </w:r>
      <w:r w:rsidR="00945AE6">
        <w:rPr>
          <w:lang w:eastAsia="en-GB"/>
        </w:rPr>
        <w:t xml:space="preserve"> </w:t>
      </w:r>
      <w:r w:rsidRPr="00D070DF">
        <w:rPr>
          <w:lang w:eastAsia="en-GB"/>
        </w:rPr>
        <w:t>we’ll</w:t>
      </w:r>
      <w:r w:rsidR="00945AE6">
        <w:rPr>
          <w:lang w:eastAsia="en-GB"/>
        </w:rPr>
        <w:t xml:space="preserve"> </w:t>
      </w:r>
      <w:r w:rsidRPr="00D070DF">
        <w:rPr>
          <w:lang w:eastAsia="en-GB"/>
        </w:rPr>
        <w:t>implement</w:t>
      </w:r>
      <w:r w:rsidR="00945AE6">
        <w:rPr>
          <w:lang w:eastAsia="en-GB"/>
        </w:rPr>
        <w:t xml:space="preserve"> </w:t>
      </w:r>
      <w:r w:rsidRPr="00D070DF">
        <w:rPr>
          <w:lang w:eastAsia="en-GB"/>
        </w:rPr>
        <w:t>a</w:t>
      </w:r>
      <w:r w:rsidR="00945AE6">
        <w:rPr>
          <w:lang w:eastAsia="en-GB"/>
        </w:rPr>
        <w:t xml:space="preserve"> </w:t>
      </w:r>
      <w:r w:rsidRPr="00D070DF">
        <w:rPr>
          <w:lang w:eastAsia="en-GB"/>
        </w:rPr>
        <w:t>way</w:t>
      </w:r>
      <w:r w:rsidR="00945AE6">
        <w:rPr>
          <w:lang w:eastAsia="en-GB"/>
        </w:rPr>
        <w:t xml:space="preserve"> </w:t>
      </w:r>
      <w:r w:rsidRPr="00D070DF">
        <w:rPr>
          <w:lang w:eastAsia="en-GB"/>
        </w:rPr>
        <w:t>to</w:t>
      </w:r>
      <w:r w:rsidR="00945AE6">
        <w:rPr>
          <w:lang w:eastAsia="en-GB"/>
        </w:rPr>
        <w:t xml:space="preserve"> </w:t>
      </w:r>
      <w:r w:rsidRPr="00D070DF">
        <w:rPr>
          <w:lang w:eastAsia="en-GB"/>
        </w:rPr>
        <w:t>tell</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they</w:t>
      </w:r>
      <w:r w:rsidR="00945AE6">
        <w:rPr>
          <w:lang w:eastAsia="en-GB"/>
        </w:rPr>
        <w:t xml:space="preserve"> </w:t>
      </w:r>
      <w:r w:rsidRPr="00D070DF">
        <w:rPr>
          <w:lang w:eastAsia="en-GB"/>
        </w:rPr>
        <w:t>should</w:t>
      </w:r>
      <w:r w:rsidR="00945AE6">
        <w:rPr>
          <w:lang w:eastAsia="en-GB"/>
        </w:rPr>
        <w:t xml:space="preserve"> </w:t>
      </w:r>
      <w:r w:rsidRPr="00D070DF">
        <w:rPr>
          <w:lang w:eastAsia="en-GB"/>
        </w:rPr>
        <w:t>stop</w:t>
      </w:r>
      <w:r w:rsidR="00945AE6">
        <w:rPr>
          <w:lang w:eastAsia="en-GB"/>
        </w:rPr>
        <w:t xml:space="preserve"> </w:t>
      </w:r>
      <w:r w:rsidRPr="00D070DF">
        <w:rPr>
          <w:lang w:eastAsia="en-GB"/>
        </w:rPr>
        <w:t>accepting</w:t>
      </w:r>
      <w:r w:rsidR="00945AE6">
        <w:rPr>
          <w:lang w:eastAsia="en-GB"/>
        </w:rPr>
        <w:t xml:space="preserve"> </w:t>
      </w:r>
      <w:r w:rsidRPr="00D070DF">
        <w:rPr>
          <w:lang w:eastAsia="en-GB"/>
        </w:rPr>
        <w:t>new</w:t>
      </w:r>
      <w:r w:rsidR="00945AE6">
        <w:rPr>
          <w:lang w:eastAsia="en-GB"/>
        </w:rPr>
        <w:t xml:space="preserve"> </w:t>
      </w:r>
      <w:r w:rsidRPr="00D070DF">
        <w:rPr>
          <w:lang w:eastAsia="en-GB"/>
        </w:rPr>
        <w:t>requests</w:t>
      </w:r>
      <w:r w:rsidR="00945AE6">
        <w:rPr>
          <w:lang w:eastAsia="en-GB"/>
        </w:rPr>
        <w:t xml:space="preserve"> </w:t>
      </w:r>
      <w:r w:rsidRPr="00D070DF">
        <w:rPr>
          <w:lang w:eastAsia="en-GB"/>
        </w:rPr>
        <w:t>and</w:t>
      </w:r>
      <w:r w:rsidR="00945AE6">
        <w:rPr>
          <w:lang w:eastAsia="en-GB"/>
        </w:rPr>
        <w:t xml:space="preserve"> </w:t>
      </w:r>
      <w:r w:rsidRPr="00D070DF">
        <w:rPr>
          <w:lang w:eastAsia="en-GB"/>
        </w:rPr>
        <w:t>shut</w:t>
      </w:r>
      <w:r w:rsidR="00945AE6">
        <w:rPr>
          <w:lang w:eastAsia="en-GB"/>
        </w:rPr>
        <w:t xml:space="preserve"> </w:t>
      </w:r>
      <w:r w:rsidRPr="00D070DF">
        <w:rPr>
          <w:lang w:eastAsia="en-GB"/>
        </w:rPr>
        <w:t>down.</w:t>
      </w:r>
      <w:r w:rsidR="00945AE6">
        <w:rPr>
          <w:lang w:eastAsia="en-GB"/>
        </w:rPr>
        <w:t xml:space="preserve"> </w:t>
      </w: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action,</w:t>
      </w:r>
      <w:r w:rsidR="00945AE6">
        <w:rPr>
          <w:lang w:eastAsia="en-GB"/>
        </w:rPr>
        <w:t xml:space="preserve"> </w:t>
      </w:r>
      <w:r w:rsidRPr="00D070DF">
        <w:rPr>
          <w:lang w:eastAsia="en-GB"/>
        </w:rPr>
        <w:t>we’ll</w:t>
      </w:r>
      <w:r w:rsidR="00945AE6">
        <w:rPr>
          <w:lang w:eastAsia="en-GB"/>
        </w:rPr>
        <w:t xml:space="preserve"> </w:t>
      </w:r>
      <w:r w:rsidRPr="00D070DF">
        <w:rPr>
          <w:lang w:eastAsia="en-GB"/>
        </w:rPr>
        <w:t>modify</w:t>
      </w:r>
      <w:r w:rsidR="00945AE6">
        <w:rPr>
          <w:lang w:eastAsia="en-GB"/>
        </w:rPr>
        <w:t xml:space="preserve"> </w:t>
      </w:r>
      <w:r w:rsidRPr="00D070DF">
        <w:rPr>
          <w:lang w:eastAsia="en-GB"/>
        </w:rPr>
        <w:t>our</w:t>
      </w:r>
      <w:r w:rsidR="00945AE6">
        <w:rPr>
          <w:lang w:eastAsia="en-GB"/>
        </w:rPr>
        <w:t xml:space="preserve"> </w:t>
      </w:r>
      <w:r w:rsidRPr="00D070DF">
        <w:rPr>
          <w:lang w:eastAsia="en-GB"/>
        </w:rPr>
        <w:t>server</w:t>
      </w:r>
      <w:r w:rsidR="00945AE6">
        <w:rPr>
          <w:lang w:eastAsia="en-GB"/>
        </w:rPr>
        <w:t xml:space="preserve"> </w:t>
      </w:r>
      <w:r w:rsidRPr="00D070DF">
        <w:rPr>
          <w:lang w:eastAsia="en-GB"/>
        </w:rPr>
        <w:t>to</w:t>
      </w:r>
      <w:r w:rsidR="00945AE6">
        <w:rPr>
          <w:lang w:eastAsia="en-GB"/>
        </w:rPr>
        <w:t xml:space="preserve"> </w:t>
      </w:r>
      <w:r w:rsidRPr="00D070DF">
        <w:rPr>
          <w:lang w:eastAsia="en-GB"/>
        </w:rPr>
        <w:t>accept</w:t>
      </w:r>
      <w:r w:rsidR="00945AE6">
        <w:rPr>
          <w:lang w:eastAsia="en-GB"/>
        </w:rPr>
        <w:t xml:space="preserve"> </w:t>
      </w:r>
      <w:r w:rsidRPr="00D070DF">
        <w:rPr>
          <w:lang w:eastAsia="en-GB"/>
        </w:rPr>
        <w:t>only</w:t>
      </w:r>
      <w:r w:rsidR="00945AE6">
        <w:rPr>
          <w:lang w:eastAsia="en-GB"/>
        </w:rPr>
        <w:t xml:space="preserve"> </w:t>
      </w:r>
      <w:r w:rsidRPr="00D070DF">
        <w:rPr>
          <w:lang w:eastAsia="en-GB"/>
        </w:rPr>
        <w:t>two</w:t>
      </w:r>
      <w:r w:rsidR="00945AE6">
        <w:rPr>
          <w:lang w:eastAsia="en-GB"/>
        </w:rPr>
        <w:t xml:space="preserve"> </w:t>
      </w:r>
      <w:r w:rsidRPr="00D070DF">
        <w:rPr>
          <w:lang w:eastAsia="en-GB"/>
        </w:rPr>
        <w:t>requests</w:t>
      </w:r>
      <w:r w:rsidR="00945AE6">
        <w:rPr>
          <w:lang w:eastAsia="en-GB"/>
        </w:rPr>
        <w:t xml:space="preserve"> </w:t>
      </w:r>
      <w:r w:rsidRPr="00D070DF">
        <w:rPr>
          <w:lang w:eastAsia="en-GB"/>
        </w:rPr>
        <w:t>before</w:t>
      </w:r>
      <w:r w:rsidR="00945AE6">
        <w:rPr>
          <w:lang w:eastAsia="en-GB"/>
        </w:rPr>
        <w:t xml:space="preserve"> </w:t>
      </w:r>
      <w:r w:rsidRPr="00D070DF">
        <w:rPr>
          <w:lang w:eastAsia="en-GB"/>
        </w:rPr>
        <w:t>gracefully</w:t>
      </w:r>
      <w:r w:rsidR="00945AE6">
        <w:rPr>
          <w:lang w:eastAsia="en-GB"/>
        </w:rPr>
        <w:t xml:space="preserve"> </w:t>
      </w:r>
      <w:r w:rsidRPr="00D070DF">
        <w:rPr>
          <w:lang w:eastAsia="en-GB"/>
        </w:rPr>
        <w:t>shutting</w:t>
      </w:r>
      <w:r w:rsidR="00945AE6">
        <w:rPr>
          <w:lang w:eastAsia="en-GB"/>
        </w:rPr>
        <w:t xml:space="preserve"> </w:t>
      </w:r>
      <w:r w:rsidRPr="00D070DF">
        <w:rPr>
          <w:lang w:eastAsia="en-GB"/>
        </w:rPr>
        <w:t>down</w:t>
      </w:r>
      <w:r w:rsidR="00945AE6">
        <w:rPr>
          <w:lang w:eastAsia="en-GB"/>
        </w:rPr>
        <w:t xml:space="preserve"> </w:t>
      </w:r>
      <w:r w:rsidRPr="00D070DF">
        <w:rPr>
          <w:lang w:eastAsia="en-GB"/>
        </w:rPr>
        <w:t>its</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p>
    <w:p w14:paraId="0BAFD32A" w14:textId="34DDE321" w:rsidR="00D070DF" w:rsidRPr="00D070DF" w:rsidRDefault="00D070DF" w:rsidP="00D37304">
      <w:pPr>
        <w:pStyle w:val="HeadB"/>
        <w:rPr>
          <w:lang w:eastAsia="en-GB"/>
        </w:rPr>
      </w:pPr>
      <w:bookmarkStart w:id="169" w:name="implementing-the-`drop`-trait-on-`thread"/>
      <w:bookmarkStart w:id="170" w:name="_Toc107314552"/>
      <w:bookmarkEnd w:id="169"/>
      <w:r w:rsidRPr="00D070DF">
        <w:rPr>
          <w:lang w:eastAsia="en-GB"/>
        </w:rPr>
        <w:t>Implementing</w:t>
      </w:r>
      <w:r w:rsidR="00945AE6">
        <w:rPr>
          <w:lang w:eastAsia="en-GB"/>
        </w:rPr>
        <w:t xml:space="preserve"> </w:t>
      </w:r>
      <w:r w:rsidRPr="00D070DF">
        <w:rPr>
          <w:lang w:eastAsia="en-GB"/>
        </w:rPr>
        <w:t>the</w:t>
      </w:r>
      <w:r w:rsidR="00945AE6">
        <w:rPr>
          <w:lang w:eastAsia="en-GB"/>
        </w:rPr>
        <w:t xml:space="preserve"> </w:t>
      </w:r>
      <w:r w:rsidRPr="00D35EB9">
        <w:t>Drop</w:t>
      </w:r>
      <w:r w:rsidR="00945AE6">
        <w:rPr>
          <w:lang w:eastAsia="en-GB"/>
        </w:rPr>
        <w:t xml:space="preserve"> </w:t>
      </w:r>
      <w:r w:rsidRPr="00D070DF">
        <w:rPr>
          <w:lang w:eastAsia="en-GB"/>
        </w:rPr>
        <w:t>Trait</w:t>
      </w:r>
      <w:r w:rsidR="00945AE6">
        <w:rPr>
          <w:lang w:eastAsia="en-GB"/>
        </w:rPr>
        <w:t xml:space="preserve"> </w:t>
      </w:r>
      <w:r w:rsidRPr="00D070DF">
        <w:rPr>
          <w:lang w:eastAsia="en-GB"/>
        </w:rPr>
        <w:t>on</w:t>
      </w:r>
      <w:r w:rsidR="00945AE6">
        <w:rPr>
          <w:lang w:eastAsia="en-GB"/>
        </w:rPr>
        <w:t xml:space="preserve"> </w:t>
      </w:r>
      <w:r w:rsidRPr="00D35EB9">
        <w:t>ThreadPool</w:t>
      </w:r>
      <w:bookmarkEnd w:id="170"/>
    </w:p>
    <w:p w14:paraId="7344A462" w14:textId="273E1C38"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start</w:t>
      </w:r>
      <w:r w:rsidR="00945AE6">
        <w:rPr>
          <w:lang w:eastAsia="en-GB"/>
        </w:rPr>
        <w:t xml:space="preserve"> </w:t>
      </w:r>
      <w:r w:rsidRPr="00D070DF">
        <w:rPr>
          <w:lang w:eastAsia="en-GB"/>
        </w:rPr>
        <w:t>with</w:t>
      </w:r>
      <w:r w:rsidR="00945AE6">
        <w:rPr>
          <w:lang w:eastAsia="en-GB"/>
        </w:rPr>
        <w:t xml:space="preserve"> </w:t>
      </w:r>
      <w:r w:rsidRPr="00D070DF">
        <w:rPr>
          <w:lang w:eastAsia="en-GB"/>
        </w:rPr>
        <w:t>implementing</w:t>
      </w:r>
      <w:r w:rsidR="00945AE6">
        <w:rPr>
          <w:lang w:eastAsia="en-GB"/>
        </w:rPr>
        <w:t xml:space="preserve"> </w:t>
      </w:r>
      <w:r w:rsidRPr="00D62D8F">
        <w:rPr>
          <w:rStyle w:val="Literal"/>
        </w:rPr>
        <w:t>Drop</w:t>
      </w:r>
      <w:r w:rsidR="00945AE6">
        <w:rPr>
          <w:lang w:eastAsia="en-GB"/>
        </w:rPr>
        <w:t xml:space="preserve"> </w:t>
      </w:r>
      <w:r w:rsidRPr="00D070DF">
        <w:rPr>
          <w:lang w:eastAsia="en-GB"/>
        </w:rPr>
        <w:t>on</w:t>
      </w:r>
      <w:r w:rsidR="00945AE6">
        <w:rPr>
          <w:lang w:eastAsia="en-GB"/>
        </w:rPr>
        <w:t xml:space="preserve"> </w:t>
      </w:r>
      <w:r w:rsidRPr="00D070DF">
        <w:rPr>
          <w:lang w:eastAsia="en-GB"/>
        </w:rPr>
        <w:t>our</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is</w:t>
      </w:r>
      <w:r w:rsidR="00945AE6">
        <w:rPr>
          <w:lang w:eastAsia="en-GB"/>
        </w:rPr>
        <w:t xml:space="preserve"> </w:t>
      </w:r>
      <w:r w:rsidRPr="00D070DF">
        <w:rPr>
          <w:lang w:eastAsia="en-GB"/>
        </w:rPr>
        <w:t>dropped,</w:t>
      </w:r>
      <w:r w:rsidR="00945AE6">
        <w:rPr>
          <w:lang w:eastAsia="en-GB"/>
        </w:rPr>
        <w:t xml:space="preserve"> </w:t>
      </w:r>
      <w:r w:rsidRPr="00D070DF">
        <w:rPr>
          <w:lang w:eastAsia="en-GB"/>
        </w:rPr>
        <w:t>our</w:t>
      </w:r>
      <w:r w:rsidR="00945AE6">
        <w:rPr>
          <w:lang w:eastAsia="en-GB"/>
        </w:rPr>
        <w:t xml:space="preserve"> </w:t>
      </w:r>
      <w:r w:rsidRPr="00D070DF">
        <w:rPr>
          <w:lang w:eastAsia="en-GB"/>
        </w:rPr>
        <w:t>threads</w:t>
      </w:r>
      <w:r w:rsidR="00945AE6">
        <w:rPr>
          <w:lang w:eastAsia="en-GB"/>
        </w:rPr>
        <w:t xml:space="preserve"> </w:t>
      </w:r>
      <w:r w:rsidRPr="00D070DF">
        <w:rPr>
          <w:lang w:eastAsia="en-GB"/>
        </w:rPr>
        <w:t>should</w:t>
      </w:r>
      <w:r w:rsidR="00945AE6">
        <w:rPr>
          <w:lang w:eastAsia="en-GB"/>
        </w:rPr>
        <w:t xml:space="preserve"> </w:t>
      </w:r>
      <w:r w:rsidRPr="00D070DF">
        <w:rPr>
          <w:lang w:eastAsia="en-GB"/>
        </w:rPr>
        <w:t>all</w:t>
      </w:r>
      <w:r w:rsidR="00945AE6">
        <w:rPr>
          <w:lang w:eastAsia="en-GB"/>
        </w:rPr>
        <w:t xml:space="preserve"> </w:t>
      </w:r>
      <w:r w:rsidRPr="00D070DF">
        <w:rPr>
          <w:lang w:eastAsia="en-GB"/>
        </w:rPr>
        <w:t>join</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sure</w:t>
      </w:r>
      <w:r w:rsidR="00945AE6">
        <w:rPr>
          <w:lang w:eastAsia="en-GB"/>
        </w:rPr>
        <w:t xml:space="preserve"> </w:t>
      </w:r>
      <w:r w:rsidRPr="00D070DF">
        <w:rPr>
          <w:lang w:eastAsia="en-GB"/>
        </w:rPr>
        <w:t>they</w:t>
      </w:r>
      <w:r w:rsidR="00945AE6">
        <w:rPr>
          <w:lang w:eastAsia="en-GB"/>
        </w:rPr>
        <w:t xml:space="preserve"> </w:t>
      </w:r>
      <w:r w:rsidRPr="00D070DF">
        <w:rPr>
          <w:lang w:eastAsia="en-GB"/>
        </w:rPr>
        <w:t>finish</w:t>
      </w:r>
      <w:r w:rsidR="00945AE6">
        <w:rPr>
          <w:lang w:eastAsia="en-GB"/>
        </w:rPr>
        <w:t xml:space="preserve"> </w:t>
      </w:r>
      <w:r w:rsidRPr="00D070DF">
        <w:rPr>
          <w:lang w:eastAsia="en-GB"/>
        </w:rPr>
        <w:t>their</w:t>
      </w:r>
      <w:r w:rsidR="00945AE6">
        <w:rPr>
          <w:lang w:eastAsia="en-GB"/>
        </w:rPr>
        <w:t xml:space="preserve"> </w:t>
      </w:r>
      <w:r w:rsidRPr="00D070DF">
        <w:rPr>
          <w:lang w:eastAsia="en-GB"/>
        </w:rPr>
        <w:t>work.</w:t>
      </w:r>
      <w:r w:rsidR="00945AE6">
        <w:rPr>
          <w:lang w:eastAsia="en-GB"/>
        </w:rPr>
        <w:t xml:space="preserve"> </w:t>
      </w:r>
      <w:r w:rsidRPr="00D070DF">
        <w:rPr>
          <w:lang w:eastAsia="en-GB"/>
        </w:rPr>
        <w:t>Listing</w:t>
      </w:r>
      <w:r w:rsidR="00945AE6">
        <w:rPr>
          <w:lang w:eastAsia="en-GB"/>
        </w:rPr>
        <w:t xml:space="preserve"> </w:t>
      </w:r>
      <w:r w:rsidRPr="00D070DF">
        <w:rPr>
          <w:lang w:eastAsia="en-GB"/>
        </w:rPr>
        <w:t>20-22</w:t>
      </w:r>
      <w:r w:rsidR="00945AE6">
        <w:rPr>
          <w:lang w:eastAsia="en-GB"/>
        </w:rPr>
        <w:t xml:space="preserve"> </w:t>
      </w:r>
      <w:r w:rsidRPr="00D070DF">
        <w:rPr>
          <w:lang w:eastAsia="en-GB"/>
        </w:rPr>
        <w:t>shows</w:t>
      </w:r>
      <w:r w:rsidR="00945AE6">
        <w:rPr>
          <w:lang w:eastAsia="en-GB"/>
        </w:rPr>
        <w:t xml:space="preserve"> </w:t>
      </w:r>
      <w:r w:rsidRPr="00D070DF">
        <w:rPr>
          <w:lang w:eastAsia="en-GB"/>
        </w:rPr>
        <w:t>a</w:t>
      </w:r>
      <w:r w:rsidR="00945AE6">
        <w:rPr>
          <w:lang w:eastAsia="en-GB"/>
        </w:rPr>
        <w:t xml:space="preserve"> </w:t>
      </w:r>
      <w:r w:rsidRPr="00D070DF">
        <w:rPr>
          <w:lang w:eastAsia="en-GB"/>
        </w:rPr>
        <w:t>first</w:t>
      </w:r>
      <w:r w:rsidR="00945AE6">
        <w:rPr>
          <w:lang w:eastAsia="en-GB"/>
        </w:rPr>
        <w:t xml:space="preserve"> </w:t>
      </w:r>
      <w:r w:rsidRPr="00D070DF">
        <w:rPr>
          <w:lang w:eastAsia="en-GB"/>
        </w:rPr>
        <w:t>attempt</w:t>
      </w:r>
      <w:r w:rsidR="00945AE6">
        <w:rPr>
          <w:lang w:eastAsia="en-GB"/>
        </w:rPr>
        <w:t xml:space="preserve"> </w:t>
      </w:r>
      <w:r w:rsidRPr="00D070DF">
        <w:rPr>
          <w:lang w:eastAsia="en-GB"/>
        </w:rPr>
        <w:t>at</w:t>
      </w:r>
      <w:r w:rsidR="00945AE6">
        <w:rPr>
          <w:lang w:eastAsia="en-GB"/>
        </w:rPr>
        <w:t xml:space="preserve"> </w:t>
      </w:r>
      <w:r w:rsidRPr="00D070DF">
        <w:rPr>
          <w:lang w:eastAsia="en-GB"/>
        </w:rPr>
        <w:t>a</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won’t</w:t>
      </w:r>
      <w:r w:rsidR="00945AE6">
        <w:rPr>
          <w:lang w:eastAsia="en-GB"/>
        </w:rPr>
        <w:t xml:space="preserve"> </w:t>
      </w:r>
      <w:r w:rsidRPr="00D070DF">
        <w:rPr>
          <w:lang w:eastAsia="en-GB"/>
        </w:rPr>
        <w:t>quite</w:t>
      </w:r>
      <w:r w:rsidR="00945AE6">
        <w:rPr>
          <w:lang w:eastAsia="en-GB"/>
        </w:rPr>
        <w:t xml:space="preserve"> </w:t>
      </w:r>
      <w:r w:rsidRPr="00D070DF">
        <w:rPr>
          <w:lang w:eastAsia="en-GB"/>
        </w:rPr>
        <w:t>work</w:t>
      </w:r>
      <w:r w:rsidR="00945AE6">
        <w:rPr>
          <w:lang w:eastAsia="en-GB"/>
        </w:rPr>
        <w:t xml:space="preserve"> </w:t>
      </w:r>
      <w:r w:rsidRPr="00D070DF">
        <w:rPr>
          <w:lang w:eastAsia="en-GB"/>
        </w:rPr>
        <w:t>yet.</w:t>
      </w:r>
    </w:p>
    <w:p w14:paraId="2B63314C" w14:textId="73C96799" w:rsidR="00D070DF" w:rsidRPr="00D070DF" w:rsidRDefault="00D070DF" w:rsidP="00B0420F">
      <w:pPr>
        <w:pStyle w:val="CodeLabel"/>
        <w:rPr>
          <w:lang w:eastAsia="en-GB"/>
        </w:rPr>
      </w:pPr>
      <w:r w:rsidRPr="00D070DF">
        <w:rPr>
          <w:lang w:eastAsia="en-GB"/>
        </w:rPr>
        <w:t>src/lib.rs</w:t>
      </w:r>
    </w:p>
    <w:p w14:paraId="17670774" w14:textId="0FC13138" w:rsidR="00D070DF" w:rsidRPr="00D35EB9" w:rsidRDefault="00D070DF" w:rsidP="00D62D8F">
      <w:pPr>
        <w:pStyle w:val="Code"/>
      </w:pPr>
      <w:r w:rsidRPr="00D35EB9">
        <w:t>impl</w:t>
      </w:r>
      <w:r w:rsidR="00945AE6" w:rsidRPr="00D35EB9">
        <w:t xml:space="preserve"> </w:t>
      </w:r>
      <w:r w:rsidRPr="00D35EB9">
        <w:t>Drop</w:t>
      </w:r>
      <w:r w:rsidR="00945AE6" w:rsidRPr="00D35EB9">
        <w:t xml:space="preserve"> </w:t>
      </w:r>
      <w:r w:rsidRPr="00D35EB9">
        <w:t>for</w:t>
      </w:r>
      <w:r w:rsidR="00945AE6" w:rsidRPr="00D35EB9">
        <w:t xml:space="preserve"> </w:t>
      </w:r>
      <w:r w:rsidRPr="00D35EB9">
        <w:t>ThreadPool</w:t>
      </w:r>
      <w:r w:rsidR="00945AE6" w:rsidRPr="00D35EB9">
        <w:t xml:space="preserve"> </w:t>
      </w:r>
      <w:r w:rsidRPr="00D35EB9">
        <w:t>{</w:t>
      </w:r>
    </w:p>
    <w:p w14:paraId="6695B49F" w14:textId="46490307" w:rsidR="00D070DF" w:rsidRPr="00D35EB9" w:rsidRDefault="00945AE6" w:rsidP="00D62D8F">
      <w:pPr>
        <w:pStyle w:val="Code"/>
      </w:pPr>
      <w:r w:rsidRPr="00D35EB9">
        <w:t xml:space="preserve">    </w:t>
      </w:r>
      <w:r w:rsidR="00D070DF" w:rsidRPr="00D35EB9">
        <w:t>fn</w:t>
      </w:r>
      <w:r w:rsidRPr="00D35EB9">
        <w:t xml:space="preserve"> </w:t>
      </w:r>
      <w:r w:rsidR="00D070DF" w:rsidRPr="00D35EB9">
        <w:t>drop(&amp;mut</w:t>
      </w:r>
      <w:r w:rsidRPr="00D35EB9">
        <w:t xml:space="preserve"> </w:t>
      </w:r>
      <w:r w:rsidR="00D070DF" w:rsidRPr="00D35EB9">
        <w:t>self)</w:t>
      </w:r>
      <w:r w:rsidRPr="00D35EB9">
        <w:t xml:space="preserve"> </w:t>
      </w:r>
      <w:r w:rsidR="00D070DF" w:rsidRPr="00D35EB9">
        <w:t>{</w:t>
      </w:r>
    </w:p>
    <w:p w14:paraId="183F1C8B" w14:textId="14ECAB5E"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for</w:t>
      </w:r>
      <w:r w:rsidRPr="00D35EB9">
        <w:t xml:space="preserve"> </w:t>
      </w:r>
      <w:r w:rsidR="00D070DF" w:rsidRPr="00D35EB9">
        <w:t>worker</w:t>
      </w:r>
      <w:r w:rsidRPr="00D35EB9">
        <w:t xml:space="preserve"> </w:t>
      </w:r>
      <w:r w:rsidR="00D070DF" w:rsidRPr="00D35EB9">
        <w:t>in</w:t>
      </w:r>
      <w:r w:rsidRPr="00D35EB9">
        <w:t xml:space="preserve"> </w:t>
      </w:r>
      <w:r w:rsidR="00D070DF" w:rsidRPr="00D35EB9">
        <w:t>&amp;mut</w:t>
      </w:r>
      <w:r w:rsidRPr="00D35EB9">
        <w:t xml:space="preserve"> </w:t>
      </w:r>
      <w:r w:rsidR="00D070DF" w:rsidRPr="00D35EB9">
        <w:t>self.workers</w:t>
      </w:r>
      <w:r w:rsidRPr="00D35EB9">
        <w:t xml:space="preserve"> </w:t>
      </w:r>
      <w:r w:rsidR="00D070DF" w:rsidRPr="00D35EB9">
        <w:t>{</w:t>
      </w:r>
    </w:p>
    <w:p w14:paraId="4836BFBC" w14:textId="2E508B10"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println!("Shutting</w:t>
      </w:r>
      <w:r w:rsidRPr="00D35EB9">
        <w:t xml:space="preserve"> </w:t>
      </w:r>
      <w:r w:rsidR="00D070DF" w:rsidRPr="00D35EB9">
        <w:t>down</w:t>
      </w:r>
      <w:r w:rsidRPr="00D35EB9">
        <w:t xml:space="preserve"> </w:t>
      </w:r>
      <w:r w:rsidR="00D070DF" w:rsidRPr="00D35EB9">
        <w:t>worker</w:t>
      </w:r>
      <w:r w:rsidRPr="00D35EB9">
        <w:t xml:space="preserve"> </w:t>
      </w:r>
      <w:r w:rsidR="00D070DF" w:rsidRPr="00D35EB9">
        <w:t>{}",</w:t>
      </w:r>
      <w:r w:rsidRPr="00D35EB9">
        <w:t xml:space="preserve"> </w:t>
      </w:r>
      <w:r w:rsidR="00D070DF" w:rsidRPr="00D35EB9">
        <w:t>worker.id);</w:t>
      </w:r>
    </w:p>
    <w:p w14:paraId="776674D2" w14:textId="77777777" w:rsidR="00D070DF" w:rsidRPr="00D35EB9" w:rsidRDefault="00D070DF" w:rsidP="00D62D8F">
      <w:pPr>
        <w:pStyle w:val="Code"/>
      </w:pPr>
    </w:p>
    <w:p w14:paraId="309CA137" w14:textId="37037699" w:rsidR="00D070DF" w:rsidRPr="00D35EB9" w:rsidRDefault="00945AE6" w:rsidP="00D62D8F">
      <w:pPr>
        <w:pStyle w:val="Code"/>
      </w:pPr>
      <w:r w:rsidRPr="00D35EB9">
        <w:t xml:space="preserve">          </w:t>
      </w:r>
      <w:r w:rsidR="00FF277B" w:rsidRPr="00FF277B">
        <w:rPr>
          <w:rStyle w:val="CodeAnnotation"/>
        </w:rPr>
        <w:t>3</w:t>
      </w:r>
      <w:r w:rsidRPr="00D35EB9">
        <w:t xml:space="preserve"> </w:t>
      </w:r>
      <w:r w:rsidR="00D070DF" w:rsidRPr="00D35EB9">
        <w:t>worker.thread.join().unwrap();</w:t>
      </w:r>
    </w:p>
    <w:p w14:paraId="03E17774" w14:textId="34BEDB7F" w:rsidR="00D070DF" w:rsidRPr="00D35EB9" w:rsidRDefault="00945AE6" w:rsidP="00D62D8F">
      <w:pPr>
        <w:pStyle w:val="Code"/>
      </w:pPr>
      <w:r w:rsidRPr="00D35EB9">
        <w:t xml:space="preserve">        </w:t>
      </w:r>
      <w:r w:rsidR="00D070DF" w:rsidRPr="00D35EB9">
        <w:t>}</w:t>
      </w:r>
    </w:p>
    <w:p w14:paraId="7BB040A7" w14:textId="09FF0A73" w:rsidR="00D070DF" w:rsidRPr="00D35EB9" w:rsidRDefault="00945AE6" w:rsidP="00D62D8F">
      <w:pPr>
        <w:pStyle w:val="Code"/>
      </w:pPr>
      <w:r w:rsidRPr="00D35EB9">
        <w:t xml:space="preserve">    </w:t>
      </w:r>
      <w:r w:rsidR="00D070DF" w:rsidRPr="00D35EB9">
        <w:t>}</w:t>
      </w:r>
    </w:p>
    <w:p w14:paraId="33AD4A9E" w14:textId="77777777" w:rsidR="00D070DF" w:rsidRPr="00D35EB9" w:rsidRDefault="00D070DF" w:rsidP="00D62D8F">
      <w:pPr>
        <w:pStyle w:val="Code"/>
      </w:pPr>
      <w:r w:rsidRPr="00D35EB9">
        <w:t>}</w:t>
      </w:r>
    </w:p>
    <w:p w14:paraId="1A14644B" w14:textId="26EDDF65" w:rsidR="00D070DF" w:rsidRPr="00D070DF" w:rsidRDefault="00D070DF" w:rsidP="008C2171">
      <w:pPr>
        <w:pStyle w:val="CodeListingCaption"/>
        <w:rPr>
          <w:lang w:eastAsia="en-GB"/>
        </w:rPr>
      </w:pPr>
      <w:r w:rsidRPr="00D070DF">
        <w:rPr>
          <w:lang w:eastAsia="en-GB"/>
        </w:rPr>
        <w:t>Joining</w:t>
      </w:r>
      <w:r w:rsidR="00945AE6">
        <w:rPr>
          <w:lang w:eastAsia="en-GB"/>
        </w:rPr>
        <w:t xml:space="preserve"> </w:t>
      </w:r>
      <w:r w:rsidRPr="00D070DF">
        <w:rPr>
          <w:lang w:eastAsia="en-GB"/>
        </w:rPr>
        <w:t>each</w:t>
      </w:r>
      <w:r w:rsidR="00945AE6">
        <w:rPr>
          <w:lang w:eastAsia="en-GB"/>
        </w:rPr>
        <w:t xml:space="preserve"> </w:t>
      </w:r>
      <w:r w:rsidRPr="00D070DF">
        <w:rPr>
          <w:lang w:eastAsia="en-GB"/>
        </w:rPr>
        <w:t>thread</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goes</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scope</w:t>
      </w:r>
    </w:p>
    <w:p w14:paraId="1B58635F" w14:textId="18390270" w:rsidR="00D070DF" w:rsidRPr="00D070DF" w:rsidRDefault="00D070DF" w:rsidP="00945AE6">
      <w:pPr>
        <w:pStyle w:val="Body"/>
        <w:rPr>
          <w:lang w:eastAsia="en-GB"/>
        </w:rPr>
      </w:pPr>
      <w:r w:rsidRPr="00D070DF">
        <w:rPr>
          <w:lang w:eastAsia="en-GB"/>
        </w:rPr>
        <w:t>First</w:t>
      </w:r>
      <w:r w:rsidR="00945AE6">
        <w:rPr>
          <w:lang w:eastAsia="en-GB"/>
        </w:rPr>
        <w:t xml:space="preserve"> </w:t>
      </w:r>
      <w:r w:rsidRPr="00D070DF">
        <w:rPr>
          <w:lang w:eastAsia="en-GB"/>
        </w:rPr>
        <w:t>we</w:t>
      </w:r>
      <w:r w:rsidR="00945AE6">
        <w:rPr>
          <w:lang w:eastAsia="en-GB"/>
        </w:rPr>
        <w:t xml:space="preserve"> </w:t>
      </w:r>
      <w:r w:rsidRPr="00D070DF">
        <w:rPr>
          <w:lang w:eastAsia="en-GB"/>
        </w:rPr>
        <w:t>loop</w:t>
      </w:r>
      <w:r w:rsidR="00945AE6">
        <w:rPr>
          <w:lang w:eastAsia="en-GB"/>
        </w:rPr>
        <w:t xml:space="preserve"> </w:t>
      </w:r>
      <w:r w:rsidRPr="00D070DF">
        <w:rPr>
          <w:lang w:eastAsia="en-GB"/>
        </w:rPr>
        <w:t>through</w:t>
      </w:r>
      <w:r w:rsidR="00945AE6">
        <w:rPr>
          <w:lang w:eastAsia="en-GB"/>
        </w:rPr>
        <w:t xml:space="preserve"> </w:t>
      </w:r>
      <w:r w:rsidRPr="00D070DF">
        <w:rPr>
          <w:lang w:eastAsia="en-GB"/>
        </w:rPr>
        <w:t>each</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62D8F">
        <w:rPr>
          <w:rStyle w:val="Literal"/>
        </w:rPr>
        <w:t>workers</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&amp;mut</w:t>
      </w:r>
      <w:r w:rsidR="00945AE6">
        <w:rPr>
          <w:lang w:eastAsia="en-GB"/>
        </w:rPr>
        <w:t xml:space="preserve"> </w:t>
      </w:r>
      <w:r w:rsidRPr="00D070DF">
        <w:rPr>
          <w:lang w:eastAsia="en-GB"/>
        </w:rPr>
        <w:t>for</w:t>
      </w:r>
      <w:r w:rsidR="00945AE6">
        <w:rPr>
          <w:lang w:eastAsia="en-GB"/>
        </w:rPr>
        <w:t xml:space="preserve"> </w:t>
      </w:r>
      <w:r w:rsidRPr="00D070DF">
        <w:rPr>
          <w:lang w:eastAsia="en-GB"/>
        </w:rPr>
        <w:t>this</w:t>
      </w:r>
      <w:r w:rsidR="00945AE6">
        <w:rPr>
          <w:lang w:eastAsia="en-GB"/>
        </w:rPr>
        <w:t xml:space="preserve"> </w:t>
      </w:r>
      <w:r w:rsidRPr="00D070DF">
        <w:rPr>
          <w:lang w:eastAsia="en-GB"/>
        </w:rPr>
        <w:t>because</w:t>
      </w:r>
      <w:r w:rsidR="00945AE6">
        <w:rPr>
          <w:lang w:eastAsia="en-GB"/>
        </w:rPr>
        <w:t xml:space="preserve"> </w:t>
      </w:r>
      <w:r w:rsidRPr="00D62D8F">
        <w:rPr>
          <w:rStyle w:val="Literal"/>
        </w:rPr>
        <w:t>self</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mutable</w:t>
      </w:r>
      <w:r w:rsidR="00945AE6">
        <w:rPr>
          <w:lang w:eastAsia="en-GB"/>
        </w:rPr>
        <w:t xml:space="preserve"> </w:t>
      </w:r>
      <w:r w:rsidRPr="00D070DF">
        <w:rPr>
          <w:lang w:eastAsia="en-GB"/>
        </w:rPr>
        <w:t>reference,</w:t>
      </w:r>
      <w:r w:rsidR="00945AE6">
        <w:rPr>
          <w:lang w:eastAsia="en-GB"/>
        </w:rPr>
        <w:t xml:space="preserve"> </w:t>
      </w:r>
      <w:r w:rsidRPr="00D070DF">
        <w:rPr>
          <w:lang w:eastAsia="en-GB"/>
        </w:rPr>
        <w:t>and</w:t>
      </w:r>
      <w:r w:rsidR="00945AE6">
        <w:rPr>
          <w:lang w:eastAsia="en-GB"/>
        </w:rPr>
        <w:t xml:space="preserve"> </w:t>
      </w:r>
      <w:r w:rsidRPr="00D070DF">
        <w:rPr>
          <w:lang w:eastAsia="en-GB"/>
        </w:rPr>
        <w:t>we</w:t>
      </w:r>
      <w:r w:rsidR="00945AE6">
        <w:rPr>
          <w:lang w:eastAsia="en-GB"/>
        </w:rPr>
        <w:t xml:space="preserve"> </w:t>
      </w:r>
      <w:r w:rsidRPr="00D070DF">
        <w:rPr>
          <w:lang w:eastAsia="en-GB"/>
        </w:rPr>
        <w:t>also</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be</w:t>
      </w:r>
      <w:r w:rsidR="00945AE6">
        <w:rPr>
          <w:lang w:eastAsia="en-GB"/>
        </w:rPr>
        <w:t xml:space="preserve"> </w:t>
      </w:r>
      <w:r w:rsidRPr="00D070DF">
        <w:rPr>
          <w:lang w:eastAsia="en-GB"/>
        </w:rPr>
        <w:t>able</w:t>
      </w:r>
      <w:r w:rsidR="00945AE6">
        <w:rPr>
          <w:lang w:eastAsia="en-GB"/>
        </w:rPr>
        <w:t xml:space="preserve"> </w:t>
      </w:r>
      <w:r w:rsidRPr="00D070DF">
        <w:rPr>
          <w:lang w:eastAsia="en-GB"/>
        </w:rPr>
        <w:t>to</w:t>
      </w:r>
      <w:r w:rsidR="00945AE6">
        <w:rPr>
          <w:lang w:eastAsia="en-GB"/>
        </w:rPr>
        <w:t xml:space="preserve"> </w:t>
      </w:r>
      <w:r w:rsidRPr="00D070DF">
        <w:rPr>
          <w:lang w:eastAsia="en-GB"/>
        </w:rPr>
        <w:t>mutate</w:t>
      </w:r>
      <w:r w:rsidR="00945AE6">
        <w:rPr>
          <w:lang w:eastAsia="en-GB"/>
        </w:rPr>
        <w:t xml:space="preserve"> </w:t>
      </w:r>
      <w:r w:rsidRPr="00D62D8F">
        <w:rPr>
          <w:rStyle w:val="Literal"/>
        </w:rPr>
        <w:t>worker</w:t>
      </w:r>
      <w:r w:rsidRPr="00D070DF">
        <w:rPr>
          <w:lang w:eastAsia="en-GB"/>
        </w:rPr>
        <w:t>.</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r w:rsidRPr="00C036DE">
        <w:rPr>
          <w:rStyle w:val="Literal"/>
          <w:rPrChange w:id="171" w:author="Carol Nichols" w:date="2022-08-29T21:09:00Z">
            <w:rPr>
              <w:lang w:eastAsia="en-GB"/>
            </w:rPr>
          </w:rPrChange>
        </w:rPr>
        <w:t>worker</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print</w:t>
      </w:r>
      <w:r w:rsidR="00945AE6">
        <w:rPr>
          <w:lang w:eastAsia="en-GB"/>
        </w:rPr>
        <w:t xml:space="preserve"> </w:t>
      </w:r>
      <w:r w:rsidRPr="00D070DF">
        <w:rPr>
          <w:lang w:eastAsia="en-GB"/>
        </w:rPr>
        <w:t>a</w:t>
      </w:r>
      <w:r w:rsidR="00945AE6">
        <w:rPr>
          <w:lang w:eastAsia="en-GB"/>
        </w:rPr>
        <w:t xml:space="preserve"> </w:t>
      </w:r>
      <w:r w:rsidRPr="00D070DF">
        <w:rPr>
          <w:lang w:eastAsia="en-GB"/>
        </w:rPr>
        <w:t>message</w:t>
      </w:r>
      <w:r w:rsidR="00945AE6">
        <w:rPr>
          <w:lang w:eastAsia="en-GB"/>
        </w:rPr>
        <w:t xml:space="preserve"> </w:t>
      </w:r>
      <w:r w:rsidRPr="00D070DF">
        <w:rPr>
          <w:lang w:eastAsia="en-GB"/>
        </w:rPr>
        <w:t>saying</w:t>
      </w:r>
      <w:r w:rsidR="00945AE6">
        <w:rPr>
          <w:lang w:eastAsia="en-GB"/>
        </w:rPr>
        <w:t xml:space="preserve"> </w:t>
      </w:r>
      <w:r w:rsidRPr="00D070DF">
        <w:rPr>
          <w:lang w:eastAsia="en-GB"/>
        </w:rPr>
        <w:t>that</w:t>
      </w:r>
      <w:r w:rsidR="00945AE6">
        <w:rPr>
          <w:lang w:eastAsia="en-GB"/>
        </w:rPr>
        <w:t xml:space="preserve"> </w:t>
      </w:r>
      <w:r w:rsidRPr="00D070DF">
        <w:rPr>
          <w:lang w:eastAsia="en-GB"/>
        </w:rPr>
        <w:t>this</w:t>
      </w:r>
      <w:r w:rsidR="00945AE6">
        <w:rPr>
          <w:lang w:eastAsia="en-GB"/>
        </w:rPr>
        <w:t xml:space="preserve"> </w:t>
      </w:r>
      <w:r w:rsidRPr="00D070DF">
        <w:rPr>
          <w:lang w:eastAsia="en-GB"/>
        </w:rPr>
        <w:t>particular</w:t>
      </w:r>
      <w:r w:rsidR="00945AE6">
        <w:rPr>
          <w:lang w:eastAsia="en-GB"/>
        </w:rPr>
        <w:t xml:space="preserve"> </w:t>
      </w:r>
      <w:del w:id="172" w:author="Carol Nichols" w:date="2022-08-29T21:09:00Z">
        <w:r w:rsidRPr="00C036DE" w:rsidDel="00C036DE">
          <w:rPr>
            <w:rStyle w:val="Literal"/>
            <w:rPrChange w:id="173" w:author="Carol Nichols" w:date="2022-08-29T21:09:00Z">
              <w:rPr>
                <w:lang w:eastAsia="en-GB"/>
              </w:rPr>
            </w:rPrChange>
          </w:rPr>
          <w:delText>worker</w:delText>
        </w:r>
        <w:r w:rsidR="00945AE6" w:rsidRPr="00C036DE" w:rsidDel="00C036DE">
          <w:rPr>
            <w:rStyle w:val="Literal"/>
            <w:rPrChange w:id="174" w:author="Carol Nichols" w:date="2022-08-29T21:09:00Z">
              <w:rPr>
                <w:lang w:eastAsia="en-GB"/>
              </w:rPr>
            </w:rPrChange>
          </w:rPr>
          <w:delText xml:space="preserve"> </w:delText>
        </w:r>
      </w:del>
      <w:ins w:id="175" w:author="Carol Nichols" w:date="2022-08-29T21:09:00Z">
        <w:r w:rsidR="00C036DE" w:rsidRPr="00C036DE">
          <w:rPr>
            <w:rStyle w:val="Literal"/>
            <w:rPrChange w:id="176" w:author="Carol Nichols" w:date="2022-08-29T21:09:00Z">
              <w:rPr>
                <w:lang w:eastAsia="en-GB"/>
              </w:rPr>
            </w:rPrChange>
          </w:rPr>
          <w:t>Worker</w:t>
        </w:r>
        <w:r w:rsidR="00C036DE">
          <w:rPr>
            <w:lang w:eastAsia="en-GB"/>
          </w:rPr>
          <w:t xml:space="preserve"> instance </w:t>
        </w:r>
      </w:ins>
      <w:r w:rsidRPr="00D070DF">
        <w:rPr>
          <w:lang w:eastAsia="en-GB"/>
        </w:rPr>
        <w:t>is</w:t>
      </w:r>
      <w:r w:rsidR="00945AE6">
        <w:rPr>
          <w:lang w:eastAsia="en-GB"/>
        </w:rPr>
        <w:t xml:space="preserve"> </w:t>
      </w:r>
      <w:r w:rsidRPr="00D070DF">
        <w:rPr>
          <w:lang w:eastAsia="en-GB"/>
        </w:rPr>
        <w:t>shutting</w:t>
      </w:r>
      <w:r w:rsidR="00945AE6">
        <w:rPr>
          <w:lang w:eastAsia="en-GB"/>
        </w:rPr>
        <w:t xml:space="preserve"> </w:t>
      </w:r>
      <w:r w:rsidRPr="00D070DF">
        <w:rPr>
          <w:lang w:eastAsia="en-GB"/>
        </w:rPr>
        <w:t>down</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we</w:t>
      </w:r>
      <w:r w:rsidR="00945AE6">
        <w:rPr>
          <w:lang w:eastAsia="en-GB"/>
        </w:rPr>
        <w:t xml:space="preserve"> </w:t>
      </w:r>
      <w:r w:rsidRPr="00D070DF">
        <w:rPr>
          <w:lang w:eastAsia="en-GB"/>
        </w:rPr>
        <w:t>call</w:t>
      </w:r>
      <w:r w:rsidR="00945AE6">
        <w:rPr>
          <w:lang w:eastAsia="en-GB"/>
        </w:rPr>
        <w:t xml:space="preserve"> </w:t>
      </w:r>
      <w:r w:rsidRPr="00D62D8F">
        <w:rPr>
          <w:rStyle w:val="Literal"/>
        </w:rPr>
        <w:t>join</w:t>
      </w:r>
      <w:r w:rsidR="00945AE6">
        <w:rPr>
          <w:lang w:eastAsia="en-GB"/>
        </w:rPr>
        <w:t xml:space="preserve"> </w:t>
      </w:r>
      <w:r w:rsidRPr="00D070DF">
        <w:rPr>
          <w:lang w:eastAsia="en-GB"/>
        </w:rPr>
        <w:t>on</w:t>
      </w:r>
      <w:r w:rsidR="00945AE6">
        <w:rPr>
          <w:lang w:eastAsia="en-GB"/>
        </w:rPr>
        <w:t xml:space="preserve"> </w:t>
      </w:r>
      <w:r w:rsidRPr="00D070DF">
        <w:rPr>
          <w:lang w:eastAsia="en-GB"/>
        </w:rPr>
        <w:t>that</w:t>
      </w:r>
      <w:r w:rsidR="00945AE6">
        <w:rPr>
          <w:lang w:eastAsia="en-GB"/>
        </w:rPr>
        <w:t xml:space="preserve"> </w:t>
      </w:r>
      <w:ins w:id="177" w:author="Carol Nichols" w:date="2022-08-29T21:09:00Z">
        <w:r w:rsidR="00C036DE" w:rsidRPr="00C036DE">
          <w:rPr>
            <w:rStyle w:val="Literal"/>
            <w:rPrChange w:id="178" w:author="Carol Nichols" w:date="2022-08-29T21:09:00Z">
              <w:rPr>
                <w:lang w:eastAsia="en-GB"/>
              </w:rPr>
            </w:rPrChange>
          </w:rPr>
          <w:t>W</w:t>
        </w:r>
      </w:ins>
      <w:del w:id="179" w:author="Carol Nichols" w:date="2022-08-29T21:09:00Z">
        <w:r w:rsidRPr="00C036DE" w:rsidDel="00C036DE">
          <w:rPr>
            <w:rStyle w:val="Literal"/>
            <w:rPrChange w:id="180" w:author="Carol Nichols" w:date="2022-08-29T21:09:00Z">
              <w:rPr>
                <w:lang w:eastAsia="en-GB"/>
              </w:rPr>
            </w:rPrChange>
          </w:rPr>
          <w:delText>w</w:delText>
        </w:r>
      </w:del>
      <w:r w:rsidRPr="00C036DE">
        <w:rPr>
          <w:rStyle w:val="Literal"/>
          <w:rPrChange w:id="181" w:author="Carol Nichols" w:date="2022-08-29T21:09:00Z">
            <w:rPr>
              <w:lang w:eastAsia="en-GB"/>
            </w:rPr>
          </w:rPrChange>
        </w:rPr>
        <w:t>orker</w:t>
      </w:r>
      <w:ins w:id="182" w:author="Carol Nichols" w:date="2022-08-29T21:09:00Z">
        <w:r w:rsidR="00C036DE">
          <w:rPr>
            <w:lang w:eastAsia="en-GB"/>
          </w:rPr>
          <w:t xml:space="preserve"> instance</w:t>
        </w:r>
      </w:ins>
      <w:r w:rsidRPr="00D070DF">
        <w:rPr>
          <w:lang w:eastAsia="en-GB"/>
        </w:rPr>
        <w:t>’s</w:t>
      </w:r>
      <w:r w:rsidR="00945AE6">
        <w:rPr>
          <w:lang w:eastAsia="en-GB"/>
        </w:rPr>
        <w:t xml:space="preserve"> </w:t>
      </w:r>
      <w:r w:rsidRPr="00D070DF">
        <w:rPr>
          <w:lang w:eastAsia="en-GB"/>
        </w:rPr>
        <w:t>thread</w:t>
      </w:r>
      <w:r w:rsidR="00945AE6">
        <w:rPr>
          <w:lang w:eastAsia="en-GB"/>
        </w:rPr>
        <w:t xml:space="preserve"> </w:t>
      </w:r>
      <w:r w:rsidR="00FF277B" w:rsidRPr="00FF277B">
        <w:rPr>
          <w:rStyle w:val="CodeAnnotation"/>
        </w:rPr>
        <w:t>3</w:t>
      </w:r>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the</w:t>
      </w:r>
      <w:r w:rsidR="00945AE6">
        <w:rPr>
          <w:lang w:eastAsia="en-GB"/>
        </w:rPr>
        <w:t xml:space="preserve"> </w:t>
      </w:r>
      <w:r w:rsidRPr="00D070DF">
        <w:rPr>
          <w:lang w:eastAsia="en-GB"/>
        </w:rPr>
        <w:t>call</w:t>
      </w:r>
      <w:r w:rsidR="00945AE6">
        <w:rPr>
          <w:lang w:eastAsia="en-GB"/>
        </w:rPr>
        <w:t xml:space="preserve"> </w:t>
      </w:r>
      <w:r w:rsidRPr="00D070DF">
        <w:rPr>
          <w:lang w:eastAsia="en-GB"/>
        </w:rPr>
        <w:t>to</w:t>
      </w:r>
      <w:r w:rsidR="00945AE6">
        <w:rPr>
          <w:lang w:eastAsia="en-GB"/>
        </w:rPr>
        <w:t xml:space="preserve"> </w:t>
      </w:r>
      <w:r w:rsidRPr="00D62D8F">
        <w:rPr>
          <w:rStyle w:val="Literal"/>
        </w:rPr>
        <w:t>join</w:t>
      </w:r>
      <w:r w:rsidR="00945AE6">
        <w:rPr>
          <w:lang w:eastAsia="en-GB"/>
        </w:rPr>
        <w:t xml:space="preserve"> </w:t>
      </w:r>
      <w:r w:rsidRPr="00D070DF">
        <w:rPr>
          <w:lang w:eastAsia="en-GB"/>
        </w:rPr>
        <w:t>fails,</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62D8F">
        <w:rPr>
          <w:rStyle w:val="Literal"/>
        </w:rPr>
        <w:t>unwrap</w:t>
      </w:r>
      <w:r w:rsidR="00945AE6">
        <w:rPr>
          <w:lang w:eastAsia="en-GB"/>
        </w:rPr>
        <w:t xml:space="preserve"> </w:t>
      </w:r>
      <w:r w:rsidRPr="00D070DF">
        <w:rPr>
          <w:lang w:eastAsia="en-GB"/>
        </w:rPr>
        <w:t>to</w:t>
      </w:r>
      <w:r w:rsidR="00945AE6">
        <w:rPr>
          <w:lang w:eastAsia="en-GB"/>
        </w:rPr>
        <w:t xml:space="preserve"> </w:t>
      </w:r>
      <w:r w:rsidRPr="00D070DF">
        <w:rPr>
          <w:lang w:eastAsia="en-GB"/>
        </w:rPr>
        <w:t>make</w:t>
      </w:r>
      <w:r w:rsidR="00945AE6">
        <w:rPr>
          <w:lang w:eastAsia="en-GB"/>
        </w:rPr>
        <w:t xml:space="preserve"> </w:t>
      </w:r>
      <w:r w:rsidRPr="00D070DF">
        <w:rPr>
          <w:lang w:eastAsia="en-GB"/>
        </w:rPr>
        <w:t>Rust</w:t>
      </w:r>
      <w:r w:rsidR="00945AE6">
        <w:rPr>
          <w:lang w:eastAsia="en-GB"/>
        </w:rPr>
        <w:t xml:space="preserve"> </w:t>
      </w:r>
      <w:r w:rsidRPr="00D070DF">
        <w:rPr>
          <w:lang w:eastAsia="en-GB"/>
        </w:rPr>
        <w:t>panic</w:t>
      </w:r>
      <w:r w:rsidR="00945AE6">
        <w:rPr>
          <w:lang w:eastAsia="en-GB"/>
        </w:rPr>
        <w:t xml:space="preserve"> </w:t>
      </w:r>
      <w:r w:rsidRPr="00D070DF">
        <w:rPr>
          <w:lang w:eastAsia="en-GB"/>
        </w:rPr>
        <w:t>and</w:t>
      </w:r>
      <w:r w:rsidR="00945AE6">
        <w:rPr>
          <w:lang w:eastAsia="en-GB"/>
        </w:rPr>
        <w:t xml:space="preserve"> </w:t>
      </w:r>
      <w:r w:rsidRPr="00D070DF">
        <w:rPr>
          <w:lang w:eastAsia="en-GB"/>
        </w:rPr>
        <w:t>go</w:t>
      </w:r>
      <w:r w:rsidR="00945AE6">
        <w:rPr>
          <w:lang w:eastAsia="en-GB"/>
        </w:rPr>
        <w:t xml:space="preserve"> </w:t>
      </w:r>
      <w:r w:rsidRPr="00D070DF">
        <w:rPr>
          <w:lang w:eastAsia="en-GB"/>
        </w:rPr>
        <w:t>into</w:t>
      </w:r>
      <w:r w:rsidR="00945AE6">
        <w:rPr>
          <w:lang w:eastAsia="en-GB"/>
        </w:rPr>
        <w:t xml:space="preserve"> </w:t>
      </w:r>
      <w:r w:rsidRPr="00D070DF">
        <w:rPr>
          <w:lang w:eastAsia="en-GB"/>
        </w:rPr>
        <w:t>an</w:t>
      </w:r>
      <w:r w:rsidR="00945AE6">
        <w:rPr>
          <w:lang w:eastAsia="en-GB"/>
        </w:rPr>
        <w:t xml:space="preserve"> </w:t>
      </w:r>
      <w:r w:rsidRPr="00D070DF">
        <w:rPr>
          <w:lang w:eastAsia="en-GB"/>
        </w:rPr>
        <w:t>ungraceful</w:t>
      </w:r>
      <w:r w:rsidR="00945AE6">
        <w:rPr>
          <w:lang w:eastAsia="en-GB"/>
        </w:rPr>
        <w:t xml:space="preserve"> </w:t>
      </w:r>
      <w:r w:rsidRPr="00D070DF">
        <w:rPr>
          <w:lang w:eastAsia="en-GB"/>
        </w:rPr>
        <w:t>shutdown.</w:t>
      </w:r>
    </w:p>
    <w:p w14:paraId="28E8E9FC" w14:textId="412E8061" w:rsidR="00D070DF" w:rsidRPr="00D070DF" w:rsidRDefault="00D070DF" w:rsidP="00945AE6">
      <w:pPr>
        <w:pStyle w:val="Body"/>
        <w:rPr>
          <w:lang w:eastAsia="en-GB"/>
        </w:rPr>
      </w:pPr>
      <w:r w:rsidRPr="00D070DF">
        <w:rPr>
          <w:lang w:eastAsia="en-GB"/>
        </w:rPr>
        <w:t>Here</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compile</w:t>
      </w:r>
      <w:r w:rsidR="00945AE6">
        <w:rPr>
          <w:lang w:eastAsia="en-GB"/>
        </w:rPr>
        <w:t xml:space="preserve"> </w:t>
      </w:r>
      <w:r w:rsidRPr="00D070DF">
        <w:rPr>
          <w:lang w:eastAsia="en-GB"/>
        </w:rPr>
        <w:t>this</w:t>
      </w:r>
      <w:r w:rsidR="00945AE6">
        <w:rPr>
          <w:lang w:eastAsia="en-GB"/>
        </w:rPr>
        <w:t xml:space="preserve"> </w:t>
      </w:r>
      <w:r w:rsidRPr="00D070DF">
        <w:rPr>
          <w:lang w:eastAsia="en-GB"/>
        </w:rPr>
        <w:t>code:</w:t>
      </w:r>
    </w:p>
    <w:p w14:paraId="58D22789" w14:textId="3DF4FB64" w:rsidR="004569E1" w:rsidRDefault="00D070DF">
      <w:pPr>
        <w:pStyle w:val="CodeWide"/>
      </w:pPr>
      <w:r w:rsidRPr="00D35EB9">
        <w:t>error[E0507]:</w:t>
      </w:r>
      <w:r w:rsidR="00945AE6" w:rsidRPr="00D35EB9">
        <w:t xml:space="preserve"> </w:t>
      </w:r>
      <w:r w:rsidRPr="00D35EB9">
        <w:t>cannot</w:t>
      </w:r>
      <w:r w:rsidR="00945AE6" w:rsidRPr="00D35EB9">
        <w:t xml:space="preserve"> </w:t>
      </w:r>
      <w:r w:rsidRPr="00D35EB9">
        <w:t>move</w:t>
      </w:r>
      <w:r w:rsidR="00945AE6" w:rsidRPr="00D35EB9">
        <w:t xml:space="preserve"> </w:t>
      </w:r>
      <w:r w:rsidRPr="00D35EB9">
        <w:t>out</w:t>
      </w:r>
      <w:r w:rsidR="00945AE6" w:rsidRPr="00D35EB9">
        <w:t xml:space="preserve"> </w:t>
      </w:r>
      <w:r w:rsidRPr="00D35EB9">
        <w:t>of</w:t>
      </w:r>
      <w:r w:rsidR="00945AE6" w:rsidRPr="00D35EB9">
        <w:t xml:space="preserve"> </w:t>
      </w:r>
      <w:r w:rsidRPr="00D35EB9">
        <w:t>`worker.thread`</w:t>
      </w:r>
      <w:r w:rsidR="00945AE6" w:rsidRPr="00D35EB9">
        <w:t xml:space="preserve"> </w:t>
      </w:r>
      <w:r w:rsidRPr="00D35EB9">
        <w:t>which</w:t>
      </w:r>
      <w:r w:rsidR="00945AE6" w:rsidRPr="00D35EB9">
        <w:t xml:space="preserve"> </w:t>
      </w:r>
      <w:r w:rsidRPr="00D35EB9">
        <w:t>is</w:t>
      </w:r>
      <w:r w:rsidR="00945AE6" w:rsidRPr="00D35EB9">
        <w:t xml:space="preserve"> </w:t>
      </w:r>
      <w:r w:rsidRPr="00D35EB9">
        <w:t>behind</w:t>
      </w:r>
      <w:r w:rsidR="00945AE6" w:rsidRPr="00D35EB9">
        <w:t xml:space="preserve"> </w:t>
      </w:r>
      <w:r w:rsidRPr="00D35EB9">
        <w:t>a</w:t>
      </w:r>
      <w:r w:rsidR="00945AE6" w:rsidRPr="00D35EB9">
        <w:t xml:space="preserve"> </w:t>
      </w:r>
      <w:r w:rsidRPr="00D35EB9">
        <w:t>mutable</w:t>
      </w:r>
    </w:p>
    <w:p w14:paraId="0A65446A" w14:textId="1CA3F3F1" w:rsidR="00D070DF" w:rsidRPr="00D35EB9" w:rsidRDefault="00D070DF" w:rsidP="00A73287">
      <w:pPr>
        <w:pStyle w:val="CodeWide"/>
      </w:pPr>
      <w:r w:rsidRPr="00D35EB9">
        <w:t>reference</w:t>
      </w:r>
    </w:p>
    <w:p w14:paraId="382E62F1" w14:textId="77777777" w:rsidR="00A52DD6" w:rsidRDefault="00A52DD6" w:rsidP="00A52DD6">
      <w:pPr>
        <w:pStyle w:val="CodeWide"/>
      </w:pPr>
      <w:r>
        <w:t xml:space="preserve">    --&gt; src/lib.rs:52:13</w:t>
      </w:r>
    </w:p>
    <w:p w14:paraId="66968ACB" w14:textId="77777777" w:rsidR="00A52DD6" w:rsidRDefault="00A52DD6" w:rsidP="00A52DD6">
      <w:pPr>
        <w:pStyle w:val="CodeWide"/>
      </w:pPr>
      <w:r>
        <w:t xml:space="preserve">     |</w:t>
      </w:r>
    </w:p>
    <w:p w14:paraId="38578662" w14:textId="77777777" w:rsidR="00A52DD6" w:rsidRDefault="00A52DD6" w:rsidP="00A52DD6">
      <w:pPr>
        <w:pStyle w:val="CodeWide"/>
      </w:pPr>
      <w:r>
        <w:t>52   |             worker.thread.join().unwrap();</w:t>
      </w:r>
    </w:p>
    <w:p w14:paraId="2844C38F" w14:textId="365CB5AD" w:rsidR="0047751D" w:rsidRDefault="00A52DD6" w:rsidP="00A52DD6">
      <w:pPr>
        <w:pStyle w:val="CodeWide"/>
      </w:pPr>
      <w:r>
        <w:t xml:space="preserve">     |             ^^^^^^^^^^^^^ ------ `worker.thread` moved due to this</w:t>
      </w:r>
    </w:p>
    <w:p w14:paraId="10CB2204" w14:textId="3ABE0EA6" w:rsidR="00A52DD6" w:rsidRDefault="00A52DD6" w:rsidP="00A52DD6">
      <w:pPr>
        <w:pStyle w:val="CodeWide"/>
      </w:pPr>
      <w:r>
        <w:t>method call</w:t>
      </w:r>
    </w:p>
    <w:p w14:paraId="5BE4A0B5" w14:textId="77777777" w:rsidR="00A52DD6" w:rsidRDefault="00A52DD6" w:rsidP="00A52DD6">
      <w:pPr>
        <w:pStyle w:val="CodeWide"/>
      </w:pPr>
      <w:r>
        <w:t xml:space="preserve">     |             |</w:t>
      </w:r>
    </w:p>
    <w:p w14:paraId="03832AD6" w14:textId="0F969D72" w:rsidR="008121DD" w:rsidRDefault="00A52DD6" w:rsidP="00A52DD6">
      <w:pPr>
        <w:pStyle w:val="CodeWide"/>
      </w:pPr>
      <w:r>
        <w:t xml:space="preserve">     |             move occurs because `worker.thread` has type</w:t>
      </w:r>
    </w:p>
    <w:p w14:paraId="6CF634DD" w14:textId="4F296E8E" w:rsidR="00A52DD6" w:rsidRDefault="00A52DD6" w:rsidP="00A52DD6">
      <w:pPr>
        <w:pStyle w:val="CodeWide"/>
      </w:pPr>
      <w:r>
        <w:t>`JoinHandle&lt;()&gt;`, which does not implement the `Copy` trait</w:t>
      </w:r>
    </w:p>
    <w:p w14:paraId="3C56FED1" w14:textId="77777777" w:rsidR="00A52DD6" w:rsidRDefault="00A52DD6" w:rsidP="00A52DD6">
      <w:pPr>
        <w:pStyle w:val="CodeWide"/>
      </w:pPr>
      <w:r>
        <w:t xml:space="preserve">     |</w:t>
      </w:r>
    </w:p>
    <w:p w14:paraId="5C4FF69D" w14:textId="3B506E3B" w:rsidR="00967D1D" w:rsidRDefault="00A52DD6">
      <w:pPr>
        <w:pStyle w:val="CodeWide"/>
      </w:pPr>
      <w:r>
        <w:t>note: this function takes ownership of the receiver `self`, which moves</w:t>
      </w:r>
    </w:p>
    <w:p w14:paraId="538C0D7C" w14:textId="57C87DFE" w:rsidR="00D070DF" w:rsidRPr="00D35EB9" w:rsidRDefault="00A52DD6" w:rsidP="00A73287">
      <w:pPr>
        <w:pStyle w:val="CodeWide"/>
      </w:pPr>
      <w:r>
        <w:t>`worker.thread`</w:t>
      </w:r>
    </w:p>
    <w:p w14:paraId="3EEE2D22" w14:textId="7B3EFF2E"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error</w:t>
      </w:r>
      <w:r w:rsidR="00945AE6">
        <w:rPr>
          <w:lang w:eastAsia="en-GB"/>
        </w:rPr>
        <w:t xml:space="preserve"> </w:t>
      </w:r>
      <w:r w:rsidRPr="00D070DF">
        <w:rPr>
          <w:lang w:eastAsia="en-GB"/>
        </w:rPr>
        <w:t>tells</w:t>
      </w:r>
      <w:r w:rsidR="00945AE6">
        <w:rPr>
          <w:lang w:eastAsia="en-GB"/>
        </w:rPr>
        <w:t xml:space="preserve"> </w:t>
      </w:r>
      <w:r w:rsidRPr="00D070DF">
        <w:rPr>
          <w:lang w:eastAsia="en-GB"/>
        </w:rPr>
        <w:t>us</w:t>
      </w:r>
      <w:r w:rsidR="00945AE6">
        <w:rPr>
          <w:lang w:eastAsia="en-GB"/>
        </w:rPr>
        <w:t xml:space="preserve"> </w:t>
      </w:r>
      <w:r w:rsidRPr="00D070DF">
        <w:rPr>
          <w:lang w:eastAsia="en-GB"/>
        </w:rPr>
        <w:t>we</w:t>
      </w:r>
      <w:r w:rsidR="00945AE6">
        <w:rPr>
          <w:lang w:eastAsia="en-GB"/>
        </w:rPr>
        <w:t xml:space="preserve"> </w:t>
      </w:r>
      <w:r w:rsidRPr="00D070DF">
        <w:rPr>
          <w:lang w:eastAsia="en-GB"/>
        </w:rPr>
        <w:t>can’t</w:t>
      </w:r>
      <w:r w:rsidR="00945AE6">
        <w:rPr>
          <w:lang w:eastAsia="en-GB"/>
        </w:rPr>
        <w:t xml:space="preserve"> </w:t>
      </w:r>
      <w:r w:rsidRPr="00D070DF">
        <w:rPr>
          <w:lang w:eastAsia="en-GB"/>
        </w:rPr>
        <w:t>call</w:t>
      </w:r>
      <w:r w:rsidR="00945AE6">
        <w:rPr>
          <w:lang w:eastAsia="en-GB"/>
        </w:rPr>
        <w:t xml:space="preserve"> </w:t>
      </w:r>
      <w:r w:rsidRPr="00D62D8F">
        <w:rPr>
          <w:rStyle w:val="Literal"/>
        </w:rPr>
        <w:t>join</w:t>
      </w:r>
      <w:r w:rsidR="00945AE6">
        <w:rPr>
          <w:lang w:eastAsia="en-GB"/>
        </w:rPr>
        <w:t xml:space="preserve"> </w:t>
      </w:r>
      <w:r w:rsidRPr="00D070DF">
        <w:rPr>
          <w:lang w:eastAsia="en-GB"/>
        </w:rPr>
        <w:t>because</w:t>
      </w:r>
      <w:r w:rsidR="00945AE6">
        <w:rPr>
          <w:lang w:eastAsia="en-GB"/>
        </w:rPr>
        <w:t xml:space="preserve"> </w:t>
      </w:r>
      <w:r w:rsidRPr="00D070DF">
        <w:rPr>
          <w:lang w:eastAsia="en-GB"/>
        </w:rPr>
        <w:t>we</w:t>
      </w:r>
      <w:r w:rsidR="00945AE6">
        <w:rPr>
          <w:lang w:eastAsia="en-GB"/>
        </w:rPr>
        <w:t xml:space="preserve"> </w:t>
      </w:r>
      <w:r w:rsidRPr="00D070DF">
        <w:rPr>
          <w:lang w:eastAsia="en-GB"/>
        </w:rPr>
        <w:t>only</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mutable</w:t>
      </w:r>
      <w:r w:rsidR="00945AE6">
        <w:rPr>
          <w:lang w:eastAsia="en-GB"/>
        </w:rPr>
        <w:t xml:space="preserve"> </w:t>
      </w:r>
      <w:r w:rsidRPr="00D070DF">
        <w:rPr>
          <w:lang w:eastAsia="en-GB"/>
        </w:rPr>
        <w:t>borrow</w:t>
      </w:r>
      <w:r w:rsidR="00945AE6">
        <w:rPr>
          <w:lang w:eastAsia="en-GB"/>
        </w:rPr>
        <w:t xml:space="preserve"> </w:t>
      </w:r>
      <w:r w:rsidRPr="00D070DF">
        <w:rPr>
          <w:lang w:eastAsia="en-GB"/>
        </w:rPr>
        <w:t>of</w:t>
      </w:r>
      <w:r w:rsidR="00945AE6">
        <w:rPr>
          <w:lang w:eastAsia="en-GB"/>
        </w:rPr>
        <w:t xml:space="preserve"> </w:t>
      </w:r>
      <w:r w:rsidRPr="00D070DF">
        <w:rPr>
          <w:lang w:eastAsia="en-GB"/>
        </w:rPr>
        <w:t>each</w:t>
      </w:r>
      <w:r w:rsidR="00945AE6">
        <w:rPr>
          <w:lang w:eastAsia="en-GB"/>
        </w:rPr>
        <w:t xml:space="preserve"> </w:t>
      </w:r>
      <w:r w:rsidRPr="00D62D8F">
        <w:rPr>
          <w:rStyle w:val="Literal"/>
        </w:rPr>
        <w:t>worker</w:t>
      </w:r>
      <w:r w:rsidR="00945AE6">
        <w:rPr>
          <w:lang w:eastAsia="en-GB"/>
        </w:rPr>
        <w:t xml:space="preserve"> </w:t>
      </w:r>
      <w:r w:rsidRPr="00D070DF">
        <w:rPr>
          <w:lang w:eastAsia="en-GB"/>
        </w:rPr>
        <w:t>and</w:t>
      </w:r>
      <w:r w:rsidR="00945AE6">
        <w:rPr>
          <w:lang w:eastAsia="en-GB"/>
        </w:rPr>
        <w:t xml:space="preserve"> </w:t>
      </w:r>
      <w:r w:rsidRPr="00D62D8F">
        <w:rPr>
          <w:rStyle w:val="Literal"/>
        </w:rPr>
        <w:t>join</w:t>
      </w:r>
      <w:r w:rsidR="00945AE6">
        <w:rPr>
          <w:lang w:eastAsia="en-GB"/>
        </w:rPr>
        <w:t xml:space="preserve"> </w:t>
      </w:r>
      <w:r w:rsidRPr="00D070DF">
        <w:rPr>
          <w:lang w:eastAsia="en-GB"/>
        </w:rPr>
        <w:t>takes</w:t>
      </w:r>
      <w:r w:rsidR="00945AE6">
        <w:rPr>
          <w:lang w:eastAsia="en-GB"/>
        </w:rPr>
        <w:t xml:space="preserve"> </w:t>
      </w:r>
      <w:r w:rsidRPr="00D070DF">
        <w:rPr>
          <w:lang w:eastAsia="en-GB"/>
        </w:rPr>
        <w:t>ownership</w:t>
      </w:r>
      <w:r w:rsidR="00945AE6">
        <w:rPr>
          <w:lang w:eastAsia="en-GB"/>
        </w:rPr>
        <w:t xml:space="preserve"> </w:t>
      </w:r>
      <w:r w:rsidRPr="00D070DF">
        <w:rPr>
          <w:lang w:eastAsia="en-GB"/>
        </w:rPr>
        <w:t>of</w:t>
      </w:r>
      <w:r w:rsidR="00945AE6">
        <w:rPr>
          <w:lang w:eastAsia="en-GB"/>
        </w:rPr>
        <w:t xml:space="preserve"> </w:t>
      </w:r>
      <w:r w:rsidRPr="00D070DF">
        <w:rPr>
          <w:lang w:eastAsia="en-GB"/>
        </w:rPr>
        <w:t>its</w:t>
      </w:r>
      <w:r w:rsidR="00945AE6">
        <w:rPr>
          <w:lang w:eastAsia="en-GB"/>
        </w:rPr>
        <w:t xml:space="preserve"> </w:t>
      </w:r>
      <w:r w:rsidRPr="00D070DF">
        <w:rPr>
          <w:lang w:eastAsia="en-GB"/>
        </w:rPr>
        <w:t>argument.</w:t>
      </w:r>
      <w:r w:rsidR="00945AE6">
        <w:rPr>
          <w:lang w:eastAsia="en-GB"/>
        </w:rPr>
        <w:t xml:space="preserve"> </w:t>
      </w:r>
      <w:r w:rsidRPr="00D070DF">
        <w:rPr>
          <w:lang w:eastAsia="en-GB"/>
        </w:rPr>
        <w:t>To</w:t>
      </w:r>
      <w:r w:rsidR="00945AE6">
        <w:rPr>
          <w:lang w:eastAsia="en-GB"/>
        </w:rPr>
        <w:t xml:space="preserve"> </w:t>
      </w:r>
      <w:r w:rsidRPr="00D070DF">
        <w:rPr>
          <w:lang w:eastAsia="en-GB"/>
        </w:rPr>
        <w:t>solve</w:t>
      </w:r>
      <w:r w:rsidR="00945AE6">
        <w:rPr>
          <w:lang w:eastAsia="en-GB"/>
        </w:rPr>
        <w:t xml:space="preserve"> </w:t>
      </w:r>
      <w:r w:rsidRPr="00D070DF">
        <w:rPr>
          <w:lang w:eastAsia="en-GB"/>
        </w:rPr>
        <w:t>this</w:t>
      </w:r>
      <w:r w:rsidR="00945AE6">
        <w:rPr>
          <w:lang w:eastAsia="en-GB"/>
        </w:rPr>
        <w:t xml:space="preserve"> </w:t>
      </w:r>
      <w:r w:rsidRPr="00D070DF">
        <w:rPr>
          <w:lang w:eastAsia="en-GB"/>
        </w:rPr>
        <w:t>issue,</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move</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instance</w:t>
      </w:r>
      <w:r w:rsidR="00945AE6">
        <w:rPr>
          <w:lang w:eastAsia="en-GB"/>
        </w:rPr>
        <w:t xml:space="preserve"> </w:t>
      </w:r>
      <w:r w:rsidRPr="00D070DF">
        <w:rPr>
          <w:lang w:eastAsia="en-GB"/>
        </w:rPr>
        <w:t>that</w:t>
      </w:r>
      <w:r w:rsidR="00945AE6">
        <w:rPr>
          <w:lang w:eastAsia="en-GB"/>
        </w:rPr>
        <w:t xml:space="preserve"> </w:t>
      </w:r>
      <w:r w:rsidRPr="00D070DF">
        <w:rPr>
          <w:lang w:eastAsia="en-GB"/>
        </w:rPr>
        <w:t>owns</w:t>
      </w:r>
      <w:r w:rsidR="00945AE6">
        <w:rPr>
          <w:lang w:eastAsia="en-GB"/>
        </w:rPr>
        <w:t xml:space="preserve"> </w:t>
      </w:r>
      <w:r w:rsidRPr="00D62D8F">
        <w:rPr>
          <w:rStyle w:val="Literal"/>
        </w:rPr>
        <w:t>thread</w:t>
      </w:r>
      <w:r w:rsidR="00945AE6">
        <w:rPr>
          <w:lang w:eastAsia="en-GB"/>
        </w:rPr>
        <w:t xml:space="preserve"> </w:t>
      </w:r>
      <w:r w:rsidRPr="00D070DF">
        <w:rPr>
          <w:lang w:eastAsia="en-GB"/>
        </w:rPr>
        <w:t>so</w:t>
      </w:r>
      <w:r w:rsidR="00945AE6">
        <w:rPr>
          <w:lang w:eastAsia="en-GB"/>
        </w:rPr>
        <w:t xml:space="preserve"> </w:t>
      </w:r>
      <w:r w:rsidRPr="00D62D8F">
        <w:rPr>
          <w:rStyle w:val="Literal"/>
        </w:rPr>
        <w:t>join</w:t>
      </w:r>
      <w:r w:rsidR="00945AE6">
        <w:rPr>
          <w:lang w:eastAsia="en-GB"/>
        </w:rPr>
        <w:t xml:space="preserve"> </w:t>
      </w:r>
      <w:r w:rsidRPr="00D070DF">
        <w:rPr>
          <w:lang w:eastAsia="en-GB"/>
        </w:rPr>
        <w:t>can</w:t>
      </w:r>
      <w:r w:rsidR="00945AE6">
        <w:rPr>
          <w:lang w:eastAsia="en-GB"/>
        </w:rPr>
        <w:t xml:space="preserve"> </w:t>
      </w:r>
      <w:r w:rsidRPr="00D070DF">
        <w:rPr>
          <w:lang w:eastAsia="en-GB"/>
        </w:rPr>
        <w:t>consume</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We</w:t>
      </w:r>
      <w:r w:rsidR="00945AE6">
        <w:rPr>
          <w:lang w:eastAsia="en-GB"/>
        </w:rPr>
        <w:t xml:space="preserve"> </w:t>
      </w:r>
      <w:r w:rsidRPr="00D070DF">
        <w:rPr>
          <w:lang w:eastAsia="en-GB"/>
        </w:rPr>
        <w:t>did</w:t>
      </w:r>
      <w:r w:rsidR="00945AE6">
        <w:rPr>
          <w:lang w:eastAsia="en-GB"/>
        </w:rPr>
        <w:t xml:space="preserve"> </w:t>
      </w:r>
      <w:r w:rsidRPr="00D070DF">
        <w:rPr>
          <w:lang w:eastAsia="en-GB"/>
        </w:rPr>
        <w:t>this</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17-15:</w:t>
      </w:r>
      <w:r w:rsidR="00945AE6">
        <w:rPr>
          <w:lang w:eastAsia="en-GB"/>
        </w:rPr>
        <w:t xml:space="preserve"> </w:t>
      </w:r>
      <w:r w:rsidRPr="00D070DF">
        <w:rPr>
          <w:lang w:eastAsia="en-GB"/>
        </w:rPr>
        <w:t>if</w:t>
      </w:r>
      <w:r w:rsidR="00945AE6">
        <w:rPr>
          <w:lang w:eastAsia="en-GB"/>
        </w:rPr>
        <w:t xml:space="preserve"> </w:t>
      </w:r>
      <w:r w:rsidRPr="00D62D8F">
        <w:rPr>
          <w:rStyle w:val="Literal"/>
        </w:rPr>
        <w:t>Worker</w:t>
      </w:r>
      <w:r w:rsidR="00945AE6">
        <w:rPr>
          <w:lang w:eastAsia="en-GB"/>
        </w:rPr>
        <w:t xml:space="preserve"> </w:t>
      </w:r>
      <w:r w:rsidRPr="00D070DF">
        <w:rPr>
          <w:lang w:eastAsia="en-GB"/>
        </w:rPr>
        <w:t>holds</w:t>
      </w:r>
      <w:r w:rsidR="00945AE6">
        <w:rPr>
          <w:lang w:eastAsia="en-GB"/>
        </w:rPr>
        <w:t xml:space="preserve"> </w:t>
      </w:r>
      <w:r w:rsidRPr="00D070DF">
        <w:rPr>
          <w:lang w:eastAsia="en-GB"/>
        </w:rPr>
        <w:t>an</w:t>
      </w:r>
      <w:r w:rsidR="00945AE6">
        <w:rPr>
          <w:lang w:eastAsia="en-GB"/>
        </w:rPr>
        <w:t xml:space="preserve"> </w:t>
      </w:r>
      <w:r w:rsidRPr="00D62D8F">
        <w:rPr>
          <w:rStyle w:val="Literal"/>
        </w:rPr>
        <w:t>Option&lt;thread::JoinHandle&lt;()&gt;&gt;</w:t>
      </w:r>
      <w:r w:rsidR="00945AE6">
        <w:rPr>
          <w:lang w:eastAsia="en-GB"/>
        </w:rPr>
        <w:t xml:space="preserve"> </w:t>
      </w:r>
      <w:r w:rsidRPr="00D070DF">
        <w:rPr>
          <w:lang w:eastAsia="en-GB"/>
        </w:rPr>
        <w:t>instead,</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call</w:t>
      </w:r>
      <w:r w:rsidR="00945AE6">
        <w:rPr>
          <w:lang w:eastAsia="en-GB"/>
        </w:rPr>
        <w:t xml:space="preserve"> </w:t>
      </w:r>
      <w:r w:rsidRPr="00D070DF">
        <w:rPr>
          <w:lang w:eastAsia="en-GB"/>
        </w:rPr>
        <w:t>the</w:t>
      </w:r>
      <w:r w:rsidR="00945AE6">
        <w:rPr>
          <w:lang w:eastAsia="en-GB"/>
        </w:rPr>
        <w:t xml:space="preserve"> </w:t>
      </w:r>
      <w:r w:rsidRPr="00D62D8F">
        <w:rPr>
          <w:rStyle w:val="Literal"/>
        </w:rPr>
        <w:t>take</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62D8F">
        <w:rPr>
          <w:rStyle w:val="Literal"/>
        </w:rPr>
        <w:t>Option</w:t>
      </w:r>
      <w:r w:rsidR="00945AE6">
        <w:rPr>
          <w:lang w:eastAsia="en-GB"/>
        </w:rPr>
        <w:t xml:space="preserve"> </w:t>
      </w:r>
      <w:r w:rsidRPr="00D070DF">
        <w:rPr>
          <w:lang w:eastAsia="en-GB"/>
        </w:rPr>
        <w:t>to</w:t>
      </w:r>
      <w:r w:rsidR="00945AE6">
        <w:rPr>
          <w:lang w:eastAsia="en-GB"/>
        </w:rPr>
        <w:t xml:space="preserve"> </w:t>
      </w:r>
      <w:r w:rsidRPr="00D070DF">
        <w:rPr>
          <w:lang w:eastAsia="en-GB"/>
        </w:rPr>
        <w:t>move</w:t>
      </w:r>
      <w:r w:rsidR="00945AE6">
        <w:rPr>
          <w:lang w:eastAsia="en-GB"/>
        </w:rPr>
        <w:t xml:space="preserve"> </w:t>
      </w:r>
      <w:r w:rsidRPr="00D070DF">
        <w:rPr>
          <w:lang w:eastAsia="en-GB"/>
        </w:rPr>
        <w:t>the</w:t>
      </w:r>
      <w:r w:rsidR="00945AE6">
        <w:rPr>
          <w:lang w:eastAsia="en-GB"/>
        </w:rPr>
        <w:t xml:space="preserve"> </w:t>
      </w:r>
      <w:r w:rsidRPr="00D070DF">
        <w:rPr>
          <w:lang w:eastAsia="en-GB"/>
        </w:rPr>
        <w:t>value</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Some</w:t>
      </w:r>
      <w:r w:rsidR="00945AE6">
        <w:rPr>
          <w:lang w:eastAsia="en-GB"/>
        </w:rPr>
        <w:t xml:space="preserve"> </w:t>
      </w:r>
      <w:r w:rsidRPr="00D070DF">
        <w:rPr>
          <w:lang w:eastAsia="en-GB"/>
        </w:rPr>
        <w:t>variant</w:t>
      </w:r>
      <w:r w:rsidR="00945AE6">
        <w:rPr>
          <w:lang w:eastAsia="en-GB"/>
        </w:rPr>
        <w:t xml:space="preserve"> </w:t>
      </w:r>
      <w:r w:rsidRPr="00D070DF">
        <w:rPr>
          <w:lang w:eastAsia="en-GB"/>
        </w:rPr>
        <w:t>and</w:t>
      </w:r>
      <w:r w:rsidR="00945AE6">
        <w:rPr>
          <w:lang w:eastAsia="en-GB"/>
        </w:rPr>
        <w:t xml:space="preserve"> </w:t>
      </w:r>
      <w:r w:rsidRPr="00D070DF">
        <w:rPr>
          <w:lang w:eastAsia="en-GB"/>
        </w:rPr>
        <w:t>leave</w:t>
      </w:r>
      <w:r w:rsidR="00945AE6">
        <w:rPr>
          <w:lang w:eastAsia="en-GB"/>
        </w:rPr>
        <w:t xml:space="preserve"> </w:t>
      </w:r>
      <w:r w:rsidRPr="00D070DF">
        <w:rPr>
          <w:lang w:eastAsia="en-GB"/>
        </w:rPr>
        <w:t>a</w:t>
      </w:r>
      <w:r w:rsidR="00945AE6">
        <w:rPr>
          <w:lang w:eastAsia="en-GB"/>
        </w:rPr>
        <w:t xml:space="preserve"> </w:t>
      </w:r>
      <w:r w:rsidRPr="00D62D8F">
        <w:rPr>
          <w:rStyle w:val="Literal"/>
        </w:rPr>
        <w:t>None</w:t>
      </w:r>
      <w:r w:rsidR="00945AE6">
        <w:rPr>
          <w:lang w:eastAsia="en-GB"/>
        </w:rPr>
        <w:t xml:space="preserve"> </w:t>
      </w:r>
      <w:r w:rsidRPr="00D070DF">
        <w:rPr>
          <w:lang w:eastAsia="en-GB"/>
        </w:rPr>
        <w:t>variant</w:t>
      </w:r>
      <w:r w:rsidR="00945AE6">
        <w:rPr>
          <w:lang w:eastAsia="en-GB"/>
        </w:rPr>
        <w:t xml:space="preserve"> </w:t>
      </w:r>
      <w:r w:rsidRPr="00D070DF">
        <w:rPr>
          <w:lang w:eastAsia="en-GB"/>
        </w:rPr>
        <w:t>in</w:t>
      </w:r>
      <w:r w:rsidR="00945AE6">
        <w:rPr>
          <w:lang w:eastAsia="en-GB"/>
        </w:rPr>
        <w:t xml:space="preserve"> </w:t>
      </w:r>
      <w:r w:rsidRPr="00D070DF">
        <w:rPr>
          <w:lang w:eastAsia="en-GB"/>
        </w:rPr>
        <w:t>its</w:t>
      </w:r>
      <w:r w:rsidR="00945AE6">
        <w:rPr>
          <w:lang w:eastAsia="en-GB"/>
        </w:rPr>
        <w:t xml:space="preserve"> </w:t>
      </w:r>
      <w:r w:rsidRPr="00D070DF">
        <w:rPr>
          <w:lang w:eastAsia="en-GB"/>
        </w:rPr>
        <w:t>place.</w:t>
      </w:r>
      <w:r w:rsidR="00945AE6">
        <w:rPr>
          <w:lang w:eastAsia="en-GB"/>
        </w:rPr>
        <w:t xml:space="preserve"> </w:t>
      </w:r>
      <w:r w:rsidRPr="00D070DF">
        <w:rPr>
          <w:lang w:eastAsia="en-GB"/>
        </w:rPr>
        <w:t>In</w:t>
      </w:r>
      <w:r w:rsidR="00945AE6">
        <w:rPr>
          <w:lang w:eastAsia="en-GB"/>
        </w:rPr>
        <w:t xml:space="preserve"> </w:t>
      </w:r>
      <w:r w:rsidRPr="00D070DF">
        <w:rPr>
          <w:lang w:eastAsia="en-GB"/>
        </w:rPr>
        <w:t>other</w:t>
      </w:r>
      <w:r w:rsidR="00945AE6">
        <w:rPr>
          <w:lang w:eastAsia="en-GB"/>
        </w:rPr>
        <w:t xml:space="preserve"> </w:t>
      </w:r>
      <w:r w:rsidRPr="00D070DF">
        <w:rPr>
          <w:lang w:eastAsia="en-GB"/>
        </w:rPr>
        <w:t>words,</w:t>
      </w:r>
      <w:r w:rsidR="00945AE6">
        <w:rPr>
          <w:lang w:eastAsia="en-GB"/>
        </w:rPr>
        <w:t xml:space="preserve"> </w:t>
      </w:r>
      <w:r w:rsidRPr="00D070DF">
        <w:rPr>
          <w:lang w:eastAsia="en-GB"/>
        </w:rPr>
        <w:t>a</w:t>
      </w:r>
      <w:r w:rsidR="00945AE6">
        <w:rPr>
          <w:lang w:eastAsia="en-GB"/>
        </w:rPr>
        <w:t xml:space="preserve"> </w:t>
      </w:r>
      <w:r w:rsidRPr="00D62D8F">
        <w:rPr>
          <w:rStyle w:val="Literal"/>
        </w:rPr>
        <w:t>Worker</w:t>
      </w:r>
      <w:r w:rsidR="00945AE6">
        <w:rPr>
          <w:lang w:eastAsia="en-GB"/>
        </w:rPr>
        <w:t xml:space="preserve"> </w:t>
      </w:r>
      <w:r w:rsidRPr="00D070DF">
        <w:rPr>
          <w:lang w:eastAsia="en-GB"/>
        </w:rPr>
        <w:t>that</w:t>
      </w:r>
      <w:r w:rsidR="00945AE6">
        <w:rPr>
          <w:lang w:eastAsia="en-GB"/>
        </w:rPr>
        <w:t xml:space="preserve"> </w:t>
      </w:r>
      <w:r w:rsidRPr="00D070DF">
        <w:rPr>
          <w:lang w:eastAsia="en-GB"/>
        </w:rPr>
        <w:t>is</w:t>
      </w:r>
      <w:r w:rsidR="00945AE6">
        <w:rPr>
          <w:lang w:eastAsia="en-GB"/>
        </w:rPr>
        <w:t xml:space="preserve"> </w:t>
      </w:r>
      <w:r w:rsidRPr="00D070DF">
        <w:rPr>
          <w:lang w:eastAsia="en-GB"/>
        </w:rPr>
        <w:t>running</w:t>
      </w:r>
      <w:r w:rsidR="00945AE6">
        <w:rPr>
          <w:lang w:eastAsia="en-GB"/>
        </w:rPr>
        <w:t xml:space="preserve"> </w:t>
      </w:r>
      <w:r w:rsidRPr="00D070DF">
        <w:rPr>
          <w:lang w:eastAsia="en-GB"/>
        </w:rPr>
        <w:t>will</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62D8F">
        <w:rPr>
          <w:rStyle w:val="Literal"/>
        </w:rPr>
        <w:t>Some</w:t>
      </w:r>
      <w:r w:rsidR="00945AE6">
        <w:rPr>
          <w:lang w:eastAsia="en-GB"/>
        </w:rPr>
        <w:t xml:space="preserve"> </w:t>
      </w:r>
      <w:r w:rsidRPr="00D070DF">
        <w:rPr>
          <w:lang w:eastAsia="en-GB"/>
        </w:rPr>
        <w:t>variant</w:t>
      </w:r>
      <w:r w:rsidR="00945AE6">
        <w:rPr>
          <w:lang w:eastAsia="en-GB"/>
        </w:rPr>
        <w:t xml:space="preserve"> </w:t>
      </w:r>
      <w:r w:rsidRPr="00D070DF">
        <w:rPr>
          <w:lang w:eastAsia="en-GB"/>
        </w:rPr>
        <w:t>in</w:t>
      </w:r>
      <w:r w:rsidR="00945AE6">
        <w:rPr>
          <w:lang w:eastAsia="en-GB"/>
        </w:rPr>
        <w:t xml:space="preserve"> </w:t>
      </w:r>
      <w:r w:rsidRPr="00D62D8F">
        <w:rPr>
          <w:rStyle w:val="Literal"/>
        </w:rPr>
        <w:t>thread</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clean</w:t>
      </w:r>
      <w:r w:rsidR="00945AE6">
        <w:rPr>
          <w:lang w:eastAsia="en-GB"/>
        </w:rPr>
        <w:t xml:space="preserve"> </w:t>
      </w:r>
      <w:r w:rsidRPr="00D070DF">
        <w:rPr>
          <w:lang w:eastAsia="en-GB"/>
        </w:rPr>
        <w:t>up</w:t>
      </w:r>
      <w:r w:rsidR="00945AE6">
        <w:rPr>
          <w:lang w:eastAsia="en-GB"/>
        </w:rPr>
        <w:t xml:space="preserve"> </w:t>
      </w:r>
      <w:r w:rsidRPr="00D070DF">
        <w:rPr>
          <w:lang w:eastAsia="en-GB"/>
        </w:rPr>
        <w:t>a</w:t>
      </w:r>
      <w:r w:rsidR="00945AE6">
        <w:rPr>
          <w:lang w:eastAsia="en-GB"/>
        </w:rPr>
        <w:t xml:space="preserve"> </w:t>
      </w:r>
      <w:r w:rsidRPr="00D62D8F">
        <w:rPr>
          <w:rStyle w:val="Literal"/>
        </w:rPr>
        <w:t>Worker</w:t>
      </w:r>
      <w:r w:rsidRPr="00D070DF">
        <w:rPr>
          <w:lang w:eastAsia="en-GB"/>
        </w:rPr>
        <w:t>,</w:t>
      </w:r>
      <w:r w:rsidR="00945AE6">
        <w:rPr>
          <w:lang w:eastAsia="en-GB"/>
        </w:rPr>
        <w:t xml:space="preserve"> </w:t>
      </w:r>
      <w:r w:rsidRPr="00D070DF">
        <w:rPr>
          <w:lang w:eastAsia="en-GB"/>
        </w:rPr>
        <w:t>we’ll</w:t>
      </w:r>
      <w:r w:rsidR="00945AE6">
        <w:rPr>
          <w:lang w:eastAsia="en-GB"/>
        </w:rPr>
        <w:t xml:space="preserve"> </w:t>
      </w:r>
      <w:r w:rsidRPr="00D070DF">
        <w:rPr>
          <w:lang w:eastAsia="en-GB"/>
        </w:rPr>
        <w:t>replace</w:t>
      </w:r>
      <w:r w:rsidR="00945AE6">
        <w:rPr>
          <w:lang w:eastAsia="en-GB"/>
        </w:rPr>
        <w:t xml:space="preserve"> </w:t>
      </w:r>
      <w:r w:rsidRPr="00D62D8F">
        <w:rPr>
          <w:rStyle w:val="Literal"/>
        </w:rPr>
        <w:t>Some</w:t>
      </w:r>
      <w:r w:rsidR="00945AE6">
        <w:rPr>
          <w:lang w:eastAsia="en-GB"/>
        </w:rPr>
        <w:t xml:space="preserve"> </w:t>
      </w:r>
      <w:r w:rsidRPr="00D070DF">
        <w:rPr>
          <w:lang w:eastAsia="en-GB"/>
        </w:rPr>
        <w:t>with</w:t>
      </w:r>
      <w:r w:rsidR="00945AE6">
        <w:rPr>
          <w:lang w:eastAsia="en-GB"/>
        </w:rPr>
        <w:t xml:space="preserve"> </w:t>
      </w:r>
      <w:r w:rsidRPr="00D62D8F">
        <w:rPr>
          <w:rStyle w:val="Literal"/>
        </w:rPr>
        <w:t>None</w:t>
      </w:r>
      <w:r w:rsidR="00945AE6">
        <w:rPr>
          <w:lang w:eastAsia="en-GB"/>
        </w:rPr>
        <w:t xml:space="preserve"> </w:t>
      </w:r>
      <w:r w:rsidRPr="00D070DF">
        <w:rPr>
          <w:lang w:eastAsia="en-GB"/>
        </w:rPr>
        <w:t>so</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doesn’t</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run.</w:t>
      </w:r>
    </w:p>
    <w:p w14:paraId="52463815" w14:textId="04D2E759" w:rsidR="00D070DF" w:rsidRPr="00D070DF" w:rsidRDefault="00D070DF" w:rsidP="00945AE6">
      <w:pPr>
        <w:pStyle w:val="Body"/>
        <w:rPr>
          <w:lang w:eastAsia="en-GB"/>
        </w:rPr>
      </w:pPr>
      <w:r w:rsidRPr="00D070DF">
        <w:rPr>
          <w:lang w:eastAsia="en-GB"/>
        </w:rPr>
        <w:t>So</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update</w:t>
      </w:r>
      <w:r w:rsidR="00945AE6">
        <w:rPr>
          <w:lang w:eastAsia="en-GB"/>
        </w:rPr>
        <w:t xml:space="preserve"> </w:t>
      </w:r>
      <w:r w:rsidRPr="00D070DF">
        <w:rPr>
          <w:lang w:eastAsia="en-GB"/>
        </w:rPr>
        <w:t>the</w:t>
      </w:r>
      <w:r w:rsidR="00945AE6">
        <w:rPr>
          <w:lang w:eastAsia="en-GB"/>
        </w:rPr>
        <w:t xml:space="preserve"> </w:t>
      </w:r>
      <w:r w:rsidRPr="00D070DF">
        <w:rPr>
          <w:lang w:eastAsia="en-GB"/>
        </w:rPr>
        <w:t>definition</w:t>
      </w:r>
      <w:r w:rsidR="00945AE6">
        <w:rPr>
          <w:lang w:eastAsia="en-GB"/>
        </w:rPr>
        <w:t xml:space="preserve"> </w:t>
      </w:r>
      <w:r w:rsidRPr="00D070DF">
        <w:rPr>
          <w:lang w:eastAsia="en-GB"/>
        </w:rPr>
        <w:t>of</w:t>
      </w:r>
      <w:r w:rsidR="00945AE6">
        <w:rPr>
          <w:lang w:eastAsia="en-GB"/>
        </w:rPr>
        <w:t xml:space="preserve"> </w:t>
      </w:r>
      <w:r w:rsidRPr="00D62D8F">
        <w:rPr>
          <w:rStyle w:val="Literal"/>
        </w:rPr>
        <w:t>Worker</w:t>
      </w:r>
      <w:r w:rsidR="00945AE6">
        <w:rPr>
          <w:lang w:eastAsia="en-GB"/>
        </w:rPr>
        <w:t xml:space="preserve"> </w:t>
      </w:r>
      <w:r w:rsidRPr="00D070DF">
        <w:rPr>
          <w:lang w:eastAsia="en-GB"/>
        </w:rPr>
        <w:t>like</w:t>
      </w:r>
      <w:r w:rsidR="00945AE6">
        <w:rPr>
          <w:lang w:eastAsia="en-GB"/>
        </w:rPr>
        <w:t xml:space="preserve"> </w:t>
      </w:r>
      <w:r w:rsidRPr="00D070DF">
        <w:rPr>
          <w:lang w:eastAsia="en-GB"/>
        </w:rPr>
        <w:t>this:</w:t>
      </w:r>
    </w:p>
    <w:p w14:paraId="6AE26973" w14:textId="41966AF1" w:rsidR="00D070DF" w:rsidRPr="00D070DF" w:rsidRDefault="00D070DF" w:rsidP="00B0420F">
      <w:pPr>
        <w:pStyle w:val="CodeLabel"/>
        <w:rPr>
          <w:lang w:eastAsia="en-GB"/>
        </w:rPr>
      </w:pPr>
      <w:r w:rsidRPr="00D070DF">
        <w:rPr>
          <w:lang w:eastAsia="en-GB"/>
        </w:rPr>
        <w:t>src/lib.rs</w:t>
      </w:r>
    </w:p>
    <w:p w14:paraId="0AF4493B" w14:textId="3EAA76EB" w:rsidR="00D070DF" w:rsidRPr="00A73287" w:rsidRDefault="00D070DF" w:rsidP="00D62D8F">
      <w:pPr>
        <w:pStyle w:val="Code"/>
        <w:rPr>
          <w:rStyle w:val="LiteralGray"/>
        </w:rPr>
      </w:pPr>
      <w:r w:rsidRPr="00A73287">
        <w:rPr>
          <w:rStyle w:val="LiteralGray"/>
        </w:rPr>
        <w:t>struct</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58AA1800" w14:textId="0E97562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id:</w:t>
      </w:r>
      <w:r w:rsidRPr="00A73287">
        <w:rPr>
          <w:rStyle w:val="LiteralGray"/>
        </w:rPr>
        <w:t xml:space="preserve"> </w:t>
      </w:r>
      <w:r w:rsidR="00D070DF" w:rsidRPr="00A73287">
        <w:rPr>
          <w:rStyle w:val="LiteralGray"/>
        </w:rPr>
        <w:t>usize,</w:t>
      </w:r>
    </w:p>
    <w:p w14:paraId="1067A15A" w14:textId="1BE9AB18" w:rsidR="00D070DF" w:rsidRPr="00D35EB9" w:rsidRDefault="00945AE6" w:rsidP="00D62D8F">
      <w:pPr>
        <w:pStyle w:val="Code"/>
      </w:pPr>
      <w:r w:rsidRPr="00D35EB9">
        <w:t xml:space="preserve">    </w:t>
      </w:r>
      <w:r w:rsidR="00D070DF" w:rsidRPr="00D35EB9">
        <w:t>thread:</w:t>
      </w:r>
      <w:r w:rsidRPr="00D35EB9">
        <w:t xml:space="preserve"> </w:t>
      </w:r>
      <w:r w:rsidR="00D070DF" w:rsidRPr="00D35EB9">
        <w:t>Option&lt;thread::JoinHandle&lt;()&gt;&gt;,</w:t>
      </w:r>
    </w:p>
    <w:p w14:paraId="72A5BC01" w14:textId="77777777" w:rsidR="00D070DF" w:rsidRPr="00A73287" w:rsidRDefault="00D070DF" w:rsidP="00D62D8F">
      <w:pPr>
        <w:pStyle w:val="Code"/>
        <w:rPr>
          <w:rStyle w:val="LiteralGray"/>
        </w:rPr>
      </w:pPr>
      <w:r w:rsidRPr="00A73287">
        <w:rPr>
          <w:rStyle w:val="LiteralGray"/>
        </w:rPr>
        <w:t>}</w:t>
      </w:r>
    </w:p>
    <w:p w14:paraId="5B2A690C" w14:textId="4B93F1E3" w:rsidR="00D070DF" w:rsidRPr="00D070DF" w:rsidRDefault="00D070DF" w:rsidP="00945AE6">
      <w:pPr>
        <w:pStyle w:val="Body"/>
        <w:rPr>
          <w:lang w:eastAsia="en-GB"/>
        </w:rPr>
      </w:pPr>
      <w:r w:rsidRPr="00D070DF">
        <w:rPr>
          <w:lang w:eastAsia="en-GB"/>
        </w:rPr>
        <w:t>Now</w:t>
      </w:r>
      <w:r w:rsidR="00945AE6">
        <w:rPr>
          <w:lang w:eastAsia="en-GB"/>
        </w:rPr>
        <w:t xml:space="preserve"> </w:t>
      </w:r>
      <w:r w:rsidRPr="00D070DF">
        <w:rPr>
          <w:lang w:eastAsia="en-GB"/>
        </w:rPr>
        <w:t>let’s</w:t>
      </w:r>
      <w:r w:rsidR="00945AE6">
        <w:rPr>
          <w:lang w:eastAsia="en-GB"/>
        </w:rPr>
        <w:t xml:space="preserve"> </w:t>
      </w:r>
      <w:r w:rsidRPr="00D070DF">
        <w:rPr>
          <w:lang w:eastAsia="en-GB"/>
        </w:rPr>
        <w:t>lean</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compiler</w:t>
      </w:r>
      <w:r w:rsidR="00945AE6">
        <w:rPr>
          <w:lang w:eastAsia="en-GB"/>
        </w:rPr>
        <w:t xml:space="preserve"> </w:t>
      </w:r>
      <w:r w:rsidRPr="00D070DF">
        <w:rPr>
          <w:lang w:eastAsia="en-GB"/>
        </w:rPr>
        <w:t>to</w:t>
      </w:r>
      <w:r w:rsidR="00945AE6">
        <w:rPr>
          <w:lang w:eastAsia="en-GB"/>
        </w:rPr>
        <w:t xml:space="preserve"> </w:t>
      </w:r>
      <w:r w:rsidRPr="00D070DF">
        <w:rPr>
          <w:lang w:eastAsia="en-GB"/>
        </w:rPr>
        <w:t>find</w:t>
      </w:r>
      <w:r w:rsidR="00945AE6">
        <w:rPr>
          <w:lang w:eastAsia="en-GB"/>
        </w:rPr>
        <w:t xml:space="preserve"> </w:t>
      </w:r>
      <w:r w:rsidRPr="00D070DF">
        <w:rPr>
          <w:lang w:eastAsia="en-GB"/>
        </w:rPr>
        <w:t>the</w:t>
      </w:r>
      <w:r w:rsidR="00945AE6">
        <w:rPr>
          <w:lang w:eastAsia="en-GB"/>
        </w:rPr>
        <w:t xml:space="preserve"> </w:t>
      </w:r>
      <w:r w:rsidRPr="00D070DF">
        <w:rPr>
          <w:lang w:eastAsia="en-GB"/>
        </w:rPr>
        <w:t>other</w:t>
      </w:r>
      <w:r w:rsidR="00945AE6">
        <w:rPr>
          <w:lang w:eastAsia="en-GB"/>
        </w:rPr>
        <w:t xml:space="preserve"> </w:t>
      </w:r>
      <w:r w:rsidRPr="00D070DF">
        <w:rPr>
          <w:lang w:eastAsia="en-GB"/>
        </w:rPr>
        <w:t>places</w:t>
      </w:r>
      <w:r w:rsidR="00945AE6">
        <w:rPr>
          <w:lang w:eastAsia="en-GB"/>
        </w:rPr>
        <w:t xml:space="preserve"> </w:t>
      </w:r>
      <w:r w:rsidRPr="00D070DF">
        <w:rPr>
          <w:lang w:eastAsia="en-GB"/>
        </w:rPr>
        <w:t>that</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change.</w:t>
      </w:r>
      <w:r w:rsidR="00945AE6">
        <w:rPr>
          <w:lang w:eastAsia="en-GB"/>
        </w:rPr>
        <w:t xml:space="preserve"> </w:t>
      </w:r>
      <w:r w:rsidRPr="00D070DF">
        <w:rPr>
          <w:lang w:eastAsia="en-GB"/>
        </w:rPr>
        <w:t>Checking</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we</w:t>
      </w:r>
      <w:r w:rsidR="00945AE6">
        <w:rPr>
          <w:lang w:eastAsia="en-GB"/>
        </w:rPr>
        <w:t xml:space="preserve"> </w:t>
      </w:r>
      <w:r w:rsidRPr="00D070DF">
        <w:rPr>
          <w:lang w:eastAsia="en-GB"/>
        </w:rPr>
        <w:t>get</w:t>
      </w:r>
      <w:r w:rsidR="00945AE6">
        <w:rPr>
          <w:lang w:eastAsia="en-GB"/>
        </w:rPr>
        <w:t xml:space="preserve"> </w:t>
      </w:r>
      <w:r w:rsidRPr="00D070DF">
        <w:rPr>
          <w:lang w:eastAsia="en-GB"/>
        </w:rPr>
        <w:t>two</w:t>
      </w:r>
      <w:r w:rsidR="00945AE6">
        <w:rPr>
          <w:lang w:eastAsia="en-GB"/>
        </w:rPr>
        <w:t xml:space="preserve"> </w:t>
      </w:r>
      <w:r w:rsidRPr="00D070DF">
        <w:rPr>
          <w:lang w:eastAsia="en-GB"/>
        </w:rPr>
        <w:t>errors:</w:t>
      </w:r>
    </w:p>
    <w:p w14:paraId="2FC46377" w14:textId="42916815" w:rsidR="008F6071" w:rsidRDefault="00D070DF" w:rsidP="00006275">
      <w:pPr>
        <w:pStyle w:val="CodeWide"/>
      </w:pPr>
      <w:r w:rsidRPr="00D35EB9">
        <w:t>error[E0599]:</w:t>
      </w:r>
      <w:r w:rsidR="00945AE6" w:rsidRPr="00D35EB9">
        <w:t xml:space="preserve"> </w:t>
      </w:r>
      <w:r w:rsidRPr="00D35EB9">
        <w:t>no</w:t>
      </w:r>
      <w:r w:rsidR="00945AE6" w:rsidRPr="00D35EB9">
        <w:t xml:space="preserve"> </w:t>
      </w:r>
      <w:r w:rsidRPr="00D35EB9">
        <w:t>method</w:t>
      </w:r>
      <w:r w:rsidR="00945AE6" w:rsidRPr="00D35EB9">
        <w:t xml:space="preserve"> </w:t>
      </w:r>
      <w:r w:rsidRPr="00D35EB9">
        <w:t>named</w:t>
      </w:r>
      <w:r w:rsidR="00945AE6" w:rsidRPr="00D35EB9">
        <w:t xml:space="preserve"> </w:t>
      </w:r>
      <w:r w:rsidRPr="00D35EB9">
        <w:t>`join`</w:t>
      </w:r>
      <w:r w:rsidR="00945AE6" w:rsidRPr="00D35EB9">
        <w:t xml:space="preserve"> </w:t>
      </w:r>
      <w:r w:rsidRPr="00D35EB9">
        <w:t>found</w:t>
      </w:r>
      <w:r w:rsidR="00945AE6" w:rsidRPr="00D35EB9">
        <w:t xml:space="preserve"> </w:t>
      </w:r>
      <w:r w:rsidRPr="00D35EB9">
        <w:t>for</w:t>
      </w:r>
      <w:r w:rsidR="00945AE6" w:rsidRPr="00D35EB9">
        <w:t xml:space="preserve"> </w:t>
      </w:r>
      <w:r w:rsidRPr="00D35EB9">
        <w:t>enum</w:t>
      </w:r>
      <w:r w:rsidR="00945AE6" w:rsidRPr="00D35EB9">
        <w:t xml:space="preserve"> </w:t>
      </w:r>
      <w:r w:rsidRPr="00D35EB9">
        <w:t>`Option`</w:t>
      </w:r>
      <w:r w:rsidR="00945AE6" w:rsidRPr="00D35EB9">
        <w:t xml:space="preserve"> </w:t>
      </w:r>
      <w:r w:rsidRPr="00D35EB9">
        <w:t>in</w:t>
      </w:r>
      <w:r w:rsidR="00945AE6" w:rsidRPr="00D35EB9">
        <w:t xml:space="preserve"> </w:t>
      </w:r>
      <w:r w:rsidRPr="00D35EB9">
        <w:t>the</w:t>
      </w:r>
      <w:r w:rsidR="00945AE6" w:rsidRPr="00D35EB9">
        <w:t xml:space="preserve"> </w:t>
      </w:r>
      <w:r w:rsidRPr="00D35EB9">
        <w:t>current</w:t>
      </w:r>
    </w:p>
    <w:p w14:paraId="050CE6C7" w14:textId="673322A1" w:rsidR="00D070DF" w:rsidRPr="00D35EB9" w:rsidRDefault="00D070DF" w:rsidP="00006275">
      <w:pPr>
        <w:pStyle w:val="CodeWide"/>
      </w:pPr>
      <w:r w:rsidRPr="00D35EB9">
        <w:t>scope</w:t>
      </w:r>
    </w:p>
    <w:p w14:paraId="5AFE059B" w14:textId="6DD2DACF" w:rsidR="00D070DF" w:rsidRPr="00D35EB9" w:rsidRDefault="00945AE6" w:rsidP="00006275">
      <w:pPr>
        <w:pStyle w:val="CodeWide"/>
      </w:pPr>
      <w:r w:rsidRPr="00D35EB9">
        <w:t xml:space="preserve">  </w:t>
      </w:r>
      <w:r w:rsidR="00D070DF" w:rsidRPr="00D35EB9">
        <w:t>--&gt;</w:t>
      </w:r>
      <w:r w:rsidRPr="00D35EB9">
        <w:t xml:space="preserve"> </w:t>
      </w:r>
      <w:r w:rsidR="00D070DF" w:rsidRPr="00D35EB9">
        <w:t>src/lib.rs:52:27</w:t>
      </w:r>
    </w:p>
    <w:p w14:paraId="5E29F6AE" w14:textId="314FE0FB" w:rsidR="00D070DF" w:rsidRPr="00D35EB9" w:rsidRDefault="00945AE6" w:rsidP="00006275">
      <w:pPr>
        <w:pStyle w:val="CodeWide"/>
      </w:pPr>
      <w:r w:rsidRPr="00D35EB9">
        <w:t xml:space="preserve">   </w:t>
      </w:r>
      <w:r w:rsidR="00D070DF" w:rsidRPr="00D35EB9">
        <w:t>|</w:t>
      </w:r>
    </w:p>
    <w:p w14:paraId="0AE95638" w14:textId="713AF755" w:rsidR="00D070DF" w:rsidRPr="00D35EB9" w:rsidRDefault="00D070DF" w:rsidP="00006275">
      <w:pPr>
        <w:pStyle w:val="CodeWide"/>
      </w:pPr>
      <w:r w:rsidRPr="00D35EB9">
        <w:t>52</w:t>
      </w:r>
      <w:r w:rsidR="00945AE6" w:rsidRPr="00D35EB9">
        <w:t xml:space="preserve"> </w:t>
      </w:r>
      <w:r w:rsidRPr="00D35EB9">
        <w:t>|</w:t>
      </w:r>
      <w:r w:rsidR="00945AE6" w:rsidRPr="00D35EB9">
        <w:t xml:space="preserve">             </w:t>
      </w:r>
      <w:r w:rsidRPr="00D35EB9">
        <w:t>worker.thread.join().unwrap();</w:t>
      </w:r>
    </w:p>
    <w:p w14:paraId="69070FB1" w14:textId="5F52C0DF" w:rsidR="00D922BF" w:rsidRDefault="00945AE6" w:rsidP="00006275">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method</w:t>
      </w:r>
      <w:r w:rsidRPr="00D35EB9">
        <w:t xml:space="preserve"> </w:t>
      </w:r>
      <w:r w:rsidR="00D070DF" w:rsidRPr="00D35EB9">
        <w:t>not</w:t>
      </w:r>
      <w:r w:rsidRPr="00D35EB9">
        <w:t xml:space="preserve"> </w:t>
      </w:r>
      <w:r w:rsidR="00D070DF" w:rsidRPr="00D35EB9">
        <w:t>found</w:t>
      </w:r>
      <w:r w:rsidRPr="00D35EB9">
        <w:t xml:space="preserve"> </w:t>
      </w:r>
      <w:r w:rsidR="00D070DF" w:rsidRPr="00D35EB9">
        <w:t>in</w:t>
      </w:r>
    </w:p>
    <w:p w14:paraId="349D5020" w14:textId="386DD812" w:rsidR="00D070DF" w:rsidRPr="00D35EB9" w:rsidRDefault="00D070DF" w:rsidP="00006275">
      <w:pPr>
        <w:pStyle w:val="CodeWide"/>
      </w:pPr>
      <w:r w:rsidRPr="00D35EB9">
        <w:t>`Option&lt;JoinHandle&lt;()&gt;&gt;`</w:t>
      </w:r>
    </w:p>
    <w:p w14:paraId="1217B4CB" w14:textId="77777777" w:rsidR="00D070DF" w:rsidRPr="00D35EB9" w:rsidRDefault="00D070DF" w:rsidP="00006275">
      <w:pPr>
        <w:pStyle w:val="CodeWide"/>
      </w:pPr>
    </w:p>
    <w:p w14:paraId="327F8911" w14:textId="7CBB8D80" w:rsidR="00D070DF" w:rsidRPr="00D35EB9" w:rsidRDefault="00D070DF" w:rsidP="00006275">
      <w:pPr>
        <w:pStyle w:val="CodeWide"/>
      </w:pPr>
      <w:r w:rsidRPr="00D35EB9">
        <w:t>error[E0308]:</w:t>
      </w:r>
      <w:r w:rsidR="00945AE6" w:rsidRPr="00D35EB9">
        <w:t xml:space="preserve"> </w:t>
      </w:r>
      <w:r w:rsidRPr="00D35EB9">
        <w:t>mismatched</w:t>
      </w:r>
      <w:r w:rsidR="00945AE6" w:rsidRPr="00D35EB9">
        <w:t xml:space="preserve"> </w:t>
      </w:r>
      <w:r w:rsidRPr="00D35EB9">
        <w:t>types</w:t>
      </w:r>
    </w:p>
    <w:p w14:paraId="61BA294A" w14:textId="7A421220" w:rsidR="00D070DF" w:rsidRPr="00D35EB9" w:rsidRDefault="00945AE6" w:rsidP="00006275">
      <w:pPr>
        <w:pStyle w:val="CodeWide"/>
      </w:pPr>
      <w:r w:rsidRPr="00D35EB9">
        <w:t xml:space="preserve">  </w:t>
      </w:r>
      <w:r w:rsidR="00D070DF" w:rsidRPr="00D35EB9">
        <w:t>--&gt;</w:t>
      </w:r>
      <w:r w:rsidRPr="00D35EB9">
        <w:t xml:space="preserve"> </w:t>
      </w:r>
      <w:r w:rsidR="00D070DF" w:rsidRPr="00D35EB9">
        <w:t>src/lib.rs:72:22</w:t>
      </w:r>
    </w:p>
    <w:p w14:paraId="3DCEED1A" w14:textId="55E2A9AD" w:rsidR="00D070DF" w:rsidRPr="00D35EB9" w:rsidRDefault="00945AE6" w:rsidP="00006275">
      <w:pPr>
        <w:pStyle w:val="CodeWide"/>
      </w:pPr>
      <w:r w:rsidRPr="00D35EB9">
        <w:t xml:space="preserve">   </w:t>
      </w:r>
      <w:r w:rsidR="00D070DF" w:rsidRPr="00D35EB9">
        <w:t>|</w:t>
      </w:r>
    </w:p>
    <w:p w14:paraId="466AC387" w14:textId="2D2737F4" w:rsidR="00D070DF" w:rsidRPr="00D35EB9" w:rsidRDefault="00D070DF" w:rsidP="00006275">
      <w:pPr>
        <w:pStyle w:val="CodeWide"/>
      </w:pPr>
      <w:r w:rsidRPr="00D35EB9">
        <w:t>72</w:t>
      </w:r>
      <w:r w:rsidR="00945AE6" w:rsidRPr="00D35EB9">
        <w:t xml:space="preserve"> </w:t>
      </w:r>
      <w:r w:rsidRPr="00D35EB9">
        <w:t>|</w:t>
      </w:r>
      <w:r w:rsidR="00945AE6" w:rsidRPr="00D35EB9">
        <w:t xml:space="preserve">         </w:t>
      </w:r>
      <w:r w:rsidRPr="00D35EB9">
        <w:t>Worker</w:t>
      </w:r>
      <w:r w:rsidR="00945AE6" w:rsidRPr="00D35EB9">
        <w:t xml:space="preserve"> </w:t>
      </w:r>
      <w:r w:rsidRPr="00D35EB9">
        <w:t>{</w:t>
      </w:r>
      <w:r w:rsidR="00945AE6" w:rsidRPr="00D35EB9">
        <w:t xml:space="preserve"> </w:t>
      </w:r>
      <w:r w:rsidRPr="00D35EB9">
        <w:t>id,</w:t>
      </w:r>
      <w:r w:rsidR="00945AE6" w:rsidRPr="00D35EB9">
        <w:t xml:space="preserve"> </w:t>
      </w:r>
      <w:r w:rsidRPr="00D35EB9">
        <w:t>thread</w:t>
      </w:r>
      <w:r w:rsidR="00945AE6" w:rsidRPr="00D35EB9">
        <w:t xml:space="preserve"> </w:t>
      </w:r>
      <w:r w:rsidRPr="00D35EB9">
        <w:t>}</w:t>
      </w:r>
    </w:p>
    <w:p w14:paraId="4AF751DA" w14:textId="04BE23A6" w:rsidR="001A192F" w:rsidRDefault="00945AE6" w:rsidP="00006275">
      <w:pPr>
        <w:pStyle w:val="CodeWide"/>
      </w:pPr>
      <w:r w:rsidRPr="00D35EB9">
        <w:t xml:space="preserve">   </w:t>
      </w:r>
      <w:r w:rsidR="00D070DF" w:rsidRPr="00D35EB9">
        <w:t>|</w:t>
      </w:r>
      <w:r w:rsidRPr="00D35EB9">
        <w:t xml:space="preserve">                      </w:t>
      </w:r>
      <w:r w:rsidR="00D070DF" w:rsidRPr="00D35EB9">
        <w:t>^^^^^^</w:t>
      </w:r>
      <w:r w:rsidRPr="00D35EB9">
        <w:t xml:space="preserve"> </w:t>
      </w:r>
      <w:r w:rsidR="00D070DF" w:rsidRPr="00D35EB9">
        <w:t>expected</w:t>
      </w:r>
      <w:r w:rsidRPr="00D35EB9">
        <w:t xml:space="preserve"> </w:t>
      </w:r>
      <w:r w:rsidR="00D070DF" w:rsidRPr="00D35EB9">
        <w:t>enum</w:t>
      </w:r>
      <w:r w:rsidRPr="00D35EB9">
        <w:t xml:space="preserve"> </w:t>
      </w:r>
      <w:r w:rsidR="00D070DF" w:rsidRPr="00D35EB9">
        <w:t>`Option`,</w:t>
      </w:r>
      <w:r w:rsidRPr="00D35EB9">
        <w:t xml:space="preserve"> </w:t>
      </w:r>
      <w:r w:rsidR="00D070DF" w:rsidRPr="00D35EB9">
        <w:t>found</w:t>
      </w:r>
      <w:r w:rsidRPr="00D35EB9">
        <w:t xml:space="preserve"> </w:t>
      </w:r>
      <w:r w:rsidR="00D070DF" w:rsidRPr="00D35EB9">
        <w:t>struct</w:t>
      </w:r>
    </w:p>
    <w:p w14:paraId="08DBFE05" w14:textId="66EA70D4" w:rsidR="00D070DF" w:rsidRPr="00D35EB9" w:rsidRDefault="00D070DF" w:rsidP="00006275">
      <w:pPr>
        <w:pStyle w:val="CodeWide"/>
      </w:pPr>
      <w:r w:rsidRPr="00D35EB9">
        <w:t>`JoinHandle`</w:t>
      </w:r>
    </w:p>
    <w:p w14:paraId="7AACAF79" w14:textId="3CA90329" w:rsidR="00D070DF" w:rsidRPr="00D35EB9" w:rsidRDefault="00945AE6" w:rsidP="00006275">
      <w:pPr>
        <w:pStyle w:val="CodeWide"/>
      </w:pPr>
      <w:r w:rsidRPr="00D35EB9">
        <w:t xml:space="preserve">   </w:t>
      </w:r>
      <w:r w:rsidR="00D070DF" w:rsidRPr="00D35EB9">
        <w:t>|</w:t>
      </w:r>
    </w:p>
    <w:p w14:paraId="4DD4B4DC" w14:textId="78A88AB8" w:rsidR="00D070DF" w:rsidRPr="00D35EB9" w:rsidRDefault="00945AE6" w:rsidP="00006275">
      <w:pPr>
        <w:pStyle w:val="CodeWide"/>
      </w:pPr>
      <w:r w:rsidRPr="00D35EB9">
        <w:t xml:space="preserve">   </w:t>
      </w:r>
      <w:r w:rsidR="00D070DF" w:rsidRPr="00D35EB9">
        <w:t>=</w:t>
      </w:r>
      <w:r w:rsidRPr="00D35EB9">
        <w:t xml:space="preserve"> </w:t>
      </w:r>
      <w:r w:rsidR="00D070DF" w:rsidRPr="00D35EB9">
        <w:t>note:</w:t>
      </w:r>
      <w:r w:rsidRPr="00D35EB9">
        <w:t xml:space="preserve"> </w:t>
      </w:r>
      <w:r w:rsidR="00D070DF" w:rsidRPr="00D35EB9">
        <w:t>expected</w:t>
      </w:r>
      <w:r w:rsidRPr="00D35EB9">
        <w:t xml:space="preserve"> </w:t>
      </w:r>
      <w:r w:rsidR="00D070DF" w:rsidRPr="00D35EB9">
        <w:t>enum</w:t>
      </w:r>
      <w:r w:rsidRPr="00D35EB9">
        <w:t xml:space="preserve"> </w:t>
      </w:r>
      <w:r w:rsidR="00D070DF" w:rsidRPr="00D35EB9">
        <w:t>`Option&lt;JoinHandle&lt;()&gt;&gt;`</w:t>
      </w:r>
    </w:p>
    <w:p w14:paraId="742B3828" w14:textId="68B666E9" w:rsidR="00D070DF" w:rsidRPr="00D35EB9" w:rsidRDefault="00945AE6" w:rsidP="00006275">
      <w:pPr>
        <w:pStyle w:val="CodeWide"/>
      </w:pPr>
      <w:r w:rsidRPr="00D35EB9">
        <w:t xml:space="preserve">            </w:t>
      </w:r>
      <w:r w:rsidR="00D070DF" w:rsidRPr="00D35EB9">
        <w:t>found</w:t>
      </w:r>
      <w:r w:rsidRPr="00D35EB9">
        <w:t xml:space="preserve"> </w:t>
      </w:r>
      <w:r w:rsidR="00D070DF" w:rsidRPr="00D35EB9">
        <w:t>struct</w:t>
      </w:r>
      <w:r w:rsidRPr="00D35EB9">
        <w:t xml:space="preserve"> </w:t>
      </w:r>
      <w:r w:rsidR="00D070DF" w:rsidRPr="00D35EB9">
        <w:t>`JoinHandle&lt;_&gt;`</w:t>
      </w:r>
    </w:p>
    <w:p w14:paraId="39164760" w14:textId="572B9F87" w:rsidR="00D070DF" w:rsidRPr="00D35EB9" w:rsidRDefault="00D070DF" w:rsidP="00006275">
      <w:pPr>
        <w:pStyle w:val="CodeWide"/>
      </w:pPr>
      <w:r w:rsidRPr="00D35EB9">
        <w:t>help:</w:t>
      </w:r>
      <w:r w:rsidR="00945AE6" w:rsidRPr="00D35EB9">
        <w:t xml:space="preserve"> </w:t>
      </w:r>
      <w:r w:rsidRPr="00D35EB9">
        <w:t>try</w:t>
      </w:r>
      <w:r w:rsidR="00945AE6" w:rsidRPr="00D35EB9">
        <w:t xml:space="preserve"> </w:t>
      </w:r>
      <w:r w:rsidRPr="00D35EB9">
        <w:t>wrapping</w:t>
      </w:r>
      <w:r w:rsidR="00945AE6" w:rsidRPr="00D35EB9">
        <w:t xml:space="preserve"> </w:t>
      </w:r>
      <w:r w:rsidRPr="00D35EB9">
        <w:t>the</w:t>
      </w:r>
      <w:r w:rsidR="00945AE6" w:rsidRPr="00D35EB9">
        <w:t xml:space="preserve"> </w:t>
      </w:r>
      <w:r w:rsidRPr="00D35EB9">
        <w:t>expression</w:t>
      </w:r>
      <w:r w:rsidR="00945AE6" w:rsidRPr="00D35EB9">
        <w:t xml:space="preserve"> </w:t>
      </w:r>
      <w:r w:rsidRPr="00D35EB9">
        <w:t>in</w:t>
      </w:r>
      <w:r w:rsidR="00945AE6" w:rsidRPr="00D35EB9">
        <w:t xml:space="preserve"> </w:t>
      </w:r>
      <w:r w:rsidRPr="00D35EB9">
        <w:t>`Some`</w:t>
      </w:r>
    </w:p>
    <w:p w14:paraId="26BCF6A2" w14:textId="56BE35A4" w:rsidR="00D070DF" w:rsidRPr="00D35EB9" w:rsidRDefault="00945AE6" w:rsidP="00006275">
      <w:pPr>
        <w:pStyle w:val="CodeWide"/>
      </w:pPr>
      <w:r w:rsidRPr="00D35EB9">
        <w:t xml:space="preserve">   </w:t>
      </w:r>
      <w:r w:rsidR="00D070DF" w:rsidRPr="00D35EB9">
        <w:t>|</w:t>
      </w:r>
    </w:p>
    <w:p w14:paraId="227522CA" w14:textId="77777777" w:rsidR="00943AF0" w:rsidRDefault="00943AF0" w:rsidP="00943AF0">
      <w:pPr>
        <w:pStyle w:val="CodeWide"/>
      </w:pPr>
      <w:r>
        <w:t>72 |         Worker { id, thread: Some(thread) }</w:t>
      </w:r>
    </w:p>
    <w:p w14:paraId="6CC4677C" w14:textId="6800DF64" w:rsidR="00D070DF" w:rsidRPr="00D35EB9" w:rsidRDefault="00943AF0" w:rsidP="00006275">
      <w:pPr>
        <w:pStyle w:val="CodeWide"/>
      </w:pPr>
      <w:r>
        <w:t xml:space="preserve">   |                      +++++++++++++      +</w:t>
      </w:r>
    </w:p>
    <w:p w14:paraId="45C2EBF2" w14:textId="6BC133EB" w:rsidR="00D070DF" w:rsidRPr="00D070DF" w:rsidRDefault="00D070DF" w:rsidP="00945AE6">
      <w:pPr>
        <w:pStyle w:val="Body"/>
        <w:rPr>
          <w:lang w:eastAsia="en-GB"/>
        </w:rPr>
      </w:pPr>
      <w:r w:rsidRPr="00D070DF">
        <w:rPr>
          <w:lang w:eastAsia="en-GB"/>
        </w:rPr>
        <w:t>Let’s</w:t>
      </w:r>
      <w:r w:rsidR="00945AE6">
        <w:rPr>
          <w:lang w:eastAsia="en-GB"/>
        </w:rPr>
        <w:t xml:space="preserve"> </w:t>
      </w:r>
      <w:r w:rsidRPr="00D070DF">
        <w:rPr>
          <w:lang w:eastAsia="en-GB"/>
        </w:rPr>
        <w:t>address</w:t>
      </w:r>
      <w:r w:rsidR="00945AE6">
        <w:rPr>
          <w:lang w:eastAsia="en-GB"/>
        </w:rPr>
        <w:t xml:space="preserve"> </w:t>
      </w:r>
      <w:r w:rsidRPr="00D070DF">
        <w:rPr>
          <w:lang w:eastAsia="en-GB"/>
        </w:rPr>
        <w:t>the</w:t>
      </w:r>
      <w:r w:rsidR="00945AE6">
        <w:rPr>
          <w:lang w:eastAsia="en-GB"/>
        </w:rPr>
        <w:t xml:space="preserve"> </w:t>
      </w:r>
      <w:r w:rsidRPr="00D070DF">
        <w:rPr>
          <w:lang w:eastAsia="en-GB"/>
        </w:rPr>
        <w:t>second</w:t>
      </w:r>
      <w:r w:rsidR="00945AE6">
        <w:rPr>
          <w:lang w:eastAsia="en-GB"/>
        </w:rPr>
        <w:t xml:space="preserve"> </w:t>
      </w:r>
      <w:r w:rsidRPr="00D070DF">
        <w:rPr>
          <w:lang w:eastAsia="en-GB"/>
        </w:rPr>
        <w:t>error,</w:t>
      </w:r>
      <w:r w:rsidR="00945AE6">
        <w:rPr>
          <w:lang w:eastAsia="en-GB"/>
        </w:rPr>
        <w:t xml:space="preserve"> </w:t>
      </w:r>
      <w:r w:rsidRPr="00D070DF">
        <w:rPr>
          <w:lang w:eastAsia="en-GB"/>
        </w:rPr>
        <w:t>which</w:t>
      </w:r>
      <w:r w:rsidR="00945AE6">
        <w:rPr>
          <w:lang w:eastAsia="en-GB"/>
        </w:rPr>
        <w:t xml:space="preserve"> </w:t>
      </w:r>
      <w:r w:rsidRPr="00D070DF">
        <w:rPr>
          <w:lang w:eastAsia="en-GB"/>
        </w:rPr>
        <w:t>points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code</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62D8F">
        <w:rPr>
          <w:rStyle w:val="Literal"/>
        </w:rPr>
        <w:t>Worker::new</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need</w:t>
      </w:r>
      <w:r w:rsidR="00945AE6">
        <w:rPr>
          <w:lang w:eastAsia="en-GB"/>
        </w:rPr>
        <w:t xml:space="preserve"> </w:t>
      </w:r>
      <w:r w:rsidRPr="00D070DF">
        <w:rPr>
          <w:lang w:eastAsia="en-GB"/>
        </w:rPr>
        <w:t>to</w:t>
      </w:r>
      <w:r w:rsidR="00945AE6">
        <w:rPr>
          <w:lang w:eastAsia="en-GB"/>
        </w:rPr>
        <w:t xml:space="preserve"> </w:t>
      </w:r>
      <w:r w:rsidRPr="00D070DF">
        <w:rPr>
          <w:lang w:eastAsia="en-GB"/>
        </w:rPr>
        <w:t>wrap</w:t>
      </w:r>
      <w:r w:rsidR="00945AE6">
        <w:rPr>
          <w:lang w:eastAsia="en-GB"/>
        </w:rPr>
        <w:t xml:space="preserve"> </w:t>
      </w:r>
      <w:r w:rsidRPr="00D070DF">
        <w:rPr>
          <w:lang w:eastAsia="en-GB"/>
        </w:rPr>
        <w:t>the</w:t>
      </w:r>
      <w:r w:rsidR="00945AE6">
        <w:rPr>
          <w:lang w:eastAsia="en-GB"/>
        </w:rPr>
        <w:t xml:space="preserve"> </w:t>
      </w:r>
      <w:r w:rsidRPr="00D62D8F">
        <w:rPr>
          <w:rStyle w:val="Literal"/>
        </w:rPr>
        <w:t>thread</w:t>
      </w:r>
      <w:r w:rsidR="00945AE6">
        <w:rPr>
          <w:lang w:eastAsia="en-GB"/>
        </w:rPr>
        <w:t xml:space="preserve"> </w:t>
      </w:r>
      <w:r w:rsidRPr="00D070DF">
        <w:rPr>
          <w:lang w:eastAsia="en-GB"/>
        </w:rPr>
        <w:t>value</w:t>
      </w:r>
      <w:r w:rsidR="00945AE6">
        <w:rPr>
          <w:lang w:eastAsia="en-GB"/>
        </w:rPr>
        <w:t xml:space="preserve"> </w:t>
      </w:r>
      <w:r w:rsidRPr="00D070DF">
        <w:rPr>
          <w:lang w:eastAsia="en-GB"/>
        </w:rPr>
        <w:t>in</w:t>
      </w:r>
      <w:r w:rsidR="00945AE6">
        <w:rPr>
          <w:lang w:eastAsia="en-GB"/>
        </w:rPr>
        <w:t xml:space="preserve"> </w:t>
      </w:r>
      <w:r w:rsidRPr="00D62D8F">
        <w:rPr>
          <w:rStyle w:val="Literal"/>
        </w:rPr>
        <w:t>Some</w:t>
      </w:r>
      <w:r w:rsidR="00945AE6">
        <w:rPr>
          <w:lang w:eastAsia="en-GB"/>
        </w:rPr>
        <w:t xml:space="preserve"> </w:t>
      </w:r>
      <w:r w:rsidRPr="00D070DF">
        <w:rPr>
          <w:lang w:eastAsia="en-GB"/>
        </w:rPr>
        <w:t>when</w:t>
      </w:r>
      <w:r w:rsidR="00945AE6">
        <w:rPr>
          <w:lang w:eastAsia="en-GB"/>
        </w:rPr>
        <w:t xml:space="preserve"> </w:t>
      </w:r>
      <w:r w:rsidRPr="00D070DF">
        <w:rPr>
          <w:lang w:eastAsia="en-GB"/>
        </w:rPr>
        <w:t>we</w:t>
      </w:r>
      <w:r w:rsidR="00945AE6">
        <w:rPr>
          <w:lang w:eastAsia="en-GB"/>
        </w:rPr>
        <w:t xml:space="preserve"> </w:t>
      </w:r>
      <w:r w:rsidRPr="00D070DF">
        <w:rPr>
          <w:lang w:eastAsia="en-GB"/>
        </w:rPr>
        <w:t>create</w:t>
      </w:r>
      <w:r w:rsidR="00945AE6">
        <w:rPr>
          <w:lang w:eastAsia="en-GB"/>
        </w:rPr>
        <w:t xml:space="preserve"> </w:t>
      </w:r>
      <w:r w:rsidRPr="00D070DF">
        <w:rPr>
          <w:lang w:eastAsia="en-GB"/>
        </w:rPr>
        <w:t>a</w:t>
      </w:r>
      <w:r w:rsidR="00945AE6">
        <w:rPr>
          <w:lang w:eastAsia="en-GB"/>
        </w:rPr>
        <w:t xml:space="preserve"> </w:t>
      </w:r>
      <w:r w:rsidRPr="00D070DF">
        <w:rPr>
          <w:lang w:eastAsia="en-GB"/>
        </w:rPr>
        <w:t>new</w:t>
      </w:r>
      <w:r w:rsidR="00945AE6">
        <w:rPr>
          <w:lang w:eastAsia="en-GB"/>
        </w:rPr>
        <w:t xml:space="preserve"> </w:t>
      </w:r>
      <w:r w:rsidRPr="00D62D8F">
        <w:rPr>
          <w:rStyle w:val="Literal"/>
        </w:rPr>
        <w:t>Worker</w:t>
      </w:r>
      <w:r w:rsidRPr="00D070DF">
        <w:rPr>
          <w:lang w:eastAsia="en-GB"/>
        </w:rPr>
        <w:t>.</w:t>
      </w:r>
      <w:r w:rsidR="00945AE6">
        <w:rPr>
          <w:lang w:eastAsia="en-GB"/>
        </w:rPr>
        <w:t xml:space="preserve"> </w:t>
      </w:r>
      <w:r w:rsidRPr="00D070DF">
        <w:rPr>
          <w:lang w:eastAsia="en-GB"/>
        </w:rPr>
        <w:t>Make</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changes</w:t>
      </w:r>
      <w:r w:rsidR="00945AE6">
        <w:rPr>
          <w:lang w:eastAsia="en-GB"/>
        </w:rPr>
        <w:t xml:space="preserve"> </w:t>
      </w:r>
      <w:r w:rsidRPr="00D070DF">
        <w:rPr>
          <w:lang w:eastAsia="en-GB"/>
        </w:rPr>
        <w:t>to</w:t>
      </w:r>
      <w:r w:rsidR="00945AE6">
        <w:rPr>
          <w:lang w:eastAsia="en-GB"/>
        </w:rPr>
        <w:t xml:space="preserve"> </w:t>
      </w:r>
      <w:r w:rsidRPr="00D070DF">
        <w:rPr>
          <w:lang w:eastAsia="en-GB"/>
        </w:rPr>
        <w:t>fix</w:t>
      </w:r>
      <w:r w:rsidR="00945AE6">
        <w:rPr>
          <w:lang w:eastAsia="en-GB"/>
        </w:rPr>
        <w:t xml:space="preserve"> </w:t>
      </w:r>
      <w:r w:rsidRPr="00D070DF">
        <w:rPr>
          <w:lang w:eastAsia="en-GB"/>
        </w:rPr>
        <w:t>this</w:t>
      </w:r>
      <w:r w:rsidR="00945AE6">
        <w:rPr>
          <w:lang w:eastAsia="en-GB"/>
        </w:rPr>
        <w:t xml:space="preserve"> </w:t>
      </w:r>
      <w:r w:rsidRPr="00D070DF">
        <w:rPr>
          <w:lang w:eastAsia="en-GB"/>
        </w:rPr>
        <w:t>error:</w:t>
      </w:r>
    </w:p>
    <w:p w14:paraId="61E26BF8" w14:textId="0486E037" w:rsidR="00D070DF" w:rsidRPr="00D070DF" w:rsidRDefault="00D070DF" w:rsidP="00B0420F">
      <w:pPr>
        <w:pStyle w:val="CodeLabel"/>
        <w:rPr>
          <w:lang w:eastAsia="en-GB"/>
        </w:rPr>
      </w:pPr>
      <w:r w:rsidRPr="00D070DF">
        <w:rPr>
          <w:lang w:eastAsia="en-GB"/>
        </w:rPr>
        <w:t>src/lib.rs</w:t>
      </w:r>
    </w:p>
    <w:p w14:paraId="4654E6C1" w14:textId="3637F717"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589F905D" w14:textId="77777777" w:rsidR="00EB6314" w:rsidRPr="00A73287"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w:t>
      </w:r>
    </w:p>
    <w:p w14:paraId="42A6FFCB" w14:textId="77777777" w:rsidR="00EB6314" w:rsidRPr="00A73287" w:rsidRDefault="00EB6314" w:rsidP="00D62D8F">
      <w:pPr>
        <w:pStyle w:val="Code"/>
        <w:rPr>
          <w:rStyle w:val="LiteralGray"/>
        </w:rPr>
      </w:pPr>
      <w:r w:rsidRPr="00A73287">
        <w:rPr>
          <w:rStyle w:val="LiteralGray"/>
        </w:rPr>
        <w:t xml:space="preserve">        </w:t>
      </w:r>
      <w:r w:rsidR="00D070DF" w:rsidRPr="00A73287">
        <w:rPr>
          <w:rStyle w:val="LiteralGray"/>
        </w:rPr>
        <w:t>id:</w:t>
      </w:r>
      <w:r w:rsidR="00945AE6" w:rsidRPr="00A73287">
        <w:rPr>
          <w:rStyle w:val="LiteralGray"/>
        </w:rPr>
        <w:t xml:space="preserve"> </w:t>
      </w:r>
      <w:r w:rsidR="00D070DF" w:rsidRPr="00A73287">
        <w:rPr>
          <w:rStyle w:val="LiteralGray"/>
        </w:rPr>
        <w:t>usize,</w:t>
      </w:r>
    </w:p>
    <w:p w14:paraId="158356C4" w14:textId="45544C23" w:rsidR="00EB6314" w:rsidRPr="00A73287" w:rsidRDefault="00EB6314" w:rsidP="00D62D8F">
      <w:pPr>
        <w:pStyle w:val="Code"/>
        <w:rPr>
          <w:rStyle w:val="LiteralGray"/>
        </w:rPr>
      </w:pPr>
      <w:r w:rsidRPr="00A73287">
        <w:rPr>
          <w:rStyle w:val="LiteralGray"/>
        </w:rPr>
        <w:t xml:space="preserve">        </w:t>
      </w:r>
      <w:r w:rsidR="00D070DF" w:rsidRPr="00A73287">
        <w:rPr>
          <w:rStyle w:val="LiteralGray"/>
        </w:rPr>
        <w:t>receiver:</w:t>
      </w:r>
      <w:r w:rsidR="00945AE6" w:rsidRPr="00A73287">
        <w:rPr>
          <w:rStyle w:val="LiteralGray"/>
        </w:rPr>
        <w:t xml:space="preserve"> </w:t>
      </w:r>
      <w:r w:rsidR="00D070DF" w:rsidRPr="00A73287">
        <w:rPr>
          <w:rStyle w:val="LiteralGray"/>
        </w:rPr>
        <w:t>Arc&lt;Mutex&lt;mpsc::Receiver&lt;Job&gt;&gt;&gt;</w:t>
      </w:r>
      <w:r w:rsidRPr="00A73287">
        <w:rPr>
          <w:rStyle w:val="LiteralGray"/>
        </w:rPr>
        <w:t>,</w:t>
      </w:r>
    </w:p>
    <w:p w14:paraId="422555E7" w14:textId="694CA24E" w:rsidR="00D070DF" w:rsidRPr="00A73287" w:rsidRDefault="00EB6314" w:rsidP="00D62D8F">
      <w:pPr>
        <w:pStyle w:val="Code"/>
        <w:rPr>
          <w:rStyle w:val="LiteralGray"/>
        </w:rPr>
      </w:pPr>
      <w:r w:rsidRPr="00A73287">
        <w:rPr>
          <w:rStyle w:val="LiteralGray"/>
        </w:rPr>
        <w:t xml:space="preserve">    </w:t>
      </w:r>
      <w:r w:rsidR="00D070DF" w:rsidRPr="00A73287">
        <w:rPr>
          <w:rStyle w:val="LiteralGray"/>
        </w:rPr>
        <w:t>)</w:t>
      </w:r>
      <w:r w:rsidR="00945AE6" w:rsidRPr="00A73287">
        <w:rPr>
          <w:rStyle w:val="LiteralGray"/>
        </w:rPr>
        <w:t xml:space="preserve"> </w:t>
      </w:r>
      <w:r w:rsidR="00D070DF" w:rsidRPr="00A73287">
        <w:rPr>
          <w:rStyle w:val="LiteralGray"/>
        </w:rPr>
        <w:t>-&gt;</w:t>
      </w:r>
      <w:r w:rsidR="00945AE6" w:rsidRPr="00A73287">
        <w:rPr>
          <w:rStyle w:val="LiteralGray"/>
        </w:rPr>
        <w:t xml:space="preserve"> </w:t>
      </w:r>
      <w:r w:rsidR="00D070DF" w:rsidRPr="00A73287">
        <w:rPr>
          <w:rStyle w:val="LiteralGray"/>
        </w:rPr>
        <w:t>Worker</w:t>
      </w:r>
      <w:r w:rsidR="00945AE6" w:rsidRPr="00A73287">
        <w:rPr>
          <w:rStyle w:val="LiteralGray"/>
        </w:rPr>
        <w:t xml:space="preserve"> </w:t>
      </w:r>
      <w:r w:rsidR="00D070DF" w:rsidRPr="00A73287">
        <w:rPr>
          <w:rStyle w:val="LiteralGray"/>
        </w:rPr>
        <w:t>{</w:t>
      </w:r>
    </w:p>
    <w:p w14:paraId="2D5D45F4" w14:textId="2D8CE164"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6E515C9B" w14:textId="77777777" w:rsidR="00D070DF" w:rsidRPr="00A73287" w:rsidRDefault="00D070DF" w:rsidP="00D62D8F">
      <w:pPr>
        <w:pStyle w:val="Code"/>
        <w:rPr>
          <w:rStyle w:val="LiteralGray"/>
        </w:rPr>
      </w:pPr>
    </w:p>
    <w:p w14:paraId="425AA4A3" w14:textId="3F0E451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p>
    <w:p w14:paraId="2A6AE4A5" w14:textId="59C3CF5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id,</w:t>
      </w:r>
    </w:p>
    <w:p w14:paraId="61D26934" w14:textId="0E35EECD" w:rsidR="00D070DF" w:rsidRPr="00D35EB9" w:rsidRDefault="00945AE6" w:rsidP="00D62D8F">
      <w:pPr>
        <w:pStyle w:val="Code"/>
      </w:pPr>
      <w:r w:rsidRPr="00D35EB9">
        <w:t xml:space="preserve">            </w:t>
      </w:r>
      <w:r w:rsidR="00D070DF" w:rsidRPr="00D35EB9">
        <w:t>thread:</w:t>
      </w:r>
      <w:r w:rsidRPr="00D35EB9">
        <w:t xml:space="preserve"> </w:t>
      </w:r>
      <w:r w:rsidR="00D070DF" w:rsidRPr="00D35EB9">
        <w:t>Some(thread),</w:t>
      </w:r>
    </w:p>
    <w:p w14:paraId="601AD2DF" w14:textId="771EFDF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0188CD5" w14:textId="3B3424B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48DF765C" w14:textId="77777777" w:rsidR="00D070DF" w:rsidRPr="00A73287" w:rsidRDefault="00D070DF" w:rsidP="00D62D8F">
      <w:pPr>
        <w:pStyle w:val="Code"/>
        <w:rPr>
          <w:rStyle w:val="LiteralGray"/>
        </w:rPr>
      </w:pPr>
      <w:r w:rsidRPr="00A73287">
        <w:rPr>
          <w:rStyle w:val="LiteralGray"/>
        </w:rPr>
        <w:t>}</w:t>
      </w:r>
    </w:p>
    <w:p w14:paraId="3FCC7CFE" w14:textId="7C74D804" w:rsidR="00D070DF" w:rsidRPr="00D070DF" w:rsidRDefault="00D070DF" w:rsidP="00945AE6">
      <w:pPr>
        <w:pStyle w:val="Body"/>
        <w:rPr>
          <w:lang w:eastAsia="en-GB"/>
        </w:rPr>
      </w:pP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error</w:t>
      </w:r>
      <w:r w:rsidR="00945AE6">
        <w:rPr>
          <w:lang w:eastAsia="en-GB"/>
        </w:rPr>
        <w:t xml:space="preserve"> </w:t>
      </w:r>
      <w:r w:rsidRPr="00D070DF">
        <w:rPr>
          <w:lang w:eastAsia="en-GB"/>
        </w:rPr>
        <w:t>is</w:t>
      </w:r>
      <w:r w:rsidR="00945AE6">
        <w:rPr>
          <w:lang w:eastAsia="en-GB"/>
        </w:rPr>
        <w:t xml:space="preserve"> </w:t>
      </w:r>
      <w:r w:rsidRPr="00D070DF">
        <w:rPr>
          <w:lang w:eastAsia="en-GB"/>
        </w:rPr>
        <w:t>in</w:t>
      </w:r>
      <w:r w:rsidR="00945AE6">
        <w:rPr>
          <w:lang w:eastAsia="en-GB"/>
        </w:rPr>
        <w:t xml:space="preserve"> </w:t>
      </w:r>
      <w:r w:rsidRPr="00D070DF">
        <w:rPr>
          <w:lang w:eastAsia="en-GB"/>
        </w:rPr>
        <w:t>our</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We</w:t>
      </w:r>
      <w:r w:rsidR="00945AE6">
        <w:rPr>
          <w:lang w:eastAsia="en-GB"/>
        </w:rPr>
        <w:t xml:space="preserve"> </w:t>
      </w:r>
      <w:r w:rsidRPr="00D070DF">
        <w:rPr>
          <w:lang w:eastAsia="en-GB"/>
        </w:rPr>
        <w:t>mentioned</w:t>
      </w:r>
      <w:r w:rsidR="00945AE6">
        <w:rPr>
          <w:lang w:eastAsia="en-GB"/>
        </w:rPr>
        <w:t xml:space="preserve"> </w:t>
      </w:r>
      <w:r w:rsidRPr="00D070DF">
        <w:rPr>
          <w:lang w:eastAsia="en-GB"/>
        </w:rPr>
        <w:t>earlier</w:t>
      </w:r>
      <w:r w:rsidR="00945AE6">
        <w:rPr>
          <w:lang w:eastAsia="en-GB"/>
        </w:rPr>
        <w:t xml:space="preserve"> </w:t>
      </w:r>
      <w:r w:rsidRPr="00D070DF">
        <w:rPr>
          <w:lang w:eastAsia="en-GB"/>
        </w:rPr>
        <w:t>that</w:t>
      </w:r>
      <w:r w:rsidR="00945AE6">
        <w:rPr>
          <w:lang w:eastAsia="en-GB"/>
        </w:rPr>
        <w:t xml:space="preserve"> </w:t>
      </w:r>
      <w:r w:rsidRPr="00D070DF">
        <w:rPr>
          <w:lang w:eastAsia="en-GB"/>
        </w:rPr>
        <w:t>we</w:t>
      </w:r>
      <w:r w:rsidR="00945AE6">
        <w:rPr>
          <w:lang w:eastAsia="en-GB"/>
        </w:rPr>
        <w:t xml:space="preserve"> </w:t>
      </w:r>
      <w:r w:rsidRPr="00D070DF">
        <w:rPr>
          <w:lang w:eastAsia="en-GB"/>
        </w:rPr>
        <w:t>intended</w:t>
      </w:r>
      <w:r w:rsidR="00945AE6">
        <w:rPr>
          <w:lang w:eastAsia="en-GB"/>
        </w:rPr>
        <w:t xml:space="preserve"> </w:t>
      </w:r>
      <w:r w:rsidRPr="00D070DF">
        <w:rPr>
          <w:lang w:eastAsia="en-GB"/>
        </w:rPr>
        <w:t>to</w:t>
      </w:r>
      <w:r w:rsidR="00945AE6">
        <w:rPr>
          <w:lang w:eastAsia="en-GB"/>
        </w:rPr>
        <w:t xml:space="preserve"> </w:t>
      </w:r>
      <w:r w:rsidRPr="00D070DF">
        <w:rPr>
          <w:lang w:eastAsia="en-GB"/>
        </w:rPr>
        <w:t>call</w:t>
      </w:r>
      <w:r w:rsidR="00945AE6">
        <w:rPr>
          <w:lang w:eastAsia="en-GB"/>
        </w:rPr>
        <w:t xml:space="preserve"> </w:t>
      </w:r>
      <w:r w:rsidRPr="00D62D8F">
        <w:rPr>
          <w:rStyle w:val="Literal"/>
        </w:rPr>
        <w:t>take</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62D8F">
        <w:rPr>
          <w:rStyle w:val="Literal"/>
        </w:rPr>
        <w:t>Option</w:t>
      </w:r>
      <w:r w:rsidR="00945AE6">
        <w:rPr>
          <w:lang w:eastAsia="en-GB"/>
        </w:rPr>
        <w:t xml:space="preserve"> </w:t>
      </w:r>
      <w:r w:rsidRPr="00D070DF">
        <w:rPr>
          <w:lang w:eastAsia="en-GB"/>
        </w:rPr>
        <w:t>value</w:t>
      </w:r>
      <w:r w:rsidR="00945AE6">
        <w:rPr>
          <w:lang w:eastAsia="en-GB"/>
        </w:rPr>
        <w:t xml:space="preserve"> </w:t>
      </w:r>
      <w:r w:rsidRPr="00D070DF">
        <w:rPr>
          <w:lang w:eastAsia="en-GB"/>
        </w:rPr>
        <w:t>to</w:t>
      </w:r>
      <w:r w:rsidR="00945AE6">
        <w:rPr>
          <w:lang w:eastAsia="en-GB"/>
        </w:rPr>
        <w:t xml:space="preserve"> </w:t>
      </w:r>
      <w:r w:rsidRPr="00D070DF">
        <w:rPr>
          <w:lang w:eastAsia="en-GB"/>
        </w:rPr>
        <w:t>move</w:t>
      </w:r>
      <w:r w:rsidR="00945AE6">
        <w:rPr>
          <w:lang w:eastAsia="en-GB"/>
        </w:rPr>
        <w:t xml:space="preserve"> </w:t>
      </w:r>
      <w:r w:rsidRPr="00D62D8F">
        <w:rPr>
          <w:rStyle w:val="Literal"/>
        </w:rPr>
        <w:t>thread</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62D8F">
        <w:rPr>
          <w:rStyle w:val="Literal"/>
        </w:rPr>
        <w:t>worker</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following</w:t>
      </w:r>
      <w:r w:rsidR="00945AE6">
        <w:rPr>
          <w:lang w:eastAsia="en-GB"/>
        </w:rPr>
        <w:t xml:space="preserve"> </w:t>
      </w:r>
      <w:r w:rsidRPr="00D070DF">
        <w:rPr>
          <w:lang w:eastAsia="en-GB"/>
        </w:rPr>
        <w:t>changes</w:t>
      </w:r>
      <w:r w:rsidR="00945AE6">
        <w:rPr>
          <w:lang w:eastAsia="en-GB"/>
        </w:rPr>
        <w:t xml:space="preserve"> </w:t>
      </w:r>
      <w:r w:rsidRPr="00D070DF">
        <w:rPr>
          <w:lang w:eastAsia="en-GB"/>
        </w:rPr>
        <w:t>will</w:t>
      </w:r>
      <w:r w:rsidR="00945AE6">
        <w:rPr>
          <w:lang w:eastAsia="en-GB"/>
        </w:rPr>
        <w:t xml:space="preserve"> </w:t>
      </w:r>
      <w:r w:rsidRPr="00D070DF">
        <w:rPr>
          <w:lang w:eastAsia="en-GB"/>
        </w:rPr>
        <w:t>do</w:t>
      </w:r>
      <w:r w:rsidR="00945AE6">
        <w:rPr>
          <w:lang w:eastAsia="en-GB"/>
        </w:rPr>
        <w:t xml:space="preserve"> </w:t>
      </w:r>
      <w:r w:rsidRPr="00D070DF">
        <w:rPr>
          <w:lang w:eastAsia="en-GB"/>
        </w:rPr>
        <w:t>so:</w:t>
      </w:r>
    </w:p>
    <w:p w14:paraId="22E3EE06" w14:textId="4DF9B05B" w:rsidR="00D070DF" w:rsidRPr="00D070DF" w:rsidRDefault="00D070DF" w:rsidP="00B0420F">
      <w:pPr>
        <w:pStyle w:val="CodeLabel"/>
        <w:rPr>
          <w:lang w:eastAsia="en-GB"/>
        </w:rPr>
      </w:pPr>
      <w:r w:rsidRPr="00D070DF">
        <w:rPr>
          <w:lang w:eastAsia="en-GB"/>
        </w:rPr>
        <w:t>src/lib.rs</w:t>
      </w:r>
    </w:p>
    <w:p w14:paraId="1D2F162D" w14:textId="44A80E96"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Drop</w:t>
      </w:r>
      <w:r w:rsidR="00945AE6" w:rsidRPr="00A73287">
        <w:rPr>
          <w:rStyle w:val="LiteralGray"/>
        </w:rPr>
        <w:t xml:space="preserve"> </w:t>
      </w:r>
      <w:r w:rsidRPr="00A73287">
        <w:rPr>
          <w:rStyle w:val="LiteralGray"/>
        </w:rPr>
        <w:t>for</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32728674" w14:textId="3394621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drop(&amp;mut</w:t>
      </w:r>
      <w:r w:rsidRPr="00A73287">
        <w:rPr>
          <w:rStyle w:val="LiteralGray"/>
        </w:rPr>
        <w:t xml:space="preserve"> </w:t>
      </w:r>
      <w:r w:rsidR="00D070DF" w:rsidRPr="00A73287">
        <w:rPr>
          <w:rStyle w:val="LiteralGray"/>
        </w:rPr>
        <w:t>self)</w:t>
      </w:r>
      <w:r w:rsidRPr="00A73287">
        <w:rPr>
          <w:rStyle w:val="LiteralGray"/>
        </w:rPr>
        <w:t xml:space="preserve"> </w:t>
      </w:r>
      <w:r w:rsidR="00D070DF" w:rsidRPr="00A73287">
        <w:rPr>
          <w:rStyle w:val="LiteralGray"/>
        </w:rPr>
        <w:t>{</w:t>
      </w:r>
    </w:p>
    <w:p w14:paraId="6E9CDC44" w14:textId="64AF3D30"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&amp;mut</w:t>
      </w:r>
      <w:r w:rsidRPr="00A73287">
        <w:rPr>
          <w:rStyle w:val="LiteralGray"/>
        </w:rPr>
        <w:t xml:space="preserve"> </w:t>
      </w:r>
      <w:r w:rsidR="00D070DF" w:rsidRPr="00A73287">
        <w:rPr>
          <w:rStyle w:val="LiteralGray"/>
        </w:rPr>
        <w:t>self.workers</w:t>
      </w:r>
      <w:r w:rsidRPr="00A73287">
        <w:rPr>
          <w:rStyle w:val="LiteralGray"/>
        </w:rPr>
        <w:t xml:space="preserve"> </w:t>
      </w:r>
      <w:r w:rsidR="00D070DF" w:rsidRPr="00A73287">
        <w:rPr>
          <w:rStyle w:val="LiteralGray"/>
        </w:rPr>
        <w:t>{</w:t>
      </w:r>
    </w:p>
    <w:p w14:paraId="12BB0B86" w14:textId="167A3F4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println!("Shutting</w:t>
      </w:r>
      <w:r w:rsidRPr="00A73287">
        <w:rPr>
          <w:rStyle w:val="LiteralGray"/>
        </w:rPr>
        <w:t xml:space="preserve"> </w:t>
      </w:r>
      <w:r w:rsidR="00D070DF" w:rsidRPr="00A73287">
        <w:rPr>
          <w:rStyle w:val="LiteralGray"/>
        </w:rPr>
        <w:t>down</w:t>
      </w: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worker.id);</w:t>
      </w:r>
    </w:p>
    <w:p w14:paraId="2CB5E008" w14:textId="77777777" w:rsidR="00D070DF" w:rsidRPr="00D35EB9" w:rsidRDefault="00D070DF" w:rsidP="00D62D8F">
      <w:pPr>
        <w:pStyle w:val="Code"/>
      </w:pPr>
    </w:p>
    <w:p w14:paraId="58607044" w14:textId="0EDB24A9"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if</w:t>
      </w:r>
      <w:r w:rsidRPr="00D35EB9">
        <w:t xml:space="preserve"> </w:t>
      </w:r>
      <w:r w:rsidR="00D070DF" w:rsidRPr="00D35EB9">
        <w:t>let</w:t>
      </w:r>
      <w:r w:rsidRPr="00D35EB9">
        <w:t xml:space="preserve"> </w:t>
      </w:r>
      <w:r w:rsidR="00D070DF" w:rsidRPr="00D35EB9">
        <w:t>Some(thread)</w:t>
      </w:r>
      <w:r w:rsidRPr="00D35EB9">
        <w:t xml:space="preserve"> </w:t>
      </w:r>
      <w:r w:rsidR="00D070DF" w:rsidRPr="00D35EB9">
        <w:t>=</w:t>
      </w:r>
      <w:r w:rsidRPr="00D35EB9">
        <w:t xml:space="preserve"> </w:t>
      </w:r>
      <w:r w:rsidR="00D070DF" w:rsidRPr="00D35EB9">
        <w:t>worker.thread.take()</w:t>
      </w:r>
      <w:r w:rsidRPr="00D35EB9">
        <w:t xml:space="preserve"> </w:t>
      </w:r>
      <w:r w:rsidR="00D070DF" w:rsidRPr="00D35EB9">
        <w:t>{</w:t>
      </w:r>
    </w:p>
    <w:p w14:paraId="06BFC6FC" w14:textId="6FC4694E" w:rsidR="00D070DF" w:rsidRPr="00D35EB9" w:rsidRDefault="00945AE6" w:rsidP="00D62D8F">
      <w:pPr>
        <w:pStyle w:val="Code"/>
      </w:pPr>
      <w:r w:rsidRPr="00D35EB9">
        <w:t xml:space="preserve">              </w:t>
      </w:r>
      <w:r w:rsidR="00FF277B" w:rsidRPr="00FF277B">
        <w:rPr>
          <w:rStyle w:val="CodeAnnotation"/>
        </w:rPr>
        <w:t>2</w:t>
      </w:r>
      <w:r w:rsidRPr="00D35EB9">
        <w:t xml:space="preserve"> </w:t>
      </w:r>
      <w:r w:rsidR="00D070DF" w:rsidRPr="00D35EB9">
        <w:t>thread.join().unwrap();</w:t>
      </w:r>
    </w:p>
    <w:p w14:paraId="064162B4" w14:textId="7115755E" w:rsidR="00D070DF" w:rsidRPr="00D35EB9" w:rsidRDefault="00945AE6" w:rsidP="00D62D8F">
      <w:pPr>
        <w:pStyle w:val="Code"/>
      </w:pPr>
      <w:r w:rsidRPr="00D35EB9">
        <w:t xml:space="preserve">            </w:t>
      </w:r>
      <w:r w:rsidR="00D070DF" w:rsidRPr="00D35EB9">
        <w:t>}</w:t>
      </w:r>
    </w:p>
    <w:p w14:paraId="15744CDD" w14:textId="606581E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9B579FA" w14:textId="77BED7E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32152E6F" w14:textId="77777777" w:rsidR="00D070DF" w:rsidRPr="00A73287" w:rsidRDefault="00D070DF" w:rsidP="00D62D8F">
      <w:pPr>
        <w:pStyle w:val="Code"/>
        <w:rPr>
          <w:rStyle w:val="LiteralGray"/>
        </w:rPr>
      </w:pPr>
      <w:r w:rsidRPr="00A73287">
        <w:rPr>
          <w:rStyle w:val="LiteralGray"/>
        </w:rPr>
        <w:t>}</w:t>
      </w:r>
    </w:p>
    <w:p w14:paraId="71A31E28" w14:textId="3C248DC2" w:rsidR="00D070DF" w:rsidRPr="00D070DF" w:rsidRDefault="00D070DF" w:rsidP="00945AE6">
      <w:pPr>
        <w:pStyle w:val="Body"/>
        <w:rPr>
          <w:lang w:eastAsia="en-GB"/>
        </w:rPr>
      </w:pPr>
      <w:r w:rsidRPr="00D070DF">
        <w:rPr>
          <w:lang w:eastAsia="en-GB"/>
        </w:rPr>
        <w:t>As</w:t>
      </w:r>
      <w:r w:rsidR="00945AE6">
        <w:rPr>
          <w:lang w:eastAsia="en-GB"/>
        </w:rPr>
        <w:t xml:space="preserve"> </w:t>
      </w:r>
      <w:r w:rsidRPr="00D070DF">
        <w:rPr>
          <w:lang w:eastAsia="en-GB"/>
        </w:rPr>
        <w:t>discussed</w:t>
      </w:r>
      <w:r w:rsidR="00945AE6">
        <w:rPr>
          <w:lang w:eastAsia="en-GB"/>
        </w:rPr>
        <w:t xml:space="preserve"> </w:t>
      </w:r>
      <w:r w:rsidRPr="00D070DF">
        <w:rPr>
          <w:lang w:eastAsia="en-GB"/>
        </w:rPr>
        <w:t>in</w:t>
      </w:r>
      <w:r w:rsidR="00945AE6">
        <w:rPr>
          <w:lang w:eastAsia="en-GB"/>
        </w:rPr>
        <w:t xml:space="preserve"> </w:t>
      </w:r>
      <w:r w:rsidRPr="0034556F">
        <w:rPr>
          <w:rStyle w:val="Xref"/>
        </w:rPr>
        <w:t>Chapter</w:t>
      </w:r>
      <w:r w:rsidR="00945AE6" w:rsidRPr="0034556F">
        <w:rPr>
          <w:rStyle w:val="Xref"/>
        </w:rPr>
        <w:t xml:space="preserve"> </w:t>
      </w:r>
      <w:r w:rsidRPr="0034556F">
        <w:rPr>
          <w:rStyle w:val="Xref"/>
        </w:rPr>
        <w:t>17</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62D8F">
        <w:rPr>
          <w:rStyle w:val="Literal"/>
        </w:rPr>
        <w:t>take</w:t>
      </w:r>
      <w:r w:rsidR="00945AE6">
        <w:rPr>
          <w:lang w:eastAsia="en-GB"/>
        </w:rPr>
        <w:t xml:space="preserve"> </w:t>
      </w:r>
      <w:r w:rsidRPr="00D070DF">
        <w:rPr>
          <w:lang w:eastAsia="en-GB"/>
        </w:rPr>
        <w:t>method</w:t>
      </w:r>
      <w:r w:rsidR="00945AE6">
        <w:rPr>
          <w:lang w:eastAsia="en-GB"/>
        </w:rPr>
        <w:t xml:space="preserve"> </w:t>
      </w:r>
      <w:r w:rsidRPr="00D070DF">
        <w:rPr>
          <w:lang w:eastAsia="en-GB"/>
        </w:rPr>
        <w:t>on</w:t>
      </w:r>
      <w:r w:rsidR="00945AE6">
        <w:rPr>
          <w:lang w:eastAsia="en-GB"/>
        </w:rPr>
        <w:t xml:space="preserve"> </w:t>
      </w:r>
      <w:r w:rsidRPr="00D62D8F">
        <w:rPr>
          <w:rStyle w:val="Literal"/>
        </w:rPr>
        <w:t>Option</w:t>
      </w:r>
      <w:r w:rsidR="00945AE6">
        <w:rPr>
          <w:lang w:eastAsia="en-GB"/>
        </w:rPr>
        <w:t xml:space="preserve"> </w:t>
      </w:r>
      <w:r w:rsidRPr="00D070DF">
        <w:rPr>
          <w:lang w:eastAsia="en-GB"/>
        </w:rPr>
        <w:t>takes</w:t>
      </w:r>
      <w:r w:rsidR="00945AE6">
        <w:rPr>
          <w:lang w:eastAsia="en-GB"/>
        </w:rPr>
        <w:t xml:space="preserve"> </w:t>
      </w:r>
      <w:r w:rsidRPr="00D070DF">
        <w:rPr>
          <w:lang w:eastAsia="en-GB"/>
        </w:rPr>
        <w:t>the</w:t>
      </w:r>
      <w:r w:rsidR="00945AE6">
        <w:rPr>
          <w:lang w:eastAsia="en-GB"/>
        </w:rPr>
        <w:t xml:space="preserve"> </w:t>
      </w:r>
      <w:r w:rsidRPr="00D62D8F">
        <w:rPr>
          <w:rStyle w:val="Literal"/>
        </w:rPr>
        <w:t>Some</w:t>
      </w:r>
      <w:r w:rsidR="00945AE6">
        <w:rPr>
          <w:lang w:eastAsia="en-GB"/>
        </w:rPr>
        <w:t xml:space="preserve"> </w:t>
      </w:r>
      <w:r w:rsidRPr="00D070DF">
        <w:rPr>
          <w:lang w:eastAsia="en-GB"/>
        </w:rPr>
        <w:t>variant</w:t>
      </w:r>
      <w:r w:rsidR="00945AE6">
        <w:rPr>
          <w:lang w:eastAsia="en-GB"/>
        </w:rPr>
        <w:t xml:space="preserve"> </w:t>
      </w:r>
      <w:r w:rsidRPr="00D070DF">
        <w:rPr>
          <w:lang w:eastAsia="en-GB"/>
        </w:rPr>
        <w:t>out</w:t>
      </w:r>
      <w:r w:rsidR="00945AE6">
        <w:rPr>
          <w:lang w:eastAsia="en-GB"/>
        </w:rPr>
        <w:t xml:space="preserve"> </w:t>
      </w:r>
      <w:r w:rsidRPr="00D070DF">
        <w:rPr>
          <w:lang w:eastAsia="en-GB"/>
        </w:rPr>
        <w:t>and</w:t>
      </w:r>
      <w:r w:rsidR="00945AE6">
        <w:rPr>
          <w:lang w:eastAsia="en-GB"/>
        </w:rPr>
        <w:t xml:space="preserve"> </w:t>
      </w:r>
      <w:r w:rsidRPr="00D070DF">
        <w:rPr>
          <w:lang w:eastAsia="en-GB"/>
        </w:rPr>
        <w:t>leaves</w:t>
      </w:r>
      <w:r w:rsidR="00945AE6">
        <w:rPr>
          <w:lang w:eastAsia="en-GB"/>
        </w:rPr>
        <w:t xml:space="preserve"> </w:t>
      </w:r>
      <w:r w:rsidRPr="00D62D8F">
        <w:rPr>
          <w:rStyle w:val="Literal"/>
        </w:rPr>
        <w:t>None</w:t>
      </w:r>
      <w:r w:rsidR="00945AE6">
        <w:rPr>
          <w:lang w:eastAsia="en-GB"/>
        </w:rPr>
        <w:t xml:space="preserve"> </w:t>
      </w:r>
      <w:r w:rsidRPr="00D070DF">
        <w:rPr>
          <w:lang w:eastAsia="en-GB"/>
        </w:rPr>
        <w:t>in</w:t>
      </w:r>
      <w:r w:rsidR="00945AE6">
        <w:rPr>
          <w:lang w:eastAsia="en-GB"/>
        </w:rPr>
        <w:t xml:space="preserve"> </w:t>
      </w:r>
      <w:r w:rsidRPr="00D070DF">
        <w:rPr>
          <w:lang w:eastAsia="en-GB"/>
        </w:rPr>
        <w:t>its</w:t>
      </w:r>
      <w:r w:rsidR="00945AE6">
        <w:rPr>
          <w:lang w:eastAsia="en-GB"/>
        </w:rPr>
        <w:t xml:space="preserve"> </w:t>
      </w:r>
      <w:r w:rsidRPr="00D070DF">
        <w:rPr>
          <w:lang w:eastAsia="en-GB"/>
        </w:rPr>
        <w:t>place.</w:t>
      </w:r>
      <w:r w:rsidR="00945AE6">
        <w:rPr>
          <w:lang w:eastAsia="en-GB"/>
        </w:rPr>
        <w:t xml:space="preserve"> </w:t>
      </w:r>
      <w:r w:rsidRPr="00D070DF">
        <w:rPr>
          <w:lang w:eastAsia="en-GB"/>
        </w:rPr>
        <w:t>We’re</w:t>
      </w:r>
      <w:r w:rsidR="00945AE6">
        <w:rPr>
          <w:lang w:eastAsia="en-GB"/>
        </w:rPr>
        <w:t xml:space="preserve"> </w:t>
      </w:r>
      <w:r w:rsidRPr="00D070DF">
        <w:rPr>
          <w:lang w:eastAsia="en-GB"/>
        </w:rPr>
        <w:t>using</w:t>
      </w:r>
      <w:r w:rsidR="00945AE6">
        <w:rPr>
          <w:lang w:eastAsia="en-GB"/>
        </w:rPr>
        <w:t xml:space="preserve"> </w:t>
      </w:r>
      <w:r w:rsidRPr="00D62D8F">
        <w:rPr>
          <w:rStyle w:val="Literal"/>
        </w:rPr>
        <w:t>if</w:t>
      </w:r>
      <w:r w:rsidR="00945AE6" w:rsidRPr="00D62D8F">
        <w:rPr>
          <w:rStyle w:val="Literal"/>
        </w:rPr>
        <w:t xml:space="preserve"> </w:t>
      </w:r>
      <w:r w:rsidRPr="00D62D8F">
        <w:rPr>
          <w:rStyle w:val="Literal"/>
        </w:rPr>
        <w:t>let</w:t>
      </w:r>
      <w:r w:rsidR="00945AE6">
        <w:rPr>
          <w:lang w:eastAsia="en-GB"/>
        </w:rPr>
        <w:t xml:space="preserve"> </w:t>
      </w:r>
      <w:r w:rsidRPr="00D070DF">
        <w:rPr>
          <w:lang w:eastAsia="en-GB"/>
        </w:rPr>
        <w:t>to</w:t>
      </w:r>
      <w:r w:rsidR="00945AE6">
        <w:rPr>
          <w:lang w:eastAsia="en-GB"/>
        </w:rPr>
        <w:t xml:space="preserve"> </w:t>
      </w:r>
      <w:r w:rsidRPr="00D070DF">
        <w:rPr>
          <w:lang w:eastAsia="en-GB"/>
        </w:rPr>
        <w:t>destructure</w:t>
      </w:r>
      <w:r w:rsidR="00945AE6">
        <w:rPr>
          <w:lang w:eastAsia="en-GB"/>
        </w:rPr>
        <w:t xml:space="preserve"> </w:t>
      </w:r>
      <w:r w:rsidRPr="00D070DF">
        <w:rPr>
          <w:lang w:eastAsia="en-GB"/>
        </w:rPr>
        <w:t>the</w:t>
      </w:r>
      <w:r w:rsidR="00945AE6">
        <w:rPr>
          <w:lang w:eastAsia="en-GB"/>
        </w:rPr>
        <w:t xml:space="preserve"> </w:t>
      </w:r>
      <w:r w:rsidRPr="00D62D8F">
        <w:rPr>
          <w:rStyle w:val="Literal"/>
        </w:rPr>
        <w:t>Some</w:t>
      </w:r>
      <w:r w:rsidR="00945AE6">
        <w:rPr>
          <w:lang w:eastAsia="en-GB"/>
        </w:rPr>
        <w:t xml:space="preserve"> </w:t>
      </w:r>
      <w:r w:rsidRPr="00D070DF">
        <w:rPr>
          <w:lang w:eastAsia="en-GB"/>
        </w:rPr>
        <w:t>and</w:t>
      </w:r>
      <w:r w:rsidR="00945AE6">
        <w:rPr>
          <w:lang w:eastAsia="en-GB"/>
        </w:rPr>
        <w:t xml:space="preserve"> </w:t>
      </w:r>
      <w:r w:rsidRPr="00D070DF">
        <w:rPr>
          <w:lang w:eastAsia="en-GB"/>
        </w:rPr>
        <w:t>get</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00FF277B" w:rsidRPr="00FF277B">
        <w:rPr>
          <w:rStyle w:val="CodeAnnotation"/>
        </w:rPr>
        <w:t>1</w:t>
      </w:r>
      <w:r w:rsidRPr="00D070DF">
        <w:rPr>
          <w:lang w:eastAsia="en-GB"/>
        </w:rPr>
        <w:t>;</w:t>
      </w:r>
      <w:r w:rsidR="00945AE6">
        <w:rPr>
          <w:lang w:eastAsia="en-GB"/>
        </w:rPr>
        <w:t xml:space="preserve"> </w:t>
      </w:r>
      <w:r w:rsidRPr="00D070DF">
        <w:rPr>
          <w:lang w:eastAsia="en-GB"/>
        </w:rPr>
        <w:t>then</w:t>
      </w:r>
      <w:r w:rsidR="00945AE6">
        <w:rPr>
          <w:lang w:eastAsia="en-GB"/>
        </w:rPr>
        <w:t xml:space="preserve"> </w:t>
      </w:r>
      <w:r w:rsidRPr="00D070DF">
        <w:rPr>
          <w:lang w:eastAsia="en-GB"/>
        </w:rPr>
        <w:t>we</w:t>
      </w:r>
      <w:r w:rsidR="00945AE6">
        <w:rPr>
          <w:lang w:eastAsia="en-GB"/>
        </w:rPr>
        <w:t xml:space="preserve"> </w:t>
      </w:r>
      <w:r w:rsidRPr="00D070DF">
        <w:rPr>
          <w:lang w:eastAsia="en-GB"/>
        </w:rPr>
        <w:t>call</w:t>
      </w:r>
      <w:r w:rsidR="00945AE6">
        <w:rPr>
          <w:lang w:eastAsia="en-GB"/>
        </w:rPr>
        <w:t xml:space="preserve"> </w:t>
      </w:r>
      <w:r w:rsidRPr="00D62D8F">
        <w:rPr>
          <w:rStyle w:val="Literal"/>
        </w:rPr>
        <w:t>join</w:t>
      </w:r>
      <w:r w:rsidR="00945AE6">
        <w:rPr>
          <w:lang w:eastAsia="en-GB"/>
        </w:rPr>
        <w:t xml:space="preserve"> </w:t>
      </w:r>
      <w:r w:rsidRPr="00D070DF">
        <w:rPr>
          <w:lang w:eastAsia="en-GB"/>
        </w:rPr>
        <w:t>on</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00FF277B" w:rsidRPr="00FF277B">
        <w:rPr>
          <w:rStyle w:val="CodeAnnotation"/>
        </w:rPr>
        <w:t>2</w:t>
      </w:r>
      <w:r w:rsidRPr="00D070DF">
        <w:rPr>
          <w:lang w:eastAsia="en-GB"/>
        </w:rPr>
        <w:t>.</w:t>
      </w:r>
      <w:r w:rsidR="00945AE6">
        <w:rPr>
          <w:lang w:eastAsia="en-GB"/>
        </w:rPr>
        <w:t xml:space="preserve"> </w:t>
      </w:r>
      <w:r w:rsidRPr="00D070DF">
        <w:rPr>
          <w:lang w:eastAsia="en-GB"/>
        </w:rPr>
        <w:t>If</w:t>
      </w:r>
      <w:r w:rsidR="00945AE6">
        <w:rPr>
          <w:lang w:eastAsia="en-GB"/>
        </w:rPr>
        <w:t xml:space="preserve"> </w:t>
      </w:r>
      <w:r w:rsidRPr="00D070DF">
        <w:rPr>
          <w:lang w:eastAsia="en-GB"/>
        </w:rPr>
        <w:t>a</w:t>
      </w:r>
      <w:r w:rsidR="00945AE6">
        <w:rPr>
          <w:lang w:eastAsia="en-GB"/>
        </w:rPr>
        <w:t xml:space="preserve"> </w:t>
      </w:r>
      <w:ins w:id="183" w:author="Carol Nichols" w:date="2022-08-29T21:10:00Z">
        <w:r w:rsidR="00010F59" w:rsidRPr="00010F59">
          <w:rPr>
            <w:rStyle w:val="Literal"/>
            <w:rPrChange w:id="184" w:author="Carol Nichols" w:date="2022-08-29T21:10:00Z">
              <w:rPr>
                <w:lang w:eastAsia="en-GB"/>
              </w:rPr>
            </w:rPrChange>
          </w:rPr>
          <w:t>W</w:t>
        </w:r>
      </w:ins>
      <w:del w:id="185" w:author="Carol Nichols" w:date="2022-08-29T21:10:00Z">
        <w:r w:rsidRPr="00010F59" w:rsidDel="00010F59">
          <w:rPr>
            <w:rStyle w:val="Literal"/>
            <w:rPrChange w:id="186" w:author="Carol Nichols" w:date="2022-08-29T21:10:00Z">
              <w:rPr>
                <w:lang w:eastAsia="en-GB"/>
              </w:rPr>
            </w:rPrChange>
          </w:rPr>
          <w:delText>w</w:delText>
        </w:r>
      </w:del>
      <w:r w:rsidRPr="00010F59">
        <w:rPr>
          <w:rStyle w:val="Literal"/>
          <w:rPrChange w:id="187" w:author="Carol Nichols" w:date="2022-08-29T21:10:00Z">
            <w:rPr>
              <w:lang w:eastAsia="en-GB"/>
            </w:rPr>
          </w:rPrChange>
        </w:rPr>
        <w:t>orker</w:t>
      </w:r>
      <w:ins w:id="188" w:author="Carol Nichols" w:date="2022-08-29T21:10:00Z">
        <w:r w:rsidR="00010F59">
          <w:rPr>
            <w:lang w:eastAsia="en-GB"/>
          </w:rPr>
          <w:t xml:space="preserve"> instance</w:t>
        </w:r>
      </w:ins>
      <w:r w:rsidRPr="00D070DF">
        <w:rPr>
          <w:lang w:eastAsia="en-GB"/>
        </w:rPr>
        <w:t>’s</w:t>
      </w:r>
      <w:r w:rsidR="00945AE6">
        <w:rPr>
          <w:lang w:eastAsia="en-GB"/>
        </w:rPr>
        <w:t xml:space="preserve"> </w:t>
      </w:r>
      <w:r w:rsidRPr="00D070DF">
        <w:rPr>
          <w:lang w:eastAsia="en-GB"/>
        </w:rPr>
        <w:t>thread</w:t>
      </w:r>
      <w:r w:rsidR="00945AE6">
        <w:rPr>
          <w:lang w:eastAsia="en-GB"/>
        </w:rPr>
        <w:t xml:space="preserve"> </w:t>
      </w:r>
      <w:r w:rsidRPr="00D070DF">
        <w:rPr>
          <w:lang w:eastAsia="en-GB"/>
        </w:rPr>
        <w:t>is</w:t>
      </w:r>
      <w:r w:rsidR="00945AE6">
        <w:rPr>
          <w:lang w:eastAsia="en-GB"/>
        </w:rPr>
        <w:t xml:space="preserve"> </w:t>
      </w:r>
      <w:r w:rsidRPr="00D070DF">
        <w:rPr>
          <w:lang w:eastAsia="en-GB"/>
        </w:rPr>
        <w:t>already</w:t>
      </w:r>
      <w:r w:rsidR="00945AE6">
        <w:rPr>
          <w:lang w:eastAsia="en-GB"/>
        </w:rPr>
        <w:t xml:space="preserve"> </w:t>
      </w:r>
      <w:r w:rsidRPr="00D62D8F">
        <w:rPr>
          <w:rStyle w:val="Literal"/>
        </w:rPr>
        <w:t>None</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know</w:t>
      </w:r>
      <w:r w:rsidR="00945AE6">
        <w:rPr>
          <w:lang w:eastAsia="en-GB"/>
        </w:rPr>
        <w:t xml:space="preserve"> </w:t>
      </w:r>
      <w:r w:rsidRPr="00D070DF">
        <w:rPr>
          <w:lang w:eastAsia="en-GB"/>
        </w:rPr>
        <w:t>that</w:t>
      </w:r>
      <w:r w:rsidR="00945AE6">
        <w:rPr>
          <w:lang w:eastAsia="en-GB"/>
        </w:rPr>
        <w:t xml:space="preserve"> </w:t>
      </w:r>
      <w:ins w:id="189" w:author="Carol Nichols" w:date="2022-08-29T21:10:00Z">
        <w:r w:rsidR="00010F59" w:rsidRPr="00010F59">
          <w:rPr>
            <w:rStyle w:val="Literal"/>
            <w:rPrChange w:id="190" w:author="Carol Nichols" w:date="2022-08-29T21:10:00Z">
              <w:rPr>
                <w:lang w:eastAsia="en-GB"/>
              </w:rPr>
            </w:rPrChange>
          </w:rPr>
          <w:t>W</w:t>
        </w:r>
      </w:ins>
      <w:del w:id="191" w:author="Carol Nichols" w:date="2022-08-29T21:10:00Z">
        <w:r w:rsidRPr="00010F59" w:rsidDel="00010F59">
          <w:rPr>
            <w:rStyle w:val="Literal"/>
            <w:rPrChange w:id="192" w:author="Carol Nichols" w:date="2022-08-29T21:10:00Z">
              <w:rPr>
                <w:lang w:eastAsia="en-GB"/>
              </w:rPr>
            </w:rPrChange>
          </w:rPr>
          <w:delText>w</w:delText>
        </w:r>
      </w:del>
      <w:r w:rsidRPr="00010F59">
        <w:rPr>
          <w:rStyle w:val="Literal"/>
          <w:rPrChange w:id="193" w:author="Carol Nichols" w:date="2022-08-29T21:10:00Z">
            <w:rPr>
              <w:lang w:eastAsia="en-GB"/>
            </w:rPr>
          </w:rPrChange>
        </w:rPr>
        <w:t>orker</w:t>
      </w:r>
      <w:r w:rsidR="00945AE6">
        <w:rPr>
          <w:lang w:eastAsia="en-GB"/>
        </w:rPr>
        <w:t xml:space="preserve"> </w:t>
      </w:r>
      <w:r w:rsidRPr="00D070DF">
        <w:rPr>
          <w:lang w:eastAsia="en-GB"/>
        </w:rPr>
        <w:t>has</w:t>
      </w:r>
      <w:r w:rsidR="00945AE6">
        <w:rPr>
          <w:lang w:eastAsia="en-GB"/>
        </w:rPr>
        <w:t xml:space="preserve"> </w:t>
      </w:r>
      <w:r w:rsidRPr="00D070DF">
        <w:rPr>
          <w:lang w:eastAsia="en-GB"/>
        </w:rPr>
        <w:t>already</w:t>
      </w:r>
      <w:r w:rsidR="00945AE6">
        <w:rPr>
          <w:lang w:eastAsia="en-GB"/>
        </w:rPr>
        <w:t xml:space="preserve"> </w:t>
      </w:r>
      <w:r w:rsidRPr="00D070DF">
        <w:rPr>
          <w:lang w:eastAsia="en-GB"/>
        </w:rPr>
        <w:t>had</w:t>
      </w:r>
      <w:r w:rsidR="00945AE6">
        <w:rPr>
          <w:lang w:eastAsia="en-GB"/>
        </w:rPr>
        <w:t xml:space="preserve"> </w:t>
      </w:r>
      <w:r w:rsidRPr="00D070DF">
        <w:rPr>
          <w:lang w:eastAsia="en-GB"/>
        </w:rPr>
        <w:t>its</w:t>
      </w:r>
      <w:r w:rsidR="00945AE6">
        <w:rPr>
          <w:lang w:eastAsia="en-GB"/>
        </w:rPr>
        <w:t xml:space="preserve"> </w:t>
      </w:r>
      <w:r w:rsidRPr="00D070DF">
        <w:rPr>
          <w:lang w:eastAsia="en-GB"/>
        </w:rPr>
        <w:t>thread</w:t>
      </w:r>
      <w:r w:rsidR="00945AE6">
        <w:rPr>
          <w:lang w:eastAsia="en-GB"/>
        </w:rPr>
        <w:t xml:space="preserve"> </w:t>
      </w:r>
      <w:r w:rsidRPr="00D070DF">
        <w:rPr>
          <w:lang w:eastAsia="en-GB"/>
        </w:rPr>
        <w:t>cleaned</w:t>
      </w:r>
      <w:r w:rsidR="00945AE6">
        <w:rPr>
          <w:lang w:eastAsia="en-GB"/>
        </w:rPr>
        <w:t xml:space="preserve"> </w:t>
      </w:r>
      <w:r w:rsidRPr="00D070DF">
        <w:rPr>
          <w:lang w:eastAsia="en-GB"/>
        </w:rPr>
        <w:t>up,</w:t>
      </w:r>
      <w:r w:rsidR="00945AE6">
        <w:rPr>
          <w:lang w:eastAsia="en-GB"/>
        </w:rPr>
        <w:t xml:space="preserve"> </w:t>
      </w:r>
      <w:r w:rsidRPr="00D070DF">
        <w:rPr>
          <w:lang w:eastAsia="en-GB"/>
        </w:rPr>
        <w:t>so</w:t>
      </w:r>
      <w:r w:rsidR="00945AE6">
        <w:rPr>
          <w:lang w:eastAsia="en-GB"/>
        </w:rPr>
        <w:t xml:space="preserve"> </w:t>
      </w:r>
      <w:r w:rsidRPr="00D070DF">
        <w:rPr>
          <w:lang w:eastAsia="en-GB"/>
        </w:rPr>
        <w:t>nothing</w:t>
      </w:r>
      <w:r w:rsidR="00945AE6">
        <w:rPr>
          <w:lang w:eastAsia="en-GB"/>
        </w:rPr>
        <w:t xml:space="preserve"> </w:t>
      </w:r>
      <w:r w:rsidRPr="00D070DF">
        <w:rPr>
          <w:lang w:eastAsia="en-GB"/>
        </w:rPr>
        <w:t>happens</w:t>
      </w:r>
      <w:r w:rsidR="00945AE6">
        <w:rPr>
          <w:lang w:eastAsia="en-GB"/>
        </w:rPr>
        <w:t xml:space="preserve"> </w:t>
      </w:r>
      <w:r w:rsidRPr="00D070DF">
        <w:rPr>
          <w:lang w:eastAsia="en-GB"/>
        </w:rPr>
        <w:t>in</w:t>
      </w:r>
      <w:r w:rsidR="00945AE6">
        <w:rPr>
          <w:lang w:eastAsia="en-GB"/>
        </w:rPr>
        <w:t xml:space="preserve"> </w:t>
      </w:r>
      <w:r w:rsidRPr="00D070DF">
        <w:rPr>
          <w:lang w:eastAsia="en-GB"/>
        </w:rPr>
        <w:t>that</w:t>
      </w:r>
      <w:r w:rsidR="00945AE6">
        <w:rPr>
          <w:lang w:eastAsia="en-GB"/>
        </w:rPr>
        <w:t xml:space="preserve"> </w:t>
      </w:r>
      <w:r w:rsidRPr="00D070DF">
        <w:rPr>
          <w:lang w:eastAsia="en-GB"/>
        </w:rPr>
        <w:t>case.</w:t>
      </w:r>
    </w:p>
    <w:p w14:paraId="19C8C976" w14:textId="19F34FA2" w:rsidR="00D070DF" w:rsidRPr="00D070DF" w:rsidRDefault="00D070DF" w:rsidP="006D307B">
      <w:pPr>
        <w:pStyle w:val="HeadB"/>
        <w:rPr>
          <w:lang w:eastAsia="en-GB"/>
        </w:rPr>
      </w:pPr>
      <w:bookmarkStart w:id="194" w:name="signaling-to-the-threads-to-stop-listeni"/>
      <w:bookmarkStart w:id="195" w:name="_Toc107314553"/>
      <w:bookmarkEnd w:id="194"/>
      <w:r w:rsidRPr="00D070DF">
        <w:rPr>
          <w:lang w:eastAsia="en-GB"/>
        </w:rPr>
        <w:t>Signaling</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to</w:t>
      </w:r>
      <w:r w:rsidR="00945AE6">
        <w:rPr>
          <w:lang w:eastAsia="en-GB"/>
        </w:rPr>
        <w:t xml:space="preserve"> </w:t>
      </w:r>
      <w:r w:rsidRPr="00D070DF">
        <w:rPr>
          <w:lang w:eastAsia="en-GB"/>
        </w:rPr>
        <w:t>Stop</w:t>
      </w:r>
      <w:r w:rsidR="00945AE6">
        <w:rPr>
          <w:lang w:eastAsia="en-GB"/>
        </w:rPr>
        <w:t xml:space="preserve"> </w:t>
      </w:r>
      <w:r w:rsidRPr="00D070DF">
        <w:rPr>
          <w:lang w:eastAsia="en-GB"/>
        </w:rPr>
        <w:t>Listening</w:t>
      </w:r>
      <w:r w:rsidR="00945AE6">
        <w:rPr>
          <w:lang w:eastAsia="en-GB"/>
        </w:rPr>
        <w:t xml:space="preserve"> </w:t>
      </w:r>
      <w:r w:rsidRPr="00D070DF">
        <w:rPr>
          <w:lang w:eastAsia="en-GB"/>
        </w:rPr>
        <w:t>for</w:t>
      </w:r>
      <w:r w:rsidR="00945AE6">
        <w:rPr>
          <w:lang w:eastAsia="en-GB"/>
        </w:rPr>
        <w:t xml:space="preserve"> </w:t>
      </w:r>
      <w:r w:rsidRPr="00D070DF">
        <w:rPr>
          <w:lang w:eastAsia="en-GB"/>
        </w:rPr>
        <w:t>Jobs</w:t>
      </w:r>
      <w:bookmarkEnd w:id="195"/>
    </w:p>
    <w:p w14:paraId="46E5811E" w14:textId="7724E0E0" w:rsidR="00D070DF" w:rsidRPr="00D070DF" w:rsidRDefault="00D070DF" w:rsidP="00945AE6">
      <w:pPr>
        <w:pStyle w:val="Body"/>
        <w:rPr>
          <w:lang w:eastAsia="en-GB"/>
        </w:rPr>
      </w:pPr>
      <w:r w:rsidRPr="00D070DF">
        <w:rPr>
          <w:lang w:eastAsia="en-GB"/>
        </w:rPr>
        <w:t>With</w:t>
      </w:r>
      <w:r w:rsidR="00945AE6">
        <w:rPr>
          <w:lang w:eastAsia="en-GB"/>
        </w:rPr>
        <w:t xml:space="preserve"> </w:t>
      </w:r>
      <w:r w:rsidRPr="00D070DF">
        <w:rPr>
          <w:lang w:eastAsia="en-GB"/>
        </w:rPr>
        <w:t>all</w:t>
      </w:r>
      <w:r w:rsidR="00945AE6">
        <w:rPr>
          <w:lang w:eastAsia="en-GB"/>
        </w:rPr>
        <w:t xml:space="preserve"> </w:t>
      </w:r>
      <w:r w:rsidRPr="00D070DF">
        <w:rPr>
          <w:lang w:eastAsia="en-GB"/>
        </w:rPr>
        <w:t>the</w:t>
      </w:r>
      <w:r w:rsidR="00945AE6">
        <w:rPr>
          <w:lang w:eastAsia="en-GB"/>
        </w:rPr>
        <w:t xml:space="preserve"> </w:t>
      </w:r>
      <w:r w:rsidRPr="00D070DF">
        <w:rPr>
          <w:lang w:eastAsia="en-GB"/>
        </w:rPr>
        <w:t>changes</w:t>
      </w:r>
      <w:r w:rsidR="00945AE6">
        <w:rPr>
          <w:lang w:eastAsia="en-GB"/>
        </w:rPr>
        <w:t xml:space="preserve"> </w:t>
      </w:r>
      <w:r w:rsidRPr="00D070DF">
        <w:rPr>
          <w:lang w:eastAsia="en-GB"/>
        </w:rPr>
        <w:t>we’ve</w:t>
      </w:r>
      <w:r w:rsidR="00945AE6">
        <w:rPr>
          <w:lang w:eastAsia="en-GB"/>
        </w:rPr>
        <w:t xml:space="preserve"> </w:t>
      </w:r>
      <w:r w:rsidRPr="00D070DF">
        <w:rPr>
          <w:lang w:eastAsia="en-GB"/>
        </w:rPr>
        <w:t>made,</w:t>
      </w:r>
      <w:r w:rsidR="00945AE6">
        <w:rPr>
          <w:lang w:eastAsia="en-GB"/>
        </w:rPr>
        <w:t xml:space="preserve"> </w:t>
      </w:r>
      <w:r w:rsidRPr="00D070DF">
        <w:rPr>
          <w:lang w:eastAsia="en-GB"/>
        </w:rPr>
        <w:t>our</w:t>
      </w:r>
      <w:r w:rsidR="00945AE6">
        <w:rPr>
          <w:lang w:eastAsia="en-GB"/>
        </w:rPr>
        <w:t xml:space="preserve"> </w:t>
      </w:r>
      <w:r w:rsidRPr="00D070DF">
        <w:rPr>
          <w:lang w:eastAsia="en-GB"/>
        </w:rPr>
        <w:t>code</w:t>
      </w:r>
      <w:r w:rsidR="00945AE6">
        <w:rPr>
          <w:lang w:eastAsia="en-GB"/>
        </w:rPr>
        <w:t xml:space="preserve"> </w:t>
      </w:r>
      <w:r w:rsidRPr="00D070DF">
        <w:rPr>
          <w:lang w:eastAsia="en-GB"/>
        </w:rPr>
        <w:t>compiles</w:t>
      </w:r>
      <w:r w:rsidR="00945AE6">
        <w:rPr>
          <w:lang w:eastAsia="en-GB"/>
        </w:rPr>
        <w:t xml:space="preserve"> </w:t>
      </w:r>
      <w:r w:rsidRPr="00D070DF">
        <w:rPr>
          <w:lang w:eastAsia="en-GB"/>
        </w:rPr>
        <w:t>without</w:t>
      </w:r>
      <w:r w:rsidR="00945AE6">
        <w:rPr>
          <w:lang w:eastAsia="en-GB"/>
        </w:rPr>
        <w:t xml:space="preserve"> </w:t>
      </w:r>
      <w:r w:rsidRPr="00D070DF">
        <w:rPr>
          <w:lang w:eastAsia="en-GB"/>
        </w:rPr>
        <w:t>any</w:t>
      </w:r>
      <w:r w:rsidR="00945AE6">
        <w:rPr>
          <w:lang w:eastAsia="en-GB"/>
        </w:rPr>
        <w:t xml:space="preserve"> </w:t>
      </w:r>
      <w:r w:rsidRPr="00D070DF">
        <w:rPr>
          <w:lang w:eastAsia="en-GB"/>
        </w:rPr>
        <w:t>warnings.</w:t>
      </w:r>
      <w:r w:rsidR="00945AE6">
        <w:rPr>
          <w:lang w:eastAsia="en-GB"/>
        </w:rPr>
        <w:t xml:space="preserve"> </w:t>
      </w:r>
      <w:r w:rsidRPr="00D070DF">
        <w:rPr>
          <w:lang w:eastAsia="en-GB"/>
        </w:rPr>
        <w:t>However,</w:t>
      </w:r>
      <w:r w:rsidR="00945AE6">
        <w:rPr>
          <w:lang w:eastAsia="en-GB"/>
        </w:rPr>
        <w:t xml:space="preserve"> </w:t>
      </w:r>
      <w:r w:rsidRPr="00D070DF">
        <w:rPr>
          <w:lang w:eastAsia="en-GB"/>
        </w:rPr>
        <w:t>the</w:t>
      </w:r>
      <w:r w:rsidR="00945AE6">
        <w:rPr>
          <w:lang w:eastAsia="en-GB"/>
        </w:rPr>
        <w:t xml:space="preserve"> </w:t>
      </w:r>
      <w:r w:rsidRPr="00D070DF">
        <w:rPr>
          <w:lang w:eastAsia="en-GB"/>
        </w:rPr>
        <w:t>bad</w:t>
      </w:r>
      <w:r w:rsidR="00945AE6">
        <w:rPr>
          <w:lang w:eastAsia="en-GB"/>
        </w:rPr>
        <w:t xml:space="preserve"> </w:t>
      </w:r>
      <w:r w:rsidRPr="00D070DF">
        <w:rPr>
          <w:lang w:eastAsia="en-GB"/>
        </w:rPr>
        <w:t>news</w:t>
      </w:r>
      <w:r w:rsidR="00945AE6">
        <w:rPr>
          <w:lang w:eastAsia="en-GB"/>
        </w:rPr>
        <w:t xml:space="preserve"> </w:t>
      </w:r>
      <w:r w:rsidRPr="00D070DF">
        <w:rPr>
          <w:lang w:eastAsia="en-GB"/>
        </w:rPr>
        <w:t>is</w:t>
      </w:r>
      <w:r w:rsidR="00945AE6">
        <w:rPr>
          <w:lang w:eastAsia="en-GB"/>
        </w:rPr>
        <w:t xml:space="preserve"> </w:t>
      </w:r>
      <w:r w:rsidR="00CC28DB">
        <w:rPr>
          <w:lang w:eastAsia="en-GB"/>
        </w:rPr>
        <w:t xml:space="preserve">that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doesn’t</w:t>
      </w:r>
      <w:r w:rsidR="00945AE6">
        <w:rPr>
          <w:lang w:eastAsia="en-GB"/>
        </w:rPr>
        <w:t xml:space="preserve"> </w:t>
      </w:r>
      <w:r w:rsidRPr="00D070DF">
        <w:rPr>
          <w:lang w:eastAsia="en-GB"/>
        </w:rPr>
        <w:t>function</w:t>
      </w:r>
      <w:r w:rsidR="00945AE6">
        <w:rPr>
          <w:lang w:eastAsia="en-GB"/>
        </w:rPr>
        <w:t xml:space="preserve"> </w:t>
      </w:r>
      <w:r w:rsidRPr="00D070DF">
        <w:rPr>
          <w:lang w:eastAsia="en-GB"/>
        </w:rPr>
        <w:t>the</w:t>
      </w:r>
      <w:r w:rsidR="00945AE6">
        <w:rPr>
          <w:lang w:eastAsia="en-GB"/>
        </w:rPr>
        <w:t xml:space="preserve"> </w:t>
      </w:r>
      <w:r w:rsidRPr="00D070DF">
        <w:rPr>
          <w:lang w:eastAsia="en-GB"/>
        </w:rPr>
        <w:t>way</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yet.</w:t>
      </w:r>
      <w:r w:rsidR="00945AE6">
        <w:rPr>
          <w:lang w:eastAsia="en-GB"/>
        </w:rPr>
        <w:t xml:space="preserve"> </w:t>
      </w:r>
      <w:r w:rsidRPr="00D070DF">
        <w:rPr>
          <w:lang w:eastAsia="en-GB"/>
        </w:rPr>
        <w:t>The</w:t>
      </w:r>
      <w:r w:rsidR="00945AE6">
        <w:rPr>
          <w:lang w:eastAsia="en-GB"/>
        </w:rPr>
        <w:t xml:space="preserve"> </w:t>
      </w:r>
      <w:r w:rsidRPr="00D070DF">
        <w:rPr>
          <w:lang w:eastAsia="en-GB"/>
        </w:rPr>
        <w:t>key</w:t>
      </w:r>
      <w:r w:rsidR="00945AE6">
        <w:rPr>
          <w:lang w:eastAsia="en-GB"/>
        </w:rPr>
        <w:t xml:space="preserve"> </w:t>
      </w:r>
      <w:r w:rsidRPr="00D070DF">
        <w:rPr>
          <w:lang w:eastAsia="en-GB"/>
        </w:rPr>
        <w:t>is</w:t>
      </w:r>
      <w:r w:rsidR="00945AE6">
        <w:rPr>
          <w:lang w:eastAsia="en-GB"/>
        </w:rPr>
        <w:t xml:space="preserve"> </w:t>
      </w:r>
      <w:r w:rsidRPr="00D070DF">
        <w:rPr>
          <w:lang w:eastAsia="en-GB"/>
        </w:rPr>
        <w:t>the</w:t>
      </w:r>
      <w:r w:rsidR="00945AE6">
        <w:rPr>
          <w:lang w:eastAsia="en-GB"/>
        </w:rPr>
        <w:t xml:space="preserve"> </w:t>
      </w:r>
      <w:r w:rsidRPr="00D070DF">
        <w:rPr>
          <w:lang w:eastAsia="en-GB"/>
        </w:rPr>
        <w:t>logic</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closures</w:t>
      </w:r>
      <w:r w:rsidR="00945AE6">
        <w:rPr>
          <w:lang w:eastAsia="en-GB"/>
        </w:rPr>
        <w:t xml:space="preserve"> </w:t>
      </w:r>
      <w:r w:rsidRPr="00D070DF">
        <w:rPr>
          <w:lang w:eastAsia="en-GB"/>
        </w:rPr>
        <w:t>run</w:t>
      </w:r>
      <w:r w:rsidR="00945AE6">
        <w:rPr>
          <w:lang w:eastAsia="en-GB"/>
        </w:rPr>
        <w:t xml:space="preserve"> </w:t>
      </w:r>
      <w:r w:rsidRPr="00D070DF">
        <w:rPr>
          <w:lang w:eastAsia="en-GB"/>
        </w:rPr>
        <w:t>by</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instances:</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moment,</w:t>
      </w:r>
      <w:r w:rsidR="00945AE6">
        <w:rPr>
          <w:lang w:eastAsia="en-GB"/>
        </w:rPr>
        <w:t xml:space="preserve"> </w:t>
      </w:r>
      <w:r w:rsidRPr="00D070DF">
        <w:rPr>
          <w:lang w:eastAsia="en-GB"/>
        </w:rPr>
        <w:t>we</w:t>
      </w:r>
      <w:r w:rsidR="00945AE6">
        <w:rPr>
          <w:lang w:eastAsia="en-GB"/>
        </w:rPr>
        <w:t xml:space="preserve"> </w:t>
      </w:r>
      <w:r w:rsidRPr="00D070DF">
        <w:rPr>
          <w:lang w:eastAsia="en-GB"/>
        </w:rPr>
        <w:t>call</w:t>
      </w:r>
      <w:r w:rsidR="00945AE6">
        <w:rPr>
          <w:lang w:eastAsia="en-GB"/>
        </w:rPr>
        <w:t xml:space="preserve"> </w:t>
      </w:r>
      <w:r w:rsidRPr="00D62D8F">
        <w:rPr>
          <w:rStyle w:val="Literal"/>
        </w:rPr>
        <w:t>join</w:t>
      </w:r>
      <w:r w:rsidRPr="00D070DF">
        <w:rPr>
          <w:lang w:eastAsia="en-GB"/>
        </w:rPr>
        <w:t>,</w:t>
      </w:r>
      <w:r w:rsidR="00945AE6">
        <w:rPr>
          <w:lang w:eastAsia="en-GB"/>
        </w:rPr>
        <w:t xml:space="preserve"> </w:t>
      </w:r>
      <w:r w:rsidRPr="00D070DF">
        <w:rPr>
          <w:lang w:eastAsia="en-GB"/>
        </w:rPr>
        <w:t>but</w:t>
      </w:r>
      <w:r w:rsidR="00945AE6">
        <w:rPr>
          <w:lang w:eastAsia="en-GB"/>
        </w:rPr>
        <w:t xml:space="preserve"> </w:t>
      </w:r>
      <w:r w:rsidRPr="00D070DF">
        <w:rPr>
          <w:lang w:eastAsia="en-GB"/>
        </w:rPr>
        <w:t>that</w:t>
      </w:r>
      <w:r w:rsidR="00945AE6">
        <w:rPr>
          <w:lang w:eastAsia="en-GB"/>
        </w:rPr>
        <w:t xml:space="preserve"> </w:t>
      </w:r>
      <w:r w:rsidRPr="00D070DF">
        <w:rPr>
          <w:lang w:eastAsia="en-GB"/>
        </w:rPr>
        <w:t>won’t</w:t>
      </w:r>
      <w:r w:rsidR="00945AE6">
        <w:rPr>
          <w:lang w:eastAsia="en-GB"/>
        </w:rPr>
        <w:t xml:space="preserve"> </w:t>
      </w:r>
      <w:r w:rsidRPr="00D070DF">
        <w:rPr>
          <w:lang w:eastAsia="en-GB"/>
        </w:rPr>
        <w:t>shut</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562F60">
        <w:rPr>
          <w:lang w:eastAsia="en-GB"/>
        </w:rPr>
        <w:t>,</w:t>
      </w:r>
      <w:r w:rsidR="00945AE6">
        <w:rPr>
          <w:lang w:eastAsia="en-GB"/>
        </w:rPr>
        <w:t xml:space="preserve"> </w:t>
      </w:r>
      <w:r w:rsidRPr="00D070DF">
        <w:rPr>
          <w:lang w:eastAsia="en-GB"/>
        </w:rPr>
        <w:t>because</w:t>
      </w:r>
      <w:r w:rsidR="00945AE6">
        <w:rPr>
          <w:lang w:eastAsia="en-GB"/>
        </w:rPr>
        <w:t xml:space="preserve"> </w:t>
      </w:r>
      <w:r w:rsidRPr="00D070DF">
        <w:rPr>
          <w:lang w:eastAsia="en-GB"/>
        </w:rPr>
        <w:t>they</w:t>
      </w:r>
      <w:r w:rsidR="00945AE6">
        <w:rPr>
          <w:lang w:eastAsia="en-GB"/>
        </w:rPr>
        <w:t xml:space="preserve"> </w:t>
      </w:r>
      <w:r w:rsidRPr="00D62D8F">
        <w:rPr>
          <w:rStyle w:val="Literal"/>
        </w:rPr>
        <w:t>loop</w:t>
      </w:r>
      <w:r w:rsidR="00945AE6">
        <w:rPr>
          <w:lang w:eastAsia="en-GB"/>
        </w:rPr>
        <w:t xml:space="preserve"> </w:t>
      </w:r>
      <w:r w:rsidRPr="00D070DF">
        <w:rPr>
          <w:lang w:eastAsia="en-GB"/>
        </w:rPr>
        <w:t>forever</w:t>
      </w:r>
      <w:r w:rsidR="00945AE6">
        <w:rPr>
          <w:lang w:eastAsia="en-GB"/>
        </w:rPr>
        <w:t xml:space="preserve"> </w:t>
      </w:r>
      <w:r w:rsidRPr="00D070DF">
        <w:rPr>
          <w:lang w:eastAsia="en-GB"/>
        </w:rPr>
        <w:t>looking</w:t>
      </w:r>
      <w:r w:rsidR="00945AE6">
        <w:rPr>
          <w:lang w:eastAsia="en-GB"/>
        </w:rPr>
        <w:t xml:space="preserve"> </w:t>
      </w:r>
      <w:r w:rsidRPr="00D070DF">
        <w:rPr>
          <w:lang w:eastAsia="en-GB"/>
        </w:rPr>
        <w:t>for</w:t>
      </w:r>
      <w:r w:rsidR="00945AE6">
        <w:rPr>
          <w:lang w:eastAsia="en-GB"/>
        </w:rPr>
        <w:t xml:space="preserve"> </w:t>
      </w:r>
      <w:r w:rsidRPr="00D070DF">
        <w:rPr>
          <w:lang w:eastAsia="en-GB"/>
        </w:rPr>
        <w:t>jobs.</w:t>
      </w:r>
      <w:r w:rsidR="00945AE6">
        <w:rPr>
          <w:lang w:eastAsia="en-GB"/>
        </w:rPr>
        <w:t xml:space="preserve"> </w:t>
      </w:r>
      <w:r w:rsidRPr="00D070DF">
        <w:rPr>
          <w:lang w:eastAsia="en-GB"/>
        </w:rPr>
        <w:t>If</w:t>
      </w:r>
      <w:r w:rsidR="00945AE6">
        <w:rPr>
          <w:lang w:eastAsia="en-GB"/>
        </w:rPr>
        <w:t xml:space="preserve"> </w:t>
      </w:r>
      <w:r w:rsidRPr="00D070DF">
        <w:rPr>
          <w:lang w:eastAsia="en-GB"/>
        </w:rPr>
        <w:t>we</w:t>
      </w:r>
      <w:r w:rsidR="00945AE6">
        <w:rPr>
          <w:lang w:eastAsia="en-GB"/>
        </w:rPr>
        <w:t xml:space="preserve"> </w:t>
      </w:r>
      <w:r w:rsidRPr="00D070DF">
        <w:rPr>
          <w:lang w:eastAsia="en-GB"/>
        </w:rPr>
        <w:t>try</w:t>
      </w:r>
      <w:r w:rsidR="00945AE6">
        <w:rPr>
          <w:lang w:eastAsia="en-GB"/>
        </w:rPr>
        <w:t xml:space="preserve"> </w:t>
      </w:r>
      <w:r w:rsidRPr="00D070DF">
        <w:rPr>
          <w:lang w:eastAsia="en-GB"/>
        </w:rPr>
        <w:t>to</w:t>
      </w:r>
      <w:r w:rsidR="00945AE6">
        <w:rPr>
          <w:lang w:eastAsia="en-GB"/>
        </w:rPr>
        <w:t xml:space="preserve"> </w:t>
      </w:r>
      <w:r w:rsidRPr="00D070DF">
        <w:rPr>
          <w:lang w:eastAsia="en-GB"/>
        </w:rPr>
        <w:t>drop</w:t>
      </w:r>
      <w:r w:rsidR="00945AE6">
        <w:rPr>
          <w:lang w:eastAsia="en-GB"/>
        </w:rPr>
        <w:t xml:space="preserve"> </w:t>
      </w:r>
      <w:r w:rsidRPr="00D070DF">
        <w:rPr>
          <w:lang w:eastAsia="en-GB"/>
        </w:rPr>
        <w:t>our</w:t>
      </w:r>
      <w:r w:rsidR="00945AE6">
        <w:rPr>
          <w:lang w:eastAsia="en-GB"/>
        </w:rPr>
        <w:t xml:space="preserve"> </w:t>
      </w:r>
      <w:r w:rsidRPr="00D62D8F">
        <w:rPr>
          <w:rStyle w:val="Literal"/>
        </w:rPr>
        <w:t>ThreadPool</w:t>
      </w:r>
      <w:r w:rsidR="00945AE6">
        <w:rPr>
          <w:lang w:eastAsia="en-GB"/>
        </w:rPr>
        <w:t xml:space="preserve"> </w:t>
      </w:r>
      <w:r w:rsidRPr="00D070DF">
        <w:rPr>
          <w:lang w:eastAsia="en-GB"/>
        </w:rPr>
        <w:t>with</w:t>
      </w:r>
      <w:r w:rsidR="00945AE6">
        <w:rPr>
          <w:lang w:eastAsia="en-GB"/>
        </w:rPr>
        <w:t xml:space="preserve"> </w:t>
      </w:r>
      <w:r w:rsidRPr="00D070DF">
        <w:rPr>
          <w:lang w:eastAsia="en-GB"/>
        </w:rPr>
        <w:t>our</w:t>
      </w:r>
      <w:r w:rsidR="00945AE6">
        <w:rPr>
          <w:lang w:eastAsia="en-GB"/>
        </w:rPr>
        <w:t xml:space="preserve"> </w:t>
      </w:r>
      <w:r w:rsidRPr="00D070DF">
        <w:rPr>
          <w:lang w:eastAsia="en-GB"/>
        </w:rPr>
        <w:t>current</w:t>
      </w:r>
      <w:r w:rsidR="00945AE6">
        <w:rPr>
          <w:lang w:eastAsia="en-GB"/>
        </w:rPr>
        <w:t xml:space="preserve"> </w:t>
      </w:r>
      <w:r w:rsidRPr="00D070DF">
        <w:rPr>
          <w:lang w:eastAsia="en-GB"/>
        </w:rPr>
        <w:t>implementation</w:t>
      </w:r>
      <w:r w:rsidR="00945AE6">
        <w:rPr>
          <w:lang w:eastAsia="en-GB"/>
        </w:rPr>
        <w:t xml:space="preserve"> </w:t>
      </w:r>
      <w:r w:rsidRPr="00D070DF">
        <w:rPr>
          <w:lang w:eastAsia="en-GB"/>
        </w:rPr>
        <w:t>of</w:t>
      </w:r>
      <w:r w:rsidR="00945AE6">
        <w:rPr>
          <w:lang w:eastAsia="en-GB"/>
        </w:rPr>
        <w:t xml:space="preserve"> </w:t>
      </w:r>
      <w:r w:rsidRPr="00D62D8F">
        <w:rPr>
          <w:rStyle w:val="Literal"/>
        </w:rPr>
        <w:t>drop</w:t>
      </w:r>
      <w:r w:rsidRPr="00D070DF">
        <w:rPr>
          <w:lang w:eastAsia="en-GB"/>
        </w:rPr>
        <w:t>,</w:t>
      </w:r>
      <w:r w:rsidR="00945AE6">
        <w:rPr>
          <w:lang w:eastAsia="en-GB"/>
        </w:rPr>
        <w:t xml:space="preserve"> </w:t>
      </w:r>
      <w:r w:rsidRPr="00D070DF">
        <w:rPr>
          <w:lang w:eastAsia="en-GB"/>
        </w:rPr>
        <w:t>the</w:t>
      </w:r>
      <w:r w:rsidR="00945AE6">
        <w:rPr>
          <w:lang w:eastAsia="en-GB"/>
        </w:rPr>
        <w:t xml:space="preserve"> </w:t>
      </w:r>
      <w:r w:rsidRPr="00D070DF">
        <w:rPr>
          <w:lang w:eastAsia="en-GB"/>
        </w:rPr>
        <w:t>main</w:t>
      </w:r>
      <w:r w:rsidR="00945AE6">
        <w:rPr>
          <w:lang w:eastAsia="en-GB"/>
        </w:rPr>
        <w:t xml:space="preserve"> </w:t>
      </w:r>
      <w:r w:rsidRPr="00D070DF">
        <w:rPr>
          <w:lang w:eastAsia="en-GB"/>
        </w:rPr>
        <w:t>thread</w:t>
      </w:r>
      <w:r w:rsidR="00945AE6">
        <w:rPr>
          <w:lang w:eastAsia="en-GB"/>
        </w:rPr>
        <w:t xml:space="preserve"> </w:t>
      </w:r>
      <w:r w:rsidRPr="00D070DF">
        <w:rPr>
          <w:lang w:eastAsia="en-GB"/>
        </w:rPr>
        <w:t>will</w:t>
      </w:r>
      <w:r w:rsidR="00945AE6">
        <w:rPr>
          <w:lang w:eastAsia="en-GB"/>
        </w:rPr>
        <w:t xml:space="preserve"> </w:t>
      </w:r>
      <w:r w:rsidRPr="00D070DF">
        <w:rPr>
          <w:lang w:eastAsia="en-GB"/>
        </w:rPr>
        <w:t>block</w:t>
      </w:r>
      <w:r w:rsidR="00945AE6">
        <w:rPr>
          <w:lang w:eastAsia="en-GB"/>
        </w:rPr>
        <w:t xml:space="preserve"> </w:t>
      </w:r>
      <w:r w:rsidRPr="00D070DF">
        <w:rPr>
          <w:lang w:eastAsia="en-GB"/>
        </w:rPr>
        <w:t>forever</w:t>
      </w:r>
      <w:ins w:id="196" w:author="Audrey Doyle" w:date="2022-08-29T16:37:00Z">
        <w:r w:rsidR="0081127A">
          <w:rPr>
            <w:lang w:eastAsia="en-GB"/>
          </w:rPr>
          <w:t>,</w:t>
        </w:r>
      </w:ins>
      <w:r w:rsidR="00945AE6">
        <w:rPr>
          <w:lang w:eastAsia="en-GB"/>
        </w:rPr>
        <w:t xml:space="preserve"> </w:t>
      </w:r>
      <w:r w:rsidRPr="00D070DF">
        <w:rPr>
          <w:lang w:eastAsia="en-GB"/>
        </w:rPr>
        <w:t>waiting</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finish.</w:t>
      </w:r>
    </w:p>
    <w:p w14:paraId="6D974026" w14:textId="45BAFC7D" w:rsidR="00D070DF" w:rsidRPr="00D070DF" w:rsidRDefault="00961E81" w:rsidP="00945AE6">
      <w:pPr>
        <w:pStyle w:val="Body"/>
        <w:rPr>
          <w:lang w:eastAsia="en-GB"/>
        </w:rPr>
      </w:pPr>
      <w:r>
        <w:rPr>
          <w:lang w:eastAsia="en-GB"/>
        </w:rPr>
        <w:fldChar w:fldCharType="begin"/>
      </w:r>
      <w:r>
        <w:instrText xml:space="preserve"> XE "</w:instrText>
      </w:r>
      <w:r w:rsidRPr="00BE574B">
        <w:instrText>channel</w:instrText>
      </w:r>
      <w:r>
        <w:instrText>s</w:instrText>
      </w:r>
      <w:r w:rsidRPr="00BE574B">
        <w:instrText xml:space="preserve"> startRange</w:instrText>
      </w:r>
      <w:r>
        <w:instrText xml:space="preserve">" </w:instrText>
      </w:r>
      <w:r>
        <w:rPr>
          <w:lang w:eastAsia="en-GB"/>
        </w:rPr>
        <w:fldChar w:fldCharType="end"/>
      </w:r>
      <w:r w:rsidR="00D070DF" w:rsidRPr="00D070DF">
        <w:rPr>
          <w:lang w:eastAsia="en-GB"/>
        </w:rPr>
        <w:t>To</w:t>
      </w:r>
      <w:r w:rsidR="00945AE6">
        <w:rPr>
          <w:lang w:eastAsia="en-GB"/>
        </w:rPr>
        <w:t xml:space="preserve"> </w:t>
      </w:r>
      <w:r w:rsidR="00D070DF" w:rsidRPr="00D070DF">
        <w:rPr>
          <w:lang w:eastAsia="en-GB"/>
        </w:rPr>
        <w:t>fix</w:t>
      </w:r>
      <w:r w:rsidR="00945AE6">
        <w:rPr>
          <w:lang w:eastAsia="en-GB"/>
        </w:rPr>
        <w:t xml:space="preserve"> </w:t>
      </w:r>
      <w:r w:rsidR="00D070DF" w:rsidRPr="00D070DF">
        <w:rPr>
          <w:lang w:eastAsia="en-GB"/>
        </w:rPr>
        <w:t>this</w:t>
      </w:r>
      <w:r w:rsidR="00945AE6">
        <w:rPr>
          <w:lang w:eastAsia="en-GB"/>
        </w:rPr>
        <w:t xml:space="preserve"> </w:t>
      </w:r>
      <w:r w:rsidR="00D070DF" w:rsidRPr="00D070DF">
        <w:rPr>
          <w:lang w:eastAsia="en-GB"/>
        </w:rPr>
        <w:t>problem,</w:t>
      </w:r>
      <w:r w:rsidR="00945AE6">
        <w:rPr>
          <w:lang w:eastAsia="en-GB"/>
        </w:rPr>
        <w:t xml:space="preserve"> </w:t>
      </w:r>
      <w:r w:rsidR="00D070DF" w:rsidRPr="00D070DF">
        <w:rPr>
          <w:lang w:eastAsia="en-GB"/>
        </w:rPr>
        <w:t>we’ll</w:t>
      </w:r>
      <w:r w:rsidR="00945AE6">
        <w:rPr>
          <w:lang w:eastAsia="en-GB"/>
        </w:rPr>
        <w:t xml:space="preserve"> </w:t>
      </w:r>
      <w:r w:rsidR="00D070DF" w:rsidRPr="00D070DF">
        <w:rPr>
          <w:lang w:eastAsia="en-GB"/>
        </w:rPr>
        <w:t>need</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change</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ThreadPool</w:t>
      </w:r>
      <w:r w:rsidR="00945AE6">
        <w:rPr>
          <w:lang w:eastAsia="en-GB"/>
        </w:rPr>
        <w:t xml:space="preserve"> </w:t>
      </w:r>
      <w:r w:rsidR="00D070DF" w:rsidRPr="00D62D8F">
        <w:rPr>
          <w:rStyle w:val="Literal"/>
        </w:rPr>
        <w:t>drop</w:t>
      </w:r>
      <w:r w:rsidR="00945AE6">
        <w:rPr>
          <w:lang w:eastAsia="en-GB"/>
        </w:rPr>
        <w:t xml:space="preserve"> </w:t>
      </w:r>
      <w:r w:rsidR="00D070DF" w:rsidRPr="00D070DF">
        <w:rPr>
          <w:lang w:eastAsia="en-GB"/>
        </w:rPr>
        <w:t>implementation</w:t>
      </w:r>
      <w:r w:rsidR="00945AE6">
        <w:rPr>
          <w:lang w:eastAsia="en-GB"/>
        </w:rPr>
        <w:t xml:space="preserve"> </w:t>
      </w:r>
      <w:r w:rsidR="00D070DF" w:rsidRPr="00D070DF">
        <w:rPr>
          <w:lang w:eastAsia="en-GB"/>
        </w:rPr>
        <w:t>and</w:t>
      </w:r>
      <w:r w:rsidR="00945AE6">
        <w:rPr>
          <w:lang w:eastAsia="en-GB"/>
        </w:rPr>
        <w:t xml:space="preserve"> </w:t>
      </w:r>
      <w:r w:rsidR="00D070DF" w:rsidRPr="00D070DF">
        <w:rPr>
          <w:lang w:eastAsia="en-GB"/>
        </w:rPr>
        <w:t>then</w:t>
      </w:r>
      <w:r w:rsidR="00945AE6">
        <w:rPr>
          <w:lang w:eastAsia="en-GB"/>
        </w:rPr>
        <w:t xml:space="preserve"> </w:t>
      </w:r>
      <w:r w:rsidR="00D070DF" w:rsidRPr="00D070DF">
        <w:rPr>
          <w:lang w:eastAsia="en-GB"/>
        </w:rPr>
        <w:t>a</w:t>
      </w:r>
      <w:r w:rsidR="00945AE6">
        <w:rPr>
          <w:lang w:eastAsia="en-GB"/>
        </w:rPr>
        <w:t xml:space="preserve"> </w:t>
      </w:r>
      <w:r w:rsidR="00D070DF" w:rsidRPr="00D070DF">
        <w:rPr>
          <w:lang w:eastAsia="en-GB"/>
        </w:rPr>
        <w:t>change</w:t>
      </w:r>
      <w:r w:rsidR="00945AE6">
        <w:rPr>
          <w:lang w:eastAsia="en-GB"/>
        </w:rPr>
        <w:t xml:space="preserve"> </w:t>
      </w:r>
      <w:r w:rsidR="00D070DF" w:rsidRPr="00D070DF">
        <w:rPr>
          <w:lang w:eastAsia="en-GB"/>
        </w:rPr>
        <w:t>in</w:t>
      </w:r>
      <w:r w:rsidR="00945AE6">
        <w:rPr>
          <w:lang w:eastAsia="en-GB"/>
        </w:rPr>
        <w:t xml:space="preserve"> </w:t>
      </w:r>
      <w:r w:rsidR="00D070DF" w:rsidRPr="00D070DF">
        <w:rPr>
          <w:lang w:eastAsia="en-GB"/>
        </w:rPr>
        <w:t>the</w:t>
      </w:r>
      <w:r w:rsidR="00945AE6">
        <w:rPr>
          <w:lang w:eastAsia="en-GB"/>
        </w:rPr>
        <w:t xml:space="preserve"> </w:t>
      </w:r>
      <w:r w:rsidR="00D070DF" w:rsidRPr="00D62D8F">
        <w:rPr>
          <w:rStyle w:val="Literal"/>
        </w:rPr>
        <w:t>Worker</w:t>
      </w:r>
      <w:r w:rsidR="00945AE6">
        <w:rPr>
          <w:lang w:eastAsia="en-GB"/>
        </w:rPr>
        <w:t xml:space="preserve"> </w:t>
      </w:r>
      <w:r w:rsidR="00D070DF" w:rsidRPr="00D070DF">
        <w:rPr>
          <w:lang w:eastAsia="en-GB"/>
        </w:rPr>
        <w:t>loop.</w:t>
      </w:r>
    </w:p>
    <w:p w14:paraId="5E84F35B" w14:textId="76699BD5" w:rsidR="00D070DF" w:rsidRPr="00D070DF" w:rsidRDefault="00D070DF" w:rsidP="00945AE6">
      <w:pPr>
        <w:pStyle w:val="Body"/>
        <w:rPr>
          <w:lang w:eastAsia="en-GB"/>
        </w:rPr>
      </w:pPr>
      <w:r w:rsidRPr="00D070DF">
        <w:rPr>
          <w:lang w:eastAsia="en-GB"/>
        </w:rPr>
        <w:t>First</w:t>
      </w:r>
      <w:r w:rsidR="00945AE6">
        <w:rPr>
          <w:lang w:eastAsia="en-GB"/>
        </w:rPr>
        <w:t xml:space="preserve"> </w:t>
      </w:r>
      <w:r w:rsidRPr="00D070DF">
        <w:rPr>
          <w:lang w:eastAsia="en-GB"/>
        </w:rPr>
        <w:t>we’ll</w:t>
      </w:r>
      <w:r w:rsidR="00945AE6">
        <w:rPr>
          <w:lang w:eastAsia="en-GB"/>
        </w:rPr>
        <w:t xml:space="preserve"> </w:t>
      </w:r>
      <w:r w:rsidRPr="00D070DF">
        <w:rPr>
          <w:lang w:eastAsia="en-GB"/>
        </w:rPr>
        <w:t>change</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to</w:t>
      </w:r>
      <w:r w:rsidR="00945AE6">
        <w:rPr>
          <w:lang w:eastAsia="en-GB"/>
        </w:rPr>
        <w:t xml:space="preserve"> </w:t>
      </w:r>
      <w:r w:rsidRPr="00D070DF">
        <w:rPr>
          <w:lang w:eastAsia="en-GB"/>
        </w:rPr>
        <w:t>explicitly</w:t>
      </w:r>
      <w:r w:rsidR="00945AE6">
        <w:rPr>
          <w:lang w:eastAsia="en-GB"/>
        </w:rPr>
        <w:t xml:space="preserve"> </w:t>
      </w:r>
      <w:r w:rsidRPr="00D070DF">
        <w:rPr>
          <w:lang w:eastAsia="en-GB"/>
        </w:rPr>
        <w:t>drop</w:t>
      </w:r>
      <w:r w:rsidR="00945AE6">
        <w:rPr>
          <w:lang w:eastAsia="en-GB"/>
        </w:rPr>
        <w:t xml:space="preserve"> </w:t>
      </w:r>
      <w:r w:rsidRPr="00D070DF">
        <w:rPr>
          <w:lang w:eastAsia="en-GB"/>
        </w:rPr>
        <w:t>the</w:t>
      </w:r>
      <w:r w:rsidR="00945AE6">
        <w:rPr>
          <w:lang w:eastAsia="en-GB"/>
        </w:rPr>
        <w:t xml:space="preserve"> </w:t>
      </w:r>
      <w:r w:rsidRPr="00D62D8F">
        <w:rPr>
          <w:rStyle w:val="Literal"/>
        </w:rPr>
        <w:t>sender</w:t>
      </w:r>
      <w:r w:rsidR="00945AE6">
        <w:rPr>
          <w:lang w:eastAsia="en-GB"/>
        </w:rPr>
        <w:t xml:space="preserve"> </w:t>
      </w:r>
      <w:r w:rsidRPr="00D070DF">
        <w:rPr>
          <w:lang w:eastAsia="en-GB"/>
        </w:rPr>
        <w:t>before</w:t>
      </w:r>
      <w:r w:rsidR="00945AE6">
        <w:rPr>
          <w:lang w:eastAsia="en-GB"/>
        </w:rPr>
        <w:t xml:space="preserve"> </w:t>
      </w:r>
      <w:r w:rsidRPr="00D070DF">
        <w:rPr>
          <w:lang w:eastAsia="en-GB"/>
        </w:rPr>
        <w:t>waiting</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to</w:t>
      </w:r>
      <w:r w:rsidR="00945AE6">
        <w:rPr>
          <w:lang w:eastAsia="en-GB"/>
        </w:rPr>
        <w:t xml:space="preserve"> </w:t>
      </w:r>
      <w:r w:rsidRPr="00D070DF">
        <w:rPr>
          <w:lang w:eastAsia="en-GB"/>
        </w:rPr>
        <w:t>finish.</w:t>
      </w:r>
      <w:r w:rsidR="00945AE6">
        <w:rPr>
          <w:lang w:eastAsia="en-GB"/>
        </w:rPr>
        <w:t xml:space="preserve"> </w:t>
      </w:r>
      <w:r w:rsidRPr="00D070DF">
        <w:rPr>
          <w:lang w:eastAsia="en-GB"/>
        </w:rPr>
        <w:t>Listing</w:t>
      </w:r>
      <w:r w:rsidR="00945AE6">
        <w:rPr>
          <w:lang w:eastAsia="en-GB"/>
        </w:rPr>
        <w:t xml:space="preserve"> </w:t>
      </w:r>
      <w:r w:rsidRPr="00D070DF">
        <w:rPr>
          <w:lang w:eastAsia="en-GB"/>
        </w:rPr>
        <w:t>20-23</w:t>
      </w:r>
      <w:r w:rsidR="00945AE6">
        <w:rPr>
          <w:lang w:eastAsia="en-GB"/>
        </w:rPr>
        <w:t xml:space="preserve"> </w:t>
      </w:r>
      <w:r w:rsidRPr="00D070DF">
        <w:rPr>
          <w:lang w:eastAsia="en-GB"/>
        </w:rPr>
        <w:t>shows</w:t>
      </w:r>
      <w:r w:rsidR="00945AE6">
        <w:rPr>
          <w:lang w:eastAsia="en-GB"/>
        </w:rPr>
        <w:t xml:space="preserve"> </w:t>
      </w:r>
      <w:r w:rsidRPr="00D070DF">
        <w:rPr>
          <w:lang w:eastAsia="en-GB"/>
        </w:rPr>
        <w:t>the</w:t>
      </w:r>
      <w:r w:rsidR="00945AE6">
        <w:rPr>
          <w:lang w:eastAsia="en-GB"/>
        </w:rPr>
        <w:t xml:space="preserve"> </w:t>
      </w:r>
      <w:r w:rsidRPr="00D070DF">
        <w:rPr>
          <w:lang w:eastAsia="en-GB"/>
        </w:rPr>
        <w:t>changes</w:t>
      </w:r>
      <w:r w:rsidR="00945AE6">
        <w:rPr>
          <w:lang w:eastAsia="en-GB"/>
        </w:rPr>
        <w:t xml:space="preserve"> </w:t>
      </w:r>
      <w:r w:rsidRPr="00D070DF">
        <w:rPr>
          <w:lang w:eastAsia="en-GB"/>
        </w:rPr>
        <w:t>to</w:t>
      </w:r>
      <w:r w:rsidR="00945AE6">
        <w:rPr>
          <w:lang w:eastAsia="en-GB"/>
        </w:rPr>
        <w:t xml:space="preserve"> </w:t>
      </w:r>
      <w:r w:rsidRPr="00D62D8F">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explicitly</w:t>
      </w:r>
      <w:r w:rsidR="00945AE6">
        <w:rPr>
          <w:lang w:eastAsia="en-GB"/>
        </w:rPr>
        <w:t xml:space="preserve"> </w:t>
      </w:r>
      <w:r w:rsidRPr="00D070DF">
        <w:rPr>
          <w:lang w:eastAsia="en-GB"/>
        </w:rPr>
        <w:t>drop</w:t>
      </w:r>
      <w:r w:rsidR="00945AE6">
        <w:rPr>
          <w:lang w:eastAsia="en-GB"/>
        </w:rPr>
        <w:t xml:space="preserve"> </w:t>
      </w:r>
      <w:r w:rsidRPr="00D62D8F">
        <w:rPr>
          <w:rStyle w:val="Literal"/>
        </w:rPr>
        <w:t>sender</w:t>
      </w:r>
      <w:r w:rsidRPr="00D070DF">
        <w:rPr>
          <w:lang w:eastAsia="en-GB"/>
        </w:rPr>
        <w:t>.</w:t>
      </w:r>
      <w:r w:rsidR="00945AE6">
        <w:rPr>
          <w:lang w:eastAsia="en-GB"/>
        </w:rPr>
        <w:t xml:space="preserve"> </w:t>
      </w:r>
      <w:r w:rsidRPr="00D070DF">
        <w:rPr>
          <w:lang w:eastAsia="en-GB"/>
        </w:rPr>
        <w:t>We</w:t>
      </w:r>
      <w:r w:rsidR="00945AE6">
        <w:rPr>
          <w:lang w:eastAsia="en-GB"/>
        </w:rPr>
        <w:t xml:space="preserve"> </w:t>
      </w:r>
      <w:r w:rsidRPr="00D070DF">
        <w:rPr>
          <w:lang w:eastAsia="en-GB"/>
        </w:rPr>
        <w:t>use</w:t>
      </w:r>
      <w:r w:rsidR="00945AE6">
        <w:rPr>
          <w:lang w:eastAsia="en-GB"/>
        </w:rPr>
        <w:t xml:space="preserve"> </w:t>
      </w:r>
      <w:r w:rsidRPr="00D070DF">
        <w:rPr>
          <w:lang w:eastAsia="en-GB"/>
        </w:rPr>
        <w:t>the</w:t>
      </w:r>
      <w:r w:rsidR="00945AE6">
        <w:rPr>
          <w:lang w:eastAsia="en-GB"/>
        </w:rPr>
        <w:t xml:space="preserve"> </w:t>
      </w:r>
      <w:r w:rsidRPr="00D070DF">
        <w:rPr>
          <w:lang w:eastAsia="en-GB"/>
        </w:rPr>
        <w:t>same</w:t>
      </w:r>
      <w:r w:rsidR="00945AE6">
        <w:rPr>
          <w:lang w:eastAsia="en-GB"/>
        </w:rPr>
        <w:t xml:space="preserve"> </w:t>
      </w:r>
      <w:r w:rsidRPr="00D62D8F">
        <w:rPr>
          <w:rStyle w:val="Literal"/>
        </w:rPr>
        <w:t>Option</w:t>
      </w:r>
      <w:r w:rsidR="00945AE6">
        <w:rPr>
          <w:lang w:eastAsia="en-GB"/>
        </w:rPr>
        <w:t xml:space="preserve"> </w:t>
      </w:r>
      <w:r w:rsidRPr="00D070DF">
        <w:rPr>
          <w:lang w:eastAsia="en-GB"/>
        </w:rPr>
        <w:t>and</w:t>
      </w:r>
      <w:r w:rsidR="00945AE6">
        <w:rPr>
          <w:lang w:eastAsia="en-GB"/>
        </w:rPr>
        <w:t xml:space="preserve"> </w:t>
      </w:r>
      <w:r w:rsidRPr="00D62D8F">
        <w:rPr>
          <w:rStyle w:val="Literal"/>
        </w:rPr>
        <w:t>take</w:t>
      </w:r>
      <w:r w:rsidR="00945AE6">
        <w:rPr>
          <w:lang w:eastAsia="en-GB"/>
        </w:rPr>
        <w:t xml:space="preserve"> </w:t>
      </w:r>
      <w:r w:rsidRPr="00D070DF">
        <w:rPr>
          <w:lang w:eastAsia="en-GB"/>
        </w:rPr>
        <w:t>technique</w:t>
      </w:r>
      <w:r w:rsidR="00945AE6">
        <w:rPr>
          <w:lang w:eastAsia="en-GB"/>
        </w:rPr>
        <w:t xml:space="preserve"> </w:t>
      </w:r>
      <w:r w:rsidRPr="00D070DF">
        <w:rPr>
          <w:lang w:eastAsia="en-GB"/>
        </w:rPr>
        <w:t>as</w:t>
      </w:r>
      <w:r w:rsidR="00945AE6">
        <w:rPr>
          <w:lang w:eastAsia="en-GB"/>
        </w:rPr>
        <w:t xml:space="preserve"> </w:t>
      </w:r>
      <w:r w:rsidRPr="00D070DF">
        <w:rPr>
          <w:lang w:eastAsia="en-GB"/>
        </w:rPr>
        <w:t>we</w:t>
      </w:r>
      <w:r w:rsidR="00945AE6">
        <w:rPr>
          <w:lang w:eastAsia="en-GB"/>
        </w:rPr>
        <w:t xml:space="preserve"> </w:t>
      </w:r>
      <w:r w:rsidRPr="00D070DF">
        <w:rPr>
          <w:lang w:eastAsia="en-GB"/>
        </w:rPr>
        <w:t>did</w:t>
      </w:r>
      <w:r w:rsidR="00945AE6">
        <w:rPr>
          <w:lang w:eastAsia="en-GB"/>
        </w:rPr>
        <w:t xml:space="preserve"> </w:t>
      </w:r>
      <w:r w:rsidRPr="00D070DF">
        <w:rPr>
          <w:lang w:eastAsia="en-GB"/>
        </w:rPr>
        <w:t>with</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be</w:t>
      </w:r>
      <w:r w:rsidR="00945AE6">
        <w:rPr>
          <w:lang w:eastAsia="en-GB"/>
        </w:rPr>
        <w:t xml:space="preserve"> </w:t>
      </w:r>
      <w:r w:rsidRPr="00D070DF">
        <w:rPr>
          <w:lang w:eastAsia="en-GB"/>
        </w:rPr>
        <w:t>able</w:t>
      </w:r>
      <w:r w:rsidR="00945AE6">
        <w:rPr>
          <w:lang w:eastAsia="en-GB"/>
        </w:rPr>
        <w:t xml:space="preserve"> </w:t>
      </w:r>
      <w:r w:rsidRPr="00D070DF">
        <w:rPr>
          <w:lang w:eastAsia="en-GB"/>
        </w:rPr>
        <w:t>to</w:t>
      </w:r>
      <w:r w:rsidR="00945AE6">
        <w:rPr>
          <w:lang w:eastAsia="en-GB"/>
        </w:rPr>
        <w:t xml:space="preserve"> </w:t>
      </w:r>
      <w:r w:rsidRPr="00D070DF">
        <w:rPr>
          <w:lang w:eastAsia="en-GB"/>
        </w:rPr>
        <w:t>move</w:t>
      </w:r>
      <w:r w:rsidR="00945AE6">
        <w:rPr>
          <w:lang w:eastAsia="en-GB"/>
        </w:rPr>
        <w:t xml:space="preserve"> </w:t>
      </w:r>
      <w:r w:rsidRPr="00D62D8F">
        <w:rPr>
          <w:rStyle w:val="Literal"/>
        </w:rPr>
        <w:t>sender</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62D8F">
        <w:rPr>
          <w:rStyle w:val="Literal"/>
        </w:rPr>
        <w:t>ThreadPool</w:t>
      </w:r>
      <w:r w:rsidR="00562F60">
        <w:rPr>
          <w:lang w:eastAsia="en-GB"/>
        </w:rPr>
        <w:t>.</w:t>
      </w:r>
    </w:p>
    <w:p w14:paraId="2D78C626" w14:textId="4C8C2B98" w:rsidR="00D070DF" w:rsidRPr="00D070DF" w:rsidRDefault="00D070DF" w:rsidP="00B0420F">
      <w:pPr>
        <w:pStyle w:val="CodeLabel"/>
        <w:rPr>
          <w:lang w:eastAsia="en-GB"/>
        </w:rPr>
      </w:pPr>
      <w:r w:rsidRPr="00D070DF">
        <w:rPr>
          <w:lang w:eastAsia="en-GB"/>
        </w:rPr>
        <w:t>src/lib.rs</w:t>
      </w:r>
    </w:p>
    <w:p w14:paraId="0D565C5A" w14:textId="57B523C7" w:rsidR="00D070DF" w:rsidRPr="00A73287" w:rsidRDefault="00D070DF" w:rsidP="00D62D8F">
      <w:pPr>
        <w:pStyle w:val="Code"/>
        <w:rPr>
          <w:rStyle w:val="LiteralGray"/>
        </w:rPr>
      </w:pPr>
      <w:r w:rsidRPr="00A73287">
        <w:rPr>
          <w:rStyle w:val="LiteralGray"/>
        </w:rPr>
        <w:t>pub</w:t>
      </w:r>
      <w:r w:rsidR="00945AE6" w:rsidRPr="00A73287">
        <w:rPr>
          <w:rStyle w:val="LiteralGray"/>
        </w:rPr>
        <w:t xml:space="preserve"> </w:t>
      </w:r>
      <w:r w:rsidRPr="00A73287">
        <w:rPr>
          <w:rStyle w:val="LiteralGray"/>
        </w:rPr>
        <w:t>struct</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4521932E" w14:textId="22C745E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workers:</w:t>
      </w:r>
      <w:r w:rsidRPr="00A73287">
        <w:rPr>
          <w:rStyle w:val="LiteralGray"/>
        </w:rPr>
        <w:t xml:space="preserve"> </w:t>
      </w:r>
      <w:r w:rsidR="00D070DF" w:rsidRPr="00A73287">
        <w:rPr>
          <w:rStyle w:val="LiteralGray"/>
        </w:rPr>
        <w:t>Vec&lt;Worker&gt;,</w:t>
      </w:r>
    </w:p>
    <w:p w14:paraId="3418252D" w14:textId="0E2CC364" w:rsidR="00D070DF" w:rsidRPr="00D35EB9" w:rsidRDefault="00945AE6" w:rsidP="00D62D8F">
      <w:pPr>
        <w:pStyle w:val="Code"/>
      </w:pPr>
      <w:r w:rsidRPr="00D35EB9">
        <w:t xml:space="preserve">    </w:t>
      </w:r>
      <w:r w:rsidR="00D070DF" w:rsidRPr="00D35EB9">
        <w:t>sender:</w:t>
      </w:r>
      <w:r w:rsidRPr="00D35EB9">
        <w:t xml:space="preserve"> </w:t>
      </w:r>
      <w:r w:rsidR="00D070DF" w:rsidRPr="00D35EB9">
        <w:t>Option&lt;mpsc::Sender&lt;Job&gt;&gt;,</w:t>
      </w:r>
    </w:p>
    <w:p w14:paraId="1D57048B" w14:textId="77777777" w:rsidR="00D070DF" w:rsidRPr="00A73287" w:rsidRDefault="00D070DF" w:rsidP="00D62D8F">
      <w:pPr>
        <w:pStyle w:val="Code"/>
        <w:rPr>
          <w:rStyle w:val="LiteralGray"/>
        </w:rPr>
      </w:pPr>
      <w:r w:rsidRPr="00A73287">
        <w:rPr>
          <w:rStyle w:val="LiteralGray"/>
        </w:rPr>
        <w:t>}</w:t>
      </w:r>
    </w:p>
    <w:p w14:paraId="2E561021" w14:textId="38C22069" w:rsidR="00D070DF" w:rsidRPr="00A73287" w:rsidRDefault="00411658" w:rsidP="00D62D8F">
      <w:pPr>
        <w:pStyle w:val="Code"/>
        <w:rPr>
          <w:rStyle w:val="LiteralGray"/>
        </w:rPr>
      </w:pPr>
      <w:r w:rsidRPr="00A73287">
        <w:rPr>
          <w:rStyle w:val="LiteralGray"/>
        </w:rPr>
        <w:t>--snip--</w:t>
      </w:r>
    </w:p>
    <w:p w14:paraId="36B58E57" w14:textId="0BFEEEEC"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6E227CF7" w14:textId="72903FA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new(size:</w:t>
      </w:r>
      <w:r w:rsidRPr="00A73287">
        <w:rPr>
          <w:rStyle w:val="LiteralGray"/>
        </w:rPr>
        <w:t xml:space="preserve"> </w:t>
      </w:r>
      <w:r w:rsidR="00D070DF" w:rsidRPr="00A73287">
        <w:rPr>
          <w:rStyle w:val="LiteralGray"/>
        </w:rPr>
        <w:t>usize)</w:t>
      </w:r>
      <w:r w:rsidRPr="00A73287">
        <w:rPr>
          <w:rStyle w:val="LiteralGray"/>
        </w:rPr>
        <w:t xml:space="preserve"> </w:t>
      </w:r>
      <w:r w:rsidR="00D070DF" w:rsidRPr="00A73287">
        <w:rPr>
          <w:rStyle w:val="LiteralGray"/>
        </w:rPr>
        <w:t>-&gt;</w:t>
      </w: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3C20F602" w14:textId="710C20C4" w:rsidR="00D070DF" w:rsidRPr="00A73287" w:rsidRDefault="00945AE6" w:rsidP="00D62D8F">
      <w:pPr>
        <w:pStyle w:val="Code"/>
        <w:rPr>
          <w:rStyle w:val="LiteralGray"/>
        </w:rPr>
      </w:pPr>
      <w:r w:rsidRPr="00A73287">
        <w:rPr>
          <w:rStyle w:val="LiteralGray"/>
        </w:rPr>
        <w:t xml:space="preserve">        </w:t>
      </w:r>
      <w:r w:rsidR="00411658" w:rsidRPr="00A73287">
        <w:rPr>
          <w:rStyle w:val="LiteralGray"/>
        </w:rPr>
        <w:t>--snip--</w:t>
      </w:r>
    </w:p>
    <w:p w14:paraId="578A8251" w14:textId="77777777" w:rsidR="00D070DF" w:rsidRPr="00D35EB9" w:rsidRDefault="00D070DF" w:rsidP="00D62D8F">
      <w:pPr>
        <w:pStyle w:val="Code"/>
      </w:pPr>
    </w:p>
    <w:p w14:paraId="77B64439" w14:textId="1744731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ThreadPool</w:t>
      </w:r>
      <w:r w:rsidRPr="00A73287">
        <w:rPr>
          <w:rStyle w:val="LiteralGray"/>
        </w:rPr>
        <w:t xml:space="preserve"> </w:t>
      </w:r>
      <w:r w:rsidR="00D070DF" w:rsidRPr="00A73287">
        <w:rPr>
          <w:rStyle w:val="LiteralGray"/>
        </w:rPr>
        <w:t>{</w:t>
      </w:r>
    </w:p>
    <w:p w14:paraId="26644701" w14:textId="48A24C9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workers,</w:t>
      </w:r>
    </w:p>
    <w:p w14:paraId="7004B46C" w14:textId="2BC2619D" w:rsidR="00D070DF" w:rsidRPr="00D35EB9" w:rsidRDefault="00945AE6" w:rsidP="00D62D8F">
      <w:pPr>
        <w:pStyle w:val="Code"/>
      </w:pPr>
      <w:r w:rsidRPr="00D35EB9">
        <w:t xml:space="preserve">            </w:t>
      </w:r>
      <w:r w:rsidR="00D070DF" w:rsidRPr="00D35EB9">
        <w:t>sender:</w:t>
      </w:r>
      <w:r w:rsidRPr="00D35EB9">
        <w:t xml:space="preserve"> </w:t>
      </w:r>
      <w:r w:rsidR="00D070DF" w:rsidRPr="00D35EB9">
        <w:t>Some(sender),</w:t>
      </w:r>
    </w:p>
    <w:p w14:paraId="7F8A82E0" w14:textId="3C46391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7FCBBE16" w14:textId="0D0887E6"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464855CA" w14:textId="77777777" w:rsidR="00D070DF" w:rsidRPr="00D35EB9" w:rsidRDefault="00D070DF" w:rsidP="00D62D8F">
      <w:pPr>
        <w:pStyle w:val="Code"/>
      </w:pPr>
    </w:p>
    <w:p w14:paraId="601013B4" w14:textId="6C3DDBD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pub</w:t>
      </w: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execute&lt;F&gt;(&amp;self,</w:t>
      </w:r>
      <w:r w:rsidRPr="00A73287">
        <w:rPr>
          <w:rStyle w:val="LiteralGray"/>
        </w:rPr>
        <w:t xml:space="preserve"> </w:t>
      </w:r>
      <w:r w:rsidR="00D070DF" w:rsidRPr="00A73287">
        <w:rPr>
          <w:rStyle w:val="LiteralGray"/>
        </w:rPr>
        <w:t>f:</w:t>
      </w:r>
      <w:r w:rsidRPr="00A73287">
        <w:rPr>
          <w:rStyle w:val="LiteralGray"/>
        </w:rPr>
        <w:t xml:space="preserve"> </w:t>
      </w:r>
      <w:r w:rsidR="00D070DF" w:rsidRPr="00A73287">
        <w:rPr>
          <w:rStyle w:val="LiteralGray"/>
        </w:rPr>
        <w:t>F)</w:t>
      </w:r>
    </w:p>
    <w:p w14:paraId="63D0BAC1" w14:textId="246531E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where</w:t>
      </w:r>
    </w:p>
    <w:p w14:paraId="59995A33" w14:textId="5BB07C1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w:t>
      </w:r>
      <w:r w:rsidRPr="00A73287">
        <w:rPr>
          <w:rStyle w:val="LiteralGray"/>
        </w:rPr>
        <w:t xml:space="preserve"> </w:t>
      </w:r>
      <w:r w:rsidR="00D070DF" w:rsidRPr="00A73287">
        <w:rPr>
          <w:rStyle w:val="LiteralGray"/>
        </w:rPr>
        <w:t>FnOnce()</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Send</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'static,</w:t>
      </w:r>
    </w:p>
    <w:p w14:paraId="6B26396E" w14:textId="1B0E2AB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3476282C" w14:textId="6F9A35C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job</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Box::new(f);</w:t>
      </w:r>
    </w:p>
    <w:p w14:paraId="33EFF986" w14:textId="77777777" w:rsidR="00D070DF" w:rsidRPr="00D35EB9" w:rsidRDefault="00D070DF" w:rsidP="00D62D8F">
      <w:pPr>
        <w:pStyle w:val="Code"/>
      </w:pPr>
    </w:p>
    <w:p w14:paraId="195D8C16" w14:textId="77777777" w:rsidR="00EB6314" w:rsidRDefault="00945AE6" w:rsidP="00D62D8F">
      <w:pPr>
        <w:pStyle w:val="Code"/>
      </w:pPr>
      <w:r w:rsidRPr="00D35EB9">
        <w:t xml:space="preserve">        </w:t>
      </w:r>
      <w:r w:rsidR="00D070DF" w:rsidRPr="00D35EB9">
        <w:t>self.sender</w:t>
      </w:r>
    </w:p>
    <w:p w14:paraId="7BA905EC" w14:textId="77777777" w:rsidR="00EB6314" w:rsidRDefault="00EB6314" w:rsidP="00D62D8F">
      <w:pPr>
        <w:pStyle w:val="Code"/>
      </w:pPr>
      <w:r>
        <w:t xml:space="preserve">            </w:t>
      </w:r>
      <w:r w:rsidR="00D070DF" w:rsidRPr="00D35EB9">
        <w:t>.as_ref()</w:t>
      </w:r>
    </w:p>
    <w:p w14:paraId="34CF7A01" w14:textId="77777777" w:rsidR="00EB6314" w:rsidRDefault="00EB6314" w:rsidP="00D62D8F">
      <w:pPr>
        <w:pStyle w:val="Code"/>
      </w:pPr>
      <w:r>
        <w:t xml:space="preserve">            </w:t>
      </w:r>
      <w:r w:rsidR="00D070DF" w:rsidRPr="00D35EB9">
        <w:t>.unwrap()</w:t>
      </w:r>
    </w:p>
    <w:p w14:paraId="32EB5726" w14:textId="77777777" w:rsidR="00EB6314" w:rsidRDefault="00EB6314" w:rsidP="00D62D8F">
      <w:pPr>
        <w:pStyle w:val="Code"/>
      </w:pPr>
      <w:r>
        <w:t xml:space="preserve">            </w:t>
      </w:r>
      <w:r w:rsidR="00D070DF" w:rsidRPr="00D35EB9">
        <w:t>.send(job)</w:t>
      </w:r>
    </w:p>
    <w:p w14:paraId="184465D8" w14:textId="4FC67F77" w:rsidR="00D070DF" w:rsidRPr="00A73287" w:rsidRDefault="00EB6314" w:rsidP="00D62D8F">
      <w:pPr>
        <w:pStyle w:val="Code"/>
        <w:rPr>
          <w:rStyle w:val="LiteralGray"/>
        </w:rPr>
      </w:pPr>
      <w:r>
        <w:t xml:space="preserve">            </w:t>
      </w:r>
      <w:r w:rsidR="00D070DF" w:rsidRPr="00D35EB9">
        <w:t>.unwrap();</w:t>
      </w:r>
    </w:p>
    <w:p w14:paraId="1303D2FB" w14:textId="4663B70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14C1B3EA" w14:textId="77777777" w:rsidR="00D070DF" w:rsidRPr="00A73287" w:rsidRDefault="00D070DF" w:rsidP="00D62D8F">
      <w:pPr>
        <w:pStyle w:val="Code"/>
        <w:rPr>
          <w:rStyle w:val="LiteralGray"/>
        </w:rPr>
      </w:pPr>
      <w:r w:rsidRPr="00A73287">
        <w:rPr>
          <w:rStyle w:val="LiteralGray"/>
        </w:rPr>
        <w:t>}</w:t>
      </w:r>
    </w:p>
    <w:p w14:paraId="661FCB7B" w14:textId="77777777" w:rsidR="00D070DF" w:rsidRPr="00A73287" w:rsidRDefault="00D070DF" w:rsidP="00D62D8F">
      <w:pPr>
        <w:pStyle w:val="Code"/>
        <w:rPr>
          <w:rStyle w:val="LiteralGray"/>
        </w:rPr>
      </w:pPr>
    </w:p>
    <w:p w14:paraId="6CCE25B7" w14:textId="63BF6D1D"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Drop</w:t>
      </w:r>
      <w:r w:rsidR="00945AE6" w:rsidRPr="00A73287">
        <w:rPr>
          <w:rStyle w:val="LiteralGray"/>
        </w:rPr>
        <w:t xml:space="preserve"> </w:t>
      </w:r>
      <w:r w:rsidRPr="00A73287">
        <w:rPr>
          <w:rStyle w:val="LiteralGray"/>
        </w:rPr>
        <w:t>for</w:t>
      </w:r>
      <w:r w:rsidR="00945AE6" w:rsidRPr="00A73287">
        <w:rPr>
          <w:rStyle w:val="LiteralGray"/>
        </w:rPr>
        <w:t xml:space="preserve"> </w:t>
      </w:r>
      <w:r w:rsidRPr="00A73287">
        <w:rPr>
          <w:rStyle w:val="LiteralGray"/>
        </w:rPr>
        <w:t>ThreadPool</w:t>
      </w:r>
      <w:r w:rsidR="00945AE6" w:rsidRPr="00A73287">
        <w:rPr>
          <w:rStyle w:val="LiteralGray"/>
        </w:rPr>
        <w:t xml:space="preserve"> </w:t>
      </w:r>
      <w:r w:rsidRPr="00A73287">
        <w:rPr>
          <w:rStyle w:val="LiteralGray"/>
        </w:rPr>
        <w:t>{</w:t>
      </w:r>
    </w:p>
    <w:p w14:paraId="3B89DD3C" w14:textId="236B62C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drop(&amp;mut</w:t>
      </w:r>
      <w:r w:rsidRPr="00A73287">
        <w:rPr>
          <w:rStyle w:val="LiteralGray"/>
        </w:rPr>
        <w:t xml:space="preserve"> </w:t>
      </w:r>
      <w:r w:rsidR="00D070DF" w:rsidRPr="00A73287">
        <w:rPr>
          <w:rStyle w:val="LiteralGray"/>
        </w:rPr>
        <w:t>self)</w:t>
      </w:r>
      <w:r w:rsidRPr="00A73287">
        <w:rPr>
          <w:rStyle w:val="LiteralGray"/>
        </w:rPr>
        <w:t xml:space="preserve"> </w:t>
      </w:r>
      <w:r w:rsidR="00D070DF" w:rsidRPr="00A73287">
        <w:rPr>
          <w:rStyle w:val="LiteralGray"/>
        </w:rPr>
        <w:t>{</w:t>
      </w:r>
    </w:p>
    <w:p w14:paraId="32F91519" w14:textId="36A184B5" w:rsidR="00D070DF" w:rsidRPr="00D35EB9" w:rsidRDefault="00945AE6" w:rsidP="00D62D8F">
      <w:pPr>
        <w:pStyle w:val="Code"/>
      </w:pPr>
      <w:r w:rsidRPr="00D35EB9">
        <w:t xml:space="preserve">      </w:t>
      </w:r>
      <w:r w:rsidR="00FF277B" w:rsidRPr="00FF277B">
        <w:rPr>
          <w:rStyle w:val="CodeAnnotation"/>
        </w:rPr>
        <w:t>1</w:t>
      </w:r>
      <w:r w:rsidRPr="00D35EB9">
        <w:t xml:space="preserve"> </w:t>
      </w:r>
      <w:r w:rsidR="00D070DF" w:rsidRPr="00D35EB9">
        <w:t>drop(self.sender.take());</w:t>
      </w:r>
    </w:p>
    <w:p w14:paraId="18AB32CE" w14:textId="77777777" w:rsidR="00D070DF" w:rsidRPr="00D35EB9" w:rsidRDefault="00D070DF" w:rsidP="00D62D8F">
      <w:pPr>
        <w:pStyle w:val="Code"/>
      </w:pPr>
    </w:p>
    <w:p w14:paraId="7AC8D0B0" w14:textId="1637722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for</w:t>
      </w: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in</w:t>
      </w:r>
      <w:r w:rsidRPr="00A73287">
        <w:rPr>
          <w:rStyle w:val="LiteralGray"/>
        </w:rPr>
        <w:t xml:space="preserve"> </w:t>
      </w:r>
      <w:r w:rsidR="00D070DF" w:rsidRPr="00A73287">
        <w:rPr>
          <w:rStyle w:val="LiteralGray"/>
        </w:rPr>
        <w:t>&amp;mut</w:t>
      </w:r>
      <w:r w:rsidRPr="00A73287">
        <w:rPr>
          <w:rStyle w:val="LiteralGray"/>
        </w:rPr>
        <w:t xml:space="preserve"> </w:t>
      </w:r>
      <w:r w:rsidR="00D070DF" w:rsidRPr="00A73287">
        <w:rPr>
          <w:rStyle w:val="LiteralGray"/>
        </w:rPr>
        <w:t>self.workers</w:t>
      </w:r>
      <w:r w:rsidRPr="00A73287">
        <w:rPr>
          <w:rStyle w:val="LiteralGray"/>
        </w:rPr>
        <w:t xml:space="preserve"> </w:t>
      </w:r>
      <w:r w:rsidR="00D070DF" w:rsidRPr="00A73287">
        <w:rPr>
          <w:rStyle w:val="LiteralGray"/>
        </w:rPr>
        <w:t>{</w:t>
      </w:r>
    </w:p>
    <w:p w14:paraId="04FAF790" w14:textId="17E5C67B"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println!("Shutting</w:t>
      </w:r>
      <w:r w:rsidRPr="00A73287">
        <w:rPr>
          <w:rStyle w:val="LiteralGray"/>
        </w:rPr>
        <w:t xml:space="preserve"> </w:t>
      </w:r>
      <w:r w:rsidR="00D070DF" w:rsidRPr="00A73287">
        <w:rPr>
          <w:rStyle w:val="LiteralGray"/>
        </w:rPr>
        <w:t>down</w:t>
      </w: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worker.id);</w:t>
      </w:r>
    </w:p>
    <w:p w14:paraId="2AF7FA19" w14:textId="77777777" w:rsidR="00D070DF" w:rsidRPr="00A73287" w:rsidRDefault="00D070DF" w:rsidP="00D62D8F">
      <w:pPr>
        <w:pStyle w:val="Code"/>
        <w:rPr>
          <w:rStyle w:val="LiteralGray"/>
        </w:rPr>
      </w:pPr>
    </w:p>
    <w:p w14:paraId="0642600F" w14:textId="566BC935"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if</w:t>
      </w: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Some(thread)</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worker.thread.take()</w:t>
      </w:r>
      <w:r w:rsidRPr="00A73287">
        <w:rPr>
          <w:rStyle w:val="LiteralGray"/>
        </w:rPr>
        <w:t xml:space="preserve"> </w:t>
      </w:r>
      <w:r w:rsidR="00D070DF" w:rsidRPr="00A73287">
        <w:rPr>
          <w:rStyle w:val="LiteralGray"/>
        </w:rPr>
        <w:t>{</w:t>
      </w:r>
    </w:p>
    <w:p w14:paraId="3B6BE429" w14:textId="67D75F3A"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thread.join().unwrap();</w:t>
      </w:r>
    </w:p>
    <w:p w14:paraId="351CC207" w14:textId="56A2C8A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B4C44CF" w14:textId="1AE928F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7F890DE" w14:textId="1A0ADB5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05DA5C0F" w14:textId="77777777" w:rsidR="00D070DF" w:rsidRPr="00A73287" w:rsidRDefault="00D070DF" w:rsidP="00D62D8F">
      <w:pPr>
        <w:pStyle w:val="Code"/>
        <w:rPr>
          <w:rStyle w:val="LiteralGray"/>
        </w:rPr>
      </w:pPr>
      <w:r w:rsidRPr="00A73287">
        <w:rPr>
          <w:rStyle w:val="LiteralGray"/>
        </w:rPr>
        <w:t>}</w:t>
      </w:r>
    </w:p>
    <w:p w14:paraId="250A62E6" w14:textId="65807A0D" w:rsidR="00D070DF" w:rsidRPr="00D070DF" w:rsidRDefault="00D070DF" w:rsidP="008C2171">
      <w:pPr>
        <w:pStyle w:val="CodeListingCaption"/>
        <w:rPr>
          <w:lang w:eastAsia="en-GB"/>
        </w:rPr>
      </w:pPr>
      <w:r w:rsidRPr="00D070DF">
        <w:rPr>
          <w:lang w:eastAsia="en-GB"/>
        </w:rPr>
        <w:t>Explicitly</w:t>
      </w:r>
      <w:r w:rsidR="00945AE6">
        <w:rPr>
          <w:lang w:eastAsia="en-GB"/>
        </w:rPr>
        <w:t xml:space="preserve"> </w:t>
      </w:r>
      <w:r w:rsidRPr="00D070DF">
        <w:rPr>
          <w:lang w:eastAsia="en-GB"/>
        </w:rPr>
        <w:t>drop</w:t>
      </w:r>
      <w:r w:rsidR="00562F60">
        <w:rPr>
          <w:lang w:eastAsia="en-GB"/>
        </w:rPr>
        <w:t>ping</w:t>
      </w:r>
      <w:r w:rsidR="00945AE6">
        <w:rPr>
          <w:lang w:eastAsia="en-GB"/>
        </w:rPr>
        <w:t xml:space="preserve"> </w:t>
      </w:r>
      <w:r w:rsidRPr="00D62D8F">
        <w:rPr>
          <w:rStyle w:val="Literal"/>
        </w:rPr>
        <w:t>sender</w:t>
      </w:r>
      <w:r w:rsidR="00945AE6">
        <w:rPr>
          <w:lang w:eastAsia="en-GB"/>
        </w:rPr>
        <w:t xml:space="preserve"> </w:t>
      </w:r>
      <w:r w:rsidRPr="00D070DF">
        <w:rPr>
          <w:lang w:eastAsia="en-GB"/>
        </w:rPr>
        <w:t>before</w:t>
      </w:r>
      <w:r w:rsidR="00945AE6">
        <w:rPr>
          <w:lang w:eastAsia="en-GB"/>
        </w:rPr>
        <w:t xml:space="preserve"> </w:t>
      </w:r>
      <w:r w:rsidRPr="00D070DF">
        <w:rPr>
          <w:lang w:eastAsia="en-GB"/>
        </w:rPr>
        <w:t>joining</w:t>
      </w:r>
      <w:r w:rsidR="00945AE6">
        <w:rPr>
          <w:lang w:eastAsia="en-GB"/>
        </w:rPr>
        <w:t xml:space="preserve"> </w:t>
      </w:r>
      <w:r w:rsidRPr="00D070DF">
        <w:rPr>
          <w:lang w:eastAsia="en-GB"/>
        </w:rPr>
        <w:t>the</w:t>
      </w:r>
      <w:r w:rsidR="00945AE6">
        <w:rPr>
          <w:lang w:eastAsia="en-GB"/>
        </w:rPr>
        <w:t xml:space="preserve"> </w:t>
      </w:r>
      <w:del w:id="197" w:author="Carol Nichols" w:date="2022-08-29T21:11:00Z">
        <w:r w:rsidRPr="00010F59" w:rsidDel="00010F59">
          <w:rPr>
            <w:rStyle w:val="Literal"/>
            <w:rPrChange w:id="198" w:author="Carol Nichols" w:date="2022-08-29T21:11:00Z">
              <w:rPr>
                <w:lang w:eastAsia="en-GB"/>
              </w:rPr>
            </w:rPrChange>
          </w:rPr>
          <w:delText>worker</w:delText>
        </w:r>
        <w:r w:rsidR="00945AE6" w:rsidRPr="00010F59" w:rsidDel="00010F59">
          <w:rPr>
            <w:rStyle w:val="Literal"/>
            <w:rPrChange w:id="199" w:author="Carol Nichols" w:date="2022-08-29T21:11:00Z">
              <w:rPr>
                <w:lang w:eastAsia="en-GB"/>
              </w:rPr>
            </w:rPrChange>
          </w:rPr>
          <w:delText xml:space="preserve"> </w:delText>
        </w:r>
      </w:del>
      <w:ins w:id="200" w:author="Carol Nichols" w:date="2022-08-29T21:11:00Z">
        <w:r w:rsidR="00010F59" w:rsidRPr="00010F59">
          <w:rPr>
            <w:rStyle w:val="Literal"/>
            <w:rPrChange w:id="201" w:author="Carol Nichols" w:date="2022-08-29T21:11:00Z">
              <w:rPr>
                <w:lang w:eastAsia="en-GB"/>
              </w:rPr>
            </w:rPrChange>
          </w:rPr>
          <w:t>Worker</w:t>
        </w:r>
        <w:r w:rsidR="00010F59">
          <w:rPr>
            <w:lang w:eastAsia="en-GB"/>
          </w:rPr>
          <w:t xml:space="preserve"> </w:t>
        </w:r>
      </w:ins>
      <w:r w:rsidRPr="00D070DF">
        <w:rPr>
          <w:lang w:eastAsia="en-GB"/>
        </w:rPr>
        <w:t>threads</w:t>
      </w:r>
    </w:p>
    <w:p w14:paraId="1A80D4EB" w14:textId="351EE104" w:rsidR="00D070DF" w:rsidRPr="00D070DF" w:rsidRDefault="00D070DF" w:rsidP="00945AE6">
      <w:pPr>
        <w:pStyle w:val="Body"/>
        <w:rPr>
          <w:lang w:eastAsia="en-GB"/>
        </w:rPr>
      </w:pPr>
      <w:r w:rsidRPr="00D070DF">
        <w:rPr>
          <w:lang w:eastAsia="en-GB"/>
        </w:rPr>
        <w:t>Dropping</w:t>
      </w:r>
      <w:r w:rsidR="00945AE6">
        <w:rPr>
          <w:lang w:eastAsia="en-GB"/>
        </w:rPr>
        <w:t xml:space="preserve"> </w:t>
      </w:r>
      <w:r w:rsidRPr="00D62D8F">
        <w:rPr>
          <w:rStyle w:val="Literal"/>
        </w:rPr>
        <w:t>sender</w:t>
      </w:r>
      <w:r w:rsidR="00945AE6">
        <w:rPr>
          <w:lang w:eastAsia="en-GB"/>
        </w:rPr>
        <w:t xml:space="preserve"> </w:t>
      </w:r>
      <w:r w:rsidR="00FF277B" w:rsidRPr="00FF277B">
        <w:rPr>
          <w:rStyle w:val="CodeAnnotation"/>
        </w:rPr>
        <w:t>1</w:t>
      </w:r>
      <w:r w:rsidR="00945AE6">
        <w:rPr>
          <w:lang w:eastAsia="en-GB"/>
        </w:rPr>
        <w:t xml:space="preserve"> </w:t>
      </w:r>
      <w:r w:rsidRPr="00D070DF">
        <w:rPr>
          <w:lang w:eastAsia="en-GB"/>
        </w:rPr>
        <w:t>closes</w:t>
      </w:r>
      <w:r w:rsidR="00945AE6">
        <w:rPr>
          <w:lang w:eastAsia="en-GB"/>
        </w:rPr>
        <w:t xml:space="preserve"> </w:t>
      </w:r>
      <w:r w:rsidRPr="00D070DF">
        <w:rPr>
          <w:lang w:eastAsia="en-GB"/>
        </w:rPr>
        <w:t>the</w:t>
      </w:r>
      <w:r w:rsidR="00945AE6">
        <w:rPr>
          <w:lang w:eastAsia="en-GB"/>
        </w:rPr>
        <w:t xml:space="preserve"> </w:t>
      </w:r>
      <w:r w:rsidRPr="00D070DF">
        <w:rPr>
          <w:lang w:eastAsia="en-GB"/>
        </w:rPr>
        <w:t>channel,</w:t>
      </w:r>
      <w:r w:rsidR="00945AE6">
        <w:rPr>
          <w:lang w:eastAsia="en-GB"/>
        </w:rPr>
        <w:t xml:space="preserve"> </w:t>
      </w:r>
      <w:r w:rsidRPr="00D070DF">
        <w:rPr>
          <w:lang w:eastAsia="en-GB"/>
        </w:rPr>
        <w:t>which</w:t>
      </w:r>
      <w:r w:rsidR="00945AE6">
        <w:rPr>
          <w:lang w:eastAsia="en-GB"/>
        </w:rPr>
        <w:t xml:space="preserve"> </w:t>
      </w:r>
      <w:r w:rsidRPr="00D070DF">
        <w:rPr>
          <w:lang w:eastAsia="en-GB"/>
        </w:rPr>
        <w:t>indicates</w:t>
      </w:r>
      <w:r w:rsidR="00945AE6">
        <w:rPr>
          <w:lang w:eastAsia="en-GB"/>
        </w:rPr>
        <w:t xml:space="preserve"> </w:t>
      </w:r>
      <w:r w:rsidRPr="00D070DF">
        <w:rPr>
          <w:lang w:eastAsia="en-GB"/>
        </w:rPr>
        <w:t>no</w:t>
      </w:r>
      <w:r w:rsidR="00945AE6">
        <w:rPr>
          <w:lang w:eastAsia="en-GB"/>
        </w:rPr>
        <w:t xml:space="preserve"> </w:t>
      </w:r>
      <w:r w:rsidRPr="00D070DF">
        <w:rPr>
          <w:lang w:eastAsia="en-GB"/>
        </w:rPr>
        <w:t>more</w:t>
      </w:r>
      <w:r w:rsidR="00945AE6">
        <w:rPr>
          <w:lang w:eastAsia="en-GB"/>
        </w:rPr>
        <w:t xml:space="preserve"> </w:t>
      </w:r>
      <w:r w:rsidRPr="00D070DF">
        <w:rPr>
          <w:lang w:eastAsia="en-GB"/>
        </w:rPr>
        <w:t>messages</w:t>
      </w:r>
      <w:r w:rsidR="00945AE6">
        <w:rPr>
          <w:lang w:eastAsia="en-GB"/>
        </w:rPr>
        <w:t xml:space="preserve"> </w:t>
      </w:r>
      <w:r w:rsidRPr="00D070DF">
        <w:rPr>
          <w:lang w:eastAsia="en-GB"/>
        </w:rPr>
        <w:t>will</w:t>
      </w:r>
      <w:r w:rsidR="00945AE6">
        <w:rPr>
          <w:lang w:eastAsia="en-GB"/>
        </w:rPr>
        <w:t xml:space="preserve"> </w:t>
      </w:r>
      <w:r w:rsidRPr="00D070DF">
        <w:rPr>
          <w:lang w:eastAsia="en-GB"/>
        </w:rPr>
        <w:t>be</w:t>
      </w:r>
      <w:r w:rsidR="00945AE6">
        <w:rPr>
          <w:lang w:eastAsia="en-GB"/>
        </w:rPr>
        <w:t xml:space="preserve"> </w:t>
      </w:r>
      <w:r w:rsidRPr="00D070DF">
        <w:rPr>
          <w:lang w:eastAsia="en-GB"/>
        </w:rPr>
        <w:t>sent.</w:t>
      </w:r>
      <w:r w:rsidR="00945AE6">
        <w:rPr>
          <w:lang w:eastAsia="en-GB"/>
        </w:rPr>
        <w:t xml:space="preserve"> </w:t>
      </w:r>
      <w:r w:rsidRPr="00D070DF">
        <w:rPr>
          <w:lang w:eastAsia="en-GB"/>
        </w:rPr>
        <w:t>When</w:t>
      </w:r>
      <w:r w:rsidR="00945AE6">
        <w:rPr>
          <w:lang w:eastAsia="en-GB"/>
        </w:rPr>
        <w:t xml:space="preserve"> </w:t>
      </w:r>
      <w:r w:rsidRPr="00D070DF">
        <w:rPr>
          <w:lang w:eastAsia="en-GB"/>
        </w:rPr>
        <w:t>that</w:t>
      </w:r>
      <w:r w:rsidR="00945AE6">
        <w:rPr>
          <w:lang w:eastAsia="en-GB"/>
        </w:rPr>
        <w:t xml:space="preserve"> </w:t>
      </w:r>
      <w:r w:rsidRPr="00D070DF">
        <w:rPr>
          <w:lang w:eastAsia="en-GB"/>
        </w:rPr>
        <w:t>happens,</w:t>
      </w:r>
      <w:r w:rsidR="00945AE6">
        <w:rPr>
          <w:lang w:eastAsia="en-GB"/>
        </w:rPr>
        <w:t xml:space="preserve"> </w:t>
      </w:r>
      <w:r w:rsidRPr="00D070DF">
        <w:rPr>
          <w:lang w:eastAsia="en-GB"/>
        </w:rPr>
        <w:t>all</w:t>
      </w:r>
      <w:r w:rsidR="00945AE6">
        <w:rPr>
          <w:lang w:eastAsia="en-GB"/>
        </w:rPr>
        <w:t xml:space="preserve"> </w:t>
      </w:r>
      <w:r w:rsidRPr="00D070DF">
        <w:rPr>
          <w:lang w:eastAsia="en-GB"/>
        </w:rPr>
        <w:t>the</w:t>
      </w:r>
      <w:r w:rsidR="00945AE6">
        <w:rPr>
          <w:lang w:eastAsia="en-GB"/>
        </w:rPr>
        <w:t xml:space="preserve"> </w:t>
      </w:r>
      <w:r w:rsidRPr="00D070DF">
        <w:rPr>
          <w:lang w:eastAsia="en-GB"/>
        </w:rPr>
        <w:t>calls</w:t>
      </w:r>
      <w:r w:rsidR="00945AE6">
        <w:rPr>
          <w:lang w:eastAsia="en-GB"/>
        </w:rPr>
        <w:t xml:space="preserve"> </w:t>
      </w:r>
      <w:r w:rsidRPr="00D070DF">
        <w:rPr>
          <w:lang w:eastAsia="en-GB"/>
        </w:rPr>
        <w:t>to</w:t>
      </w:r>
      <w:r w:rsidR="00945AE6">
        <w:rPr>
          <w:lang w:eastAsia="en-GB"/>
        </w:rPr>
        <w:t xml:space="preserve"> </w:t>
      </w:r>
      <w:r w:rsidRPr="00D62D8F">
        <w:rPr>
          <w:rStyle w:val="Literal"/>
        </w:rPr>
        <w:t>recv</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ins w:id="202" w:author="Carol Nichols" w:date="2022-08-29T21:11:00Z">
        <w:r w:rsidR="00010F59" w:rsidRPr="00010F59">
          <w:rPr>
            <w:rStyle w:val="Literal"/>
            <w:rPrChange w:id="203" w:author="Carol Nichols" w:date="2022-08-29T21:11:00Z">
              <w:rPr>
                <w:lang w:eastAsia="en-GB"/>
              </w:rPr>
            </w:rPrChange>
          </w:rPr>
          <w:t>W</w:t>
        </w:r>
      </w:ins>
      <w:del w:id="204" w:author="Carol Nichols" w:date="2022-08-29T21:11:00Z">
        <w:r w:rsidRPr="00010F59" w:rsidDel="00010F59">
          <w:rPr>
            <w:rStyle w:val="Literal"/>
            <w:rPrChange w:id="205" w:author="Carol Nichols" w:date="2022-08-29T21:11:00Z">
              <w:rPr>
                <w:lang w:eastAsia="en-GB"/>
              </w:rPr>
            </w:rPrChange>
          </w:rPr>
          <w:delText>w</w:delText>
        </w:r>
      </w:del>
      <w:r w:rsidRPr="00010F59">
        <w:rPr>
          <w:rStyle w:val="Literal"/>
          <w:rPrChange w:id="206" w:author="Carol Nichols" w:date="2022-08-29T21:11:00Z">
            <w:rPr>
              <w:lang w:eastAsia="en-GB"/>
            </w:rPr>
          </w:rPrChange>
        </w:rPr>
        <w:t>orker</w:t>
      </w:r>
      <w:ins w:id="207" w:author="Carol Nichols" w:date="2022-08-29T21:11:00Z">
        <w:r w:rsidR="00010F59">
          <w:rPr>
            <w:lang w:eastAsia="en-GB"/>
          </w:rPr>
          <w:t xml:space="preserve"> instance</w:t>
        </w:r>
      </w:ins>
      <w:r w:rsidRPr="00D070DF">
        <w:rPr>
          <w:lang w:eastAsia="en-GB"/>
        </w:rPr>
        <w:t>s</w:t>
      </w:r>
      <w:r w:rsidR="00945AE6">
        <w:rPr>
          <w:lang w:eastAsia="en-GB"/>
        </w:rPr>
        <w:t xml:space="preserve"> </w:t>
      </w:r>
      <w:r w:rsidRPr="00D070DF">
        <w:rPr>
          <w:lang w:eastAsia="en-GB"/>
        </w:rPr>
        <w:t>do</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infinite</w:t>
      </w:r>
      <w:r w:rsidR="00945AE6">
        <w:rPr>
          <w:lang w:eastAsia="en-GB"/>
        </w:rPr>
        <w:t xml:space="preserve"> </w:t>
      </w:r>
      <w:r w:rsidRPr="00D070DF">
        <w:rPr>
          <w:lang w:eastAsia="en-GB"/>
        </w:rPr>
        <w:t>loop</w:t>
      </w:r>
      <w:r w:rsidR="00945AE6">
        <w:rPr>
          <w:lang w:eastAsia="en-GB"/>
        </w:rPr>
        <w:t xml:space="preserve"> </w:t>
      </w:r>
      <w:r w:rsidRPr="00D070DF">
        <w:rPr>
          <w:lang w:eastAsia="en-GB"/>
        </w:rPr>
        <w:t>will</w:t>
      </w:r>
      <w:r w:rsidR="00945AE6">
        <w:rPr>
          <w:lang w:eastAsia="en-GB"/>
        </w:rPr>
        <w:t xml:space="preserve"> </w:t>
      </w:r>
      <w:r w:rsidRPr="00D070DF">
        <w:rPr>
          <w:lang w:eastAsia="en-GB"/>
        </w:rPr>
        <w:t>return</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20-24,</w:t>
      </w:r>
      <w:r w:rsidR="00945AE6">
        <w:rPr>
          <w:lang w:eastAsia="en-GB"/>
        </w:rPr>
        <w:t xml:space="preserve"> </w:t>
      </w:r>
      <w:r w:rsidRPr="00D070DF">
        <w:rPr>
          <w:lang w:eastAsia="en-GB"/>
        </w:rPr>
        <w:t>we</w:t>
      </w:r>
      <w:r w:rsidR="00945AE6">
        <w:rPr>
          <w:lang w:eastAsia="en-GB"/>
        </w:rPr>
        <w:t xml:space="preserve"> </w:t>
      </w:r>
      <w:r w:rsidRPr="00D070DF">
        <w:rPr>
          <w:lang w:eastAsia="en-GB"/>
        </w:rPr>
        <w:t>change</w:t>
      </w:r>
      <w:r w:rsidR="00945AE6">
        <w:rPr>
          <w:lang w:eastAsia="en-GB"/>
        </w:rPr>
        <w:t xml:space="preserve"> </w:t>
      </w:r>
      <w:r w:rsidRPr="00D070DF">
        <w:rPr>
          <w:lang w:eastAsia="en-GB"/>
        </w:rPr>
        <w:t>the</w:t>
      </w:r>
      <w:r w:rsidR="00945AE6">
        <w:rPr>
          <w:lang w:eastAsia="en-GB"/>
        </w:rPr>
        <w:t xml:space="preserve"> </w:t>
      </w:r>
      <w:r w:rsidRPr="00D62D8F">
        <w:rPr>
          <w:rStyle w:val="Literal"/>
        </w:rPr>
        <w:t>Worker</w:t>
      </w:r>
      <w:r w:rsidR="00945AE6">
        <w:rPr>
          <w:lang w:eastAsia="en-GB"/>
        </w:rPr>
        <w:t xml:space="preserve"> </w:t>
      </w:r>
      <w:r w:rsidRPr="00D070DF">
        <w:rPr>
          <w:lang w:eastAsia="en-GB"/>
        </w:rPr>
        <w:t>loop</w:t>
      </w:r>
      <w:r w:rsidR="00945AE6">
        <w:rPr>
          <w:lang w:eastAsia="en-GB"/>
        </w:rPr>
        <w:t xml:space="preserve"> </w:t>
      </w:r>
      <w:r w:rsidRPr="00D070DF">
        <w:rPr>
          <w:lang w:eastAsia="en-GB"/>
        </w:rPr>
        <w:t>to</w:t>
      </w:r>
      <w:r w:rsidR="00945AE6">
        <w:rPr>
          <w:lang w:eastAsia="en-GB"/>
        </w:rPr>
        <w:t xml:space="preserve"> </w:t>
      </w:r>
      <w:r w:rsidRPr="00D070DF">
        <w:rPr>
          <w:lang w:eastAsia="en-GB"/>
        </w:rPr>
        <w:t>gracefully</w:t>
      </w:r>
      <w:r w:rsidR="00945AE6">
        <w:rPr>
          <w:lang w:eastAsia="en-GB"/>
        </w:rPr>
        <w:t xml:space="preserve"> </w:t>
      </w:r>
      <w:r w:rsidRPr="00D070DF">
        <w:rPr>
          <w:lang w:eastAsia="en-GB"/>
        </w:rPr>
        <w:t>exit</w:t>
      </w:r>
      <w:r w:rsidR="00945AE6">
        <w:rPr>
          <w:lang w:eastAsia="en-GB"/>
        </w:rPr>
        <w:t xml:space="preserve"> </w:t>
      </w:r>
      <w:r w:rsidRPr="00D070DF">
        <w:rPr>
          <w:lang w:eastAsia="en-GB"/>
        </w:rPr>
        <w:t>the</w:t>
      </w:r>
      <w:r w:rsidR="00945AE6">
        <w:rPr>
          <w:lang w:eastAsia="en-GB"/>
        </w:rPr>
        <w:t xml:space="preserve"> </w:t>
      </w:r>
      <w:r w:rsidRPr="00D070DF">
        <w:rPr>
          <w:lang w:eastAsia="en-GB"/>
        </w:rPr>
        <w:t>loop</w:t>
      </w:r>
      <w:r w:rsidR="00945AE6">
        <w:rPr>
          <w:lang w:eastAsia="en-GB"/>
        </w:rPr>
        <w:t xml:space="preserve"> </w:t>
      </w:r>
      <w:r w:rsidRPr="00D070DF">
        <w:rPr>
          <w:lang w:eastAsia="en-GB"/>
        </w:rPr>
        <w:t>in</w:t>
      </w:r>
      <w:r w:rsidR="00945AE6">
        <w:rPr>
          <w:lang w:eastAsia="en-GB"/>
        </w:rPr>
        <w:t xml:space="preserve"> </w:t>
      </w:r>
      <w:r w:rsidRPr="00D070DF">
        <w:rPr>
          <w:lang w:eastAsia="en-GB"/>
        </w:rPr>
        <w:t>that</w:t>
      </w:r>
      <w:r w:rsidR="00945AE6">
        <w:rPr>
          <w:lang w:eastAsia="en-GB"/>
        </w:rPr>
        <w:t xml:space="preserve"> </w:t>
      </w:r>
      <w:r w:rsidRPr="00D070DF">
        <w:rPr>
          <w:lang w:eastAsia="en-GB"/>
        </w:rPr>
        <w:t>case,</w:t>
      </w:r>
      <w:r w:rsidR="00945AE6">
        <w:rPr>
          <w:lang w:eastAsia="en-GB"/>
        </w:rPr>
        <w:t xml:space="preserve"> </w:t>
      </w:r>
      <w:r w:rsidRPr="00D070DF">
        <w:rPr>
          <w:lang w:eastAsia="en-GB"/>
        </w:rPr>
        <w:t>which</w:t>
      </w:r>
      <w:r w:rsidR="00945AE6">
        <w:rPr>
          <w:lang w:eastAsia="en-GB"/>
        </w:rPr>
        <w:t xml:space="preserve"> </w:t>
      </w:r>
      <w:r w:rsidRPr="00D070DF">
        <w:rPr>
          <w:lang w:eastAsia="en-GB"/>
        </w:rPr>
        <w:t>means</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will</w:t>
      </w:r>
      <w:r w:rsidR="00945AE6">
        <w:rPr>
          <w:lang w:eastAsia="en-GB"/>
        </w:rPr>
        <w:t xml:space="preserve"> </w:t>
      </w:r>
      <w:r w:rsidRPr="00D070DF">
        <w:rPr>
          <w:lang w:eastAsia="en-GB"/>
        </w:rPr>
        <w:t>finish</w:t>
      </w:r>
      <w:r w:rsidR="00945AE6">
        <w:rPr>
          <w:lang w:eastAsia="en-GB"/>
        </w:rPr>
        <w:t xml:space="preserve"> </w:t>
      </w:r>
      <w:r w:rsidRPr="00D070DF">
        <w:rPr>
          <w:lang w:eastAsia="en-GB"/>
        </w:rPr>
        <w:t>when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calls</w:t>
      </w:r>
      <w:r w:rsidR="00945AE6">
        <w:rPr>
          <w:lang w:eastAsia="en-GB"/>
        </w:rPr>
        <w:t xml:space="preserve"> </w:t>
      </w:r>
      <w:r w:rsidRPr="00D62D8F">
        <w:rPr>
          <w:rStyle w:val="Literal"/>
        </w:rPr>
        <w:t>join</w:t>
      </w:r>
      <w:r w:rsidR="00945AE6">
        <w:rPr>
          <w:lang w:eastAsia="en-GB"/>
        </w:rPr>
        <w:t xml:space="preserve"> </w:t>
      </w:r>
      <w:r w:rsidRPr="00D070DF">
        <w:rPr>
          <w:lang w:eastAsia="en-GB"/>
        </w:rPr>
        <w:t>on</w:t>
      </w:r>
      <w:r w:rsidR="00945AE6">
        <w:rPr>
          <w:lang w:eastAsia="en-GB"/>
        </w:rPr>
        <w:t xml:space="preserve"> </w:t>
      </w:r>
      <w:r w:rsidRPr="00D070DF">
        <w:rPr>
          <w:lang w:eastAsia="en-GB"/>
        </w:rPr>
        <w:t>them.</w:t>
      </w:r>
    </w:p>
    <w:p w14:paraId="5B74FA29" w14:textId="387151BE" w:rsidR="00D070DF" w:rsidRPr="00D070DF" w:rsidRDefault="00D070DF" w:rsidP="00B0420F">
      <w:pPr>
        <w:pStyle w:val="CodeLabel"/>
        <w:rPr>
          <w:lang w:eastAsia="en-GB"/>
        </w:rPr>
      </w:pPr>
      <w:r w:rsidRPr="00D070DF">
        <w:rPr>
          <w:lang w:eastAsia="en-GB"/>
        </w:rPr>
        <w:t>src/lib.rs</w:t>
      </w:r>
    </w:p>
    <w:p w14:paraId="31ADD8FA" w14:textId="51D214A8" w:rsidR="00D070DF" w:rsidRPr="00A73287" w:rsidRDefault="00D070DF" w:rsidP="00D62D8F">
      <w:pPr>
        <w:pStyle w:val="Code"/>
        <w:rPr>
          <w:rStyle w:val="LiteralGray"/>
        </w:rPr>
      </w:pPr>
      <w:r w:rsidRPr="00A73287">
        <w:rPr>
          <w:rStyle w:val="LiteralGray"/>
        </w:rPr>
        <w:t>impl</w:t>
      </w:r>
      <w:r w:rsidR="00945AE6" w:rsidRPr="00A73287">
        <w:rPr>
          <w:rStyle w:val="LiteralGray"/>
        </w:rPr>
        <w:t xml:space="preserve"> </w:t>
      </w:r>
      <w:r w:rsidRPr="00A73287">
        <w:rPr>
          <w:rStyle w:val="LiteralGray"/>
        </w:rPr>
        <w:t>Worker</w:t>
      </w:r>
      <w:r w:rsidR="00945AE6" w:rsidRPr="00A73287">
        <w:rPr>
          <w:rStyle w:val="LiteralGray"/>
        </w:rPr>
        <w:t xml:space="preserve"> </w:t>
      </w:r>
      <w:r w:rsidRPr="00A73287">
        <w:rPr>
          <w:rStyle w:val="LiteralGray"/>
        </w:rPr>
        <w:t>{</w:t>
      </w:r>
    </w:p>
    <w:p w14:paraId="59B246B0" w14:textId="77777777" w:rsidR="00806399" w:rsidRPr="00A73287" w:rsidRDefault="00945AE6" w:rsidP="00D62D8F">
      <w:pPr>
        <w:pStyle w:val="Code"/>
        <w:rPr>
          <w:rStyle w:val="LiteralGray"/>
        </w:rPr>
      </w:pPr>
      <w:r w:rsidRPr="00A73287">
        <w:rPr>
          <w:rStyle w:val="LiteralGray"/>
        </w:rPr>
        <w:t xml:space="preserve">    </w:t>
      </w:r>
      <w:r w:rsidR="00D070DF" w:rsidRPr="00A73287">
        <w:rPr>
          <w:rStyle w:val="LiteralGray"/>
        </w:rPr>
        <w:t>fn</w:t>
      </w:r>
      <w:r w:rsidRPr="00A73287">
        <w:rPr>
          <w:rStyle w:val="LiteralGray"/>
        </w:rPr>
        <w:t xml:space="preserve"> </w:t>
      </w:r>
      <w:r w:rsidR="00D070DF" w:rsidRPr="00A73287">
        <w:rPr>
          <w:rStyle w:val="LiteralGray"/>
        </w:rPr>
        <w:t>new(</w:t>
      </w:r>
    </w:p>
    <w:p w14:paraId="73E8859F" w14:textId="77777777" w:rsidR="00806399" w:rsidRPr="00A73287" w:rsidRDefault="00806399" w:rsidP="00D62D8F">
      <w:pPr>
        <w:pStyle w:val="Code"/>
        <w:rPr>
          <w:rStyle w:val="LiteralGray"/>
        </w:rPr>
      </w:pPr>
      <w:r w:rsidRPr="00A73287">
        <w:rPr>
          <w:rStyle w:val="LiteralGray"/>
        </w:rPr>
        <w:t xml:space="preserve">        </w:t>
      </w:r>
      <w:r w:rsidR="00D070DF" w:rsidRPr="00A73287">
        <w:rPr>
          <w:rStyle w:val="LiteralGray"/>
        </w:rPr>
        <w:t>id:</w:t>
      </w:r>
      <w:r w:rsidR="00945AE6" w:rsidRPr="00A73287">
        <w:rPr>
          <w:rStyle w:val="LiteralGray"/>
        </w:rPr>
        <w:t xml:space="preserve"> </w:t>
      </w:r>
      <w:r w:rsidR="00D070DF" w:rsidRPr="00A73287">
        <w:rPr>
          <w:rStyle w:val="LiteralGray"/>
        </w:rPr>
        <w:t>usize,</w:t>
      </w:r>
    </w:p>
    <w:p w14:paraId="472E30E5" w14:textId="6E59B299" w:rsidR="00806399" w:rsidRPr="00A73287" w:rsidRDefault="00806399" w:rsidP="00D62D8F">
      <w:pPr>
        <w:pStyle w:val="Code"/>
        <w:rPr>
          <w:rStyle w:val="LiteralGray"/>
        </w:rPr>
      </w:pPr>
      <w:r w:rsidRPr="00A73287">
        <w:rPr>
          <w:rStyle w:val="LiteralGray"/>
        </w:rPr>
        <w:t xml:space="preserve">        </w:t>
      </w:r>
      <w:r w:rsidR="00D070DF" w:rsidRPr="00A73287">
        <w:rPr>
          <w:rStyle w:val="LiteralGray"/>
        </w:rPr>
        <w:t>receiver:</w:t>
      </w:r>
      <w:r w:rsidR="00945AE6" w:rsidRPr="00A73287">
        <w:rPr>
          <w:rStyle w:val="LiteralGray"/>
        </w:rPr>
        <w:t xml:space="preserve"> </w:t>
      </w:r>
      <w:r w:rsidR="00D070DF" w:rsidRPr="00A73287">
        <w:rPr>
          <w:rStyle w:val="LiteralGray"/>
        </w:rPr>
        <w:t>Arc&lt;Mutex&lt;mpsc::Receiver&lt;Job&gt;&gt;&gt;</w:t>
      </w:r>
      <w:r w:rsidRPr="00A73287">
        <w:rPr>
          <w:rStyle w:val="LiteralGray"/>
        </w:rPr>
        <w:t>,</w:t>
      </w:r>
    </w:p>
    <w:p w14:paraId="7569BFBD" w14:textId="3E1CB9E6" w:rsidR="00D070DF" w:rsidRPr="00A73287" w:rsidRDefault="00806399" w:rsidP="00D62D8F">
      <w:pPr>
        <w:pStyle w:val="Code"/>
        <w:rPr>
          <w:rStyle w:val="LiteralGray"/>
        </w:rPr>
      </w:pPr>
      <w:r w:rsidRPr="00A73287">
        <w:rPr>
          <w:rStyle w:val="LiteralGray"/>
        </w:rPr>
        <w:t xml:space="preserve">    </w:t>
      </w:r>
      <w:r w:rsidR="00D070DF" w:rsidRPr="00A73287">
        <w:rPr>
          <w:rStyle w:val="LiteralGray"/>
        </w:rPr>
        <w:t>)</w:t>
      </w:r>
      <w:r w:rsidR="00945AE6" w:rsidRPr="00A73287">
        <w:rPr>
          <w:rStyle w:val="LiteralGray"/>
        </w:rPr>
        <w:t xml:space="preserve"> </w:t>
      </w:r>
      <w:r w:rsidR="00D070DF" w:rsidRPr="00A73287">
        <w:rPr>
          <w:rStyle w:val="LiteralGray"/>
        </w:rPr>
        <w:t>-&gt;</w:t>
      </w:r>
      <w:r w:rsidR="00945AE6" w:rsidRPr="00A73287">
        <w:rPr>
          <w:rStyle w:val="LiteralGray"/>
        </w:rPr>
        <w:t xml:space="preserve"> </w:t>
      </w:r>
      <w:r w:rsidR="00D070DF" w:rsidRPr="00A73287">
        <w:rPr>
          <w:rStyle w:val="LiteralGray"/>
        </w:rPr>
        <w:t>Worker</w:t>
      </w:r>
      <w:r w:rsidR="00945AE6" w:rsidRPr="00A73287">
        <w:rPr>
          <w:rStyle w:val="LiteralGray"/>
        </w:rPr>
        <w:t xml:space="preserve"> </w:t>
      </w:r>
      <w:r w:rsidR="00D070DF" w:rsidRPr="00A73287">
        <w:rPr>
          <w:rStyle w:val="LiteralGray"/>
        </w:rPr>
        <w:t>{</w:t>
      </w:r>
    </w:p>
    <w:p w14:paraId="74EDBC74" w14:textId="7F3B48C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thread::spawn(move</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loop</w:t>
      </w:r>
      <w:r w:rsidRPr="00A73287">
        <w:rPr>
          <w:rStyle w:val="LiteralGray"/>
        </w:rPr>
        <w:t xml:space="preserve"> </w:t>
      </w:r>
      <w:r w:rsidR="00D070DF" w:rsidRPr="00A73287">
        <w:rPr>
          <w:rStyle w:val="LiteralGray"/>
        </w:rPr>
        <w:t>{</w:t>
      </w:r>
    </w:p>
    <w:p w14:paraId="786846D9" w14:textId="77777777" w:rsidR="009823FA" w:rsidRDefault="00945AE6" w:rsidP="009823FA">
      <w:pPr>
        <w:pStyle w:val="Code"/>
      </w:pPr>
      <w:r w:rsidRPr="00D35EB9">
        <w:t xml:space="preserve">            </w:t>
      </w:r>
      <w:r w:rsidR="009823FA">
        <w:t>let message = receiver.lock().unwrap().recv();</w:t>
      </w:r>
    </w:p>
    <w:p w14:paraId="5372E22D" w14:textId="77777777" w:rsidR="009823FA" w:rsidRDefault="009823FA" w:rsidP="009823FA">
      <w:pPr>
        <w:pStyle w:val="Code"/>
      </w:pPr>
    </w:p>
    <w:p w14:paraId="5F63A5A6" w14:textId="6C9C4688" w:rsidR="00D070DF" w:rsidRPr="00D35EB9" w:rsidRDefault="009823FA" w:rsidP="009823FA">
      <w:pPr>
        <w:pStyle w:val="Code"/>
      </w:pPr>
      <w:r>
        <w:t xml:space="preserve">            match message {</w:t>
      </w:r>
    </w:p>
    <w:p w14:paraId="0CD6C6B9" w14:textId="3AF391D9" w:rsidR="00D070DF" w:rsidRPr="00D35EB9" w:rsidRDefault="00945AE6" w:rsidP="00D62D8F">
      <w:pPr>
        <w:pStyle w:val="Code"/>
      </w:pPr>
      <w:r w:rsidRPr="00D35EB9">
        <w:t xml:space="preserve">                </w:t>
      </w:r>
      <w:r w:rsidR="00D070DF" w:rsidRPr="00D35EB9">
        <w:t>Ok(job)</w:t>
      </w:r>
      <w:r w:rsidRPr="00D35EB9">
        <w:t xml:space="preserve"> </w:t>
      </w:r>
      <w:r w:rsidR="00D070DF" w:rsidRPr="00D35EB9">
        <w:t>=&gt;</w:t>
      </w:r>
      <w:r w:rsidRPr="00D35EB9">
        <w:t xml:space="preserve"> </w:t>
      </w:r>
      <w:r w:rsidR="00D070DF" w:rsidRPr="00D35EB9">
        <w:t>{</w:t>
      </w:r>
    </w:p>
    <w:p w14:paraId="13A8CA64" w14:textId="77777777" w:rsidR="00806399" w:rsidRPr="00A73287" w:rsidRDefault="00945AE6" w:rsidP="00D62D8F">
      <w:pPr>
        <w:pStyle w:val="Code"/>
        <w:rPr>
          <w:rStyle w:val="LiteralGray"/>
        </w:rPr>
      </w:pPr>
      <w:r w:rsidRPr="00A73287">
        <w:rPr>
          <w:rStyle w:val="LiteralGray"/>
        </w:rPr>
        <w:t xml:space="preserve">                    </w:t>
      </w:r>
      <w:r w:rsidR="00D070DF" w:rsidRPr="00A73287">
        <w:rPr>
          <w:rStyle w:val="LiteralGray"/>
        </w:rPr>
        <w:t>println!(</w:t>
      </w:r>
    </w:p>
    <w:p w14:paraId="4472F581" w14:textId="77777777" w:rsidR="00806399" w:rsidRPr="00A73287" w:rsidRDefault="00806399" w:rsidP="00D62D8F">
      <w:pPr>
        <w:pStyle w:val="Code"/>
        <w:rPr>
          <w:rStyle w:val="LiteralGray"/>
        </w:rPr>
      </w:pPr>
      <w:r w:rsidRPr="00A73287">
        <w:rPr>
          <w:rStyle w:val="LiteralGray"/>
        </w:rPr>
        <w:t xml:space="preserve">                        </w:t>
      </w:r>
      <w:r w:rsidR="00D070DF" w:rsidRPr="00A73287">
        <w:rPr>
          <w:rStyle w:val="LiteralGray"/>
        </w:rPr>
        <w:t>"Worker</w:t>
      </w:r>
      <w:r w:rsidR="00945AE6" w:rsidRPr="00A73287">
        <w:rPr>
          <w:rStyle w:val="LiteralGray"/>
        </w:rPr>
        <w:t xml:space="preserve"> </w:t>
      </w:r>
      <w:r w:rsidR="00D070DF" w:rsidRPr="00A73287">
        <w:rPr>
          <w:rStyle w:val="LiteralGray"/>
        </w:rPr>
        <w:t>{id}</w:t>
      </w:r>
      <w:r w:rsidR="00945AE6" w:rsidRPr="00A73287">
        <w:rPr>
          <w:rStyle w:val="LiteralGray"/>
        </w:rPr>
        <w:t xml:space="preserve"> </w:t>
      </w:r>
      <w:r w:rsidR="00D070DF" w:rsidRPr="00A73287">
        <w:rPr>
          <w:rStyle w:val="LiteralGray"/>
        </w:rPr>
        <w:t>got</w:t>
      </w:r>
      <w:r w:rsidR="00945AE6" w:rsidRPr="00A73287">
        <w:rPr>
          <w:rStyle w:val="LiteralGray"/>
        </w:rPr>
        <w:t xml:space="preserve"> </w:t>
      </w:r>
      <w:r w:rsidR="00D070DF" w:rsidRPr="00A73287">
        <w:rPr>
          <w:rStyle w:val="LiteralGray"/>
        </w:rPr>
        <w:t>a</w:t>
      </w:r>
      <w:r w:rsidR="00945AE6" w:rsidRPr="00A73287">
        <w:rPr>
          <w:rStyle w:val="LiteralGray"/>
        </w:rPr>
        <w:t xml:space="preserve"> </w:t>
      </w:r>
      <w:r w:rsidR="00D070DF" w:rsidRPr="00A73287">
        <w:rPr>
          <w:rStyle w:val="LiteralGray"/>
        </w:rPr>
        <w:t>job;</w:t>
      </w:r>
      <w:r w:rsidR="00945AE6" w:rsidRPr="00A73287">
        <w:rPr>
          <w:rStyle w:val="LiteralGray"/>
        </w:rPr>
        <w:t xml:space="preserve"> </w:t>
      </w:r>
      <w:r w:rsidR="00D070DF" w:rsidRPr="00A73287">
        <w:rPr>
          <w:rStyle w:val="LiteralGray"/>
        </w:rPr>
        <w:t>executing."</w:t>
      </w:r>
    </w:p>
    <w:p w14:paraId="26924C86" w14:textId="6A11354F" w:rsidR="00D070DF" w:rsidRPr="00A73287" w:rsidRDefault="00806399" w:rsidP="00D62D8F">
      <w:pPr>
        <w:pStyle w:val="Code"/>
        <w:rPr>
          <w:rStyle w:val="LiteralGray"/>
        </w:rPr>
      </w:pPr>
      <w:r w:rsidRPr="00A73287">
        <w:rPr>
          <w:rStyle w:val="LiteralGray"/>
        </w:rPr>
        <w:t xml:space="preserve">                    </w:t>
      </w:r>
      <w:r w:rsidR="00D070DF" w:rsidRPr="00A73287">
        <w:rPr>
          <w:rStyle w:val="LiteralGray"/>
        </w:rPr>
        <w:t>);</w:t>
      </w:r>
    </w:p>
    <w:p w14:paraId="558E75B0" w14:textId="77777777" w:rsidR="00D070DF" w:rsidRPr="00A73287" w:rsidRDefault="00D070DF" w:rsidP="00D62D8F">
      <w:pPr>
        <w:pStyle w:val="Code"/>
        <w:rPr>
          <w:rStyle w:val="LiteralGray"/>
        </w:rPr>
      </w:pPr>
    </w:p>
    <w:p w14:paraId="5545C5F1" w14:textId="0DEA6FC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job();</w:t>
      </w:r>
    </w:p>
    <w:p w14:paraId="70C782B1" w14:textId="6711134E" w:rsidR="00D070DF" w:rsidRPr="00D35EB9" w:rsidRDefault="00945AE6" w:rsidP="00D62D8F">
      <w:pPr>
        <w:pStyle w:val="Code"/>
      </w:pPr>
      <w:r w:rsidRPr="00D35EB9">
        <w:t xml:space="preserve">                </w:t>
      </w:r>
      <w:r w:rsidR="00D070DF" w:rsidRPr="00D35EB9">
        <w:t>}</w:t>
      </w:r>
    </w:p>
    <w:p w14:paraId="30EDBFD4" w14:textId="57D45AD1" w:rsidR="00D070DF" w:rsidRPr="00D35EB9" w:rsidRDefault="00945AE6" w:rsidP="00D62D8F">
      <w:pPr>
        <w:pStyle w:val="Code"/>
      </w:pPr>
      <w:r w:rsidRPr="00D35EB9">
        <w:t xml:space="preserve">                </w:t>
      </w:r>
      <w:r w:rsidR="00D070DF" w:rsidRPr="00D35EB9">
        <w:t>Err(_)</w:t>
      </w:r>
      <w:r w:rsidRPr="00D35EB9">
        <w:t xml:space="preserve"> </w:t>
      </w:r>
      <w:r w:rsidR="00D070DF" w:rsidRPr="00D35EB9">
        <w:t>=&gt;</w:t>
      </w:r>
      <w:r w:rsidRPr="00D35EB9">
        <w:t xml:space="preserve"> </w:t>
      </w:r>
      <w:r w:rsidR="00D070DF" w:rsidRPr="00D35EB9">
        <w:t>{</w:t>
      </w:r>
    </w:p>
    <w:p w14:paraId="7631E380" w14:textId="77777777" w:rsidR="00035261" w:rsidRDefault="00945AE6" w:rsidP="00D62D8F">
      <w:pPr>
        <w:pStyle w:val="Code"/>
      </w:pPr>
      <w:r w:rsidRPr="00D35EB9">
        <w:t xml:space="preserve">                    </w:t>
      </w:r>
      <w:r w:rsidR="00D070DF" w:rsidRPr="00D35EB9">
        <w:t>println!(</w:t>
      </w:r>
    </w:p>
    <w:p w14:paraId="552B9F23" w14:textId="47624F94" w:rsidR="00035261" w:rsidRDefault="00035261" w:rsidP="00D62D8F">
      <w:pPr>
        <w:pStyle w:val="Code"/>
      </w:pPr>
      <w:r>
        <w:t xml:space="preserve">                        </w:t>
      </w:r>
      <w:r w:rsidR="00D070DF" w:rsidRPr="00D35EB9">
        <w:t>"Worker</w:t>
      </w:r>
      <w:r w:rsidR="00945AE6" w:rsidRPr="00D35EB9">
        <w:t xml:space="preserve"> </w:t>
      </w:r>
      <w:r w:rsidR="00D070DF" w:rsidRPr="00D35EB9">
        <w:t>{id}</w:t>
      </w:r>
      <w:r w:rsidR="00945AE6" w:rsidRPr="00D35EB9">
        <w:t xml:space="preserve"> </w:t>
      </w:r>
      <w:r w:rsidR="00D070DF" w:rsidRPr="00D35EB9">
        <w:t>shutting</w:t>
      </w:r>
      <w:r w:rsidR="00945AE6" w:rsidRPr="00D35EB9">
        <w:t xml:space="preserve"> </w:t>
      </w:r>
      <w:r w:rsidR="00D070DF" w:rsidRPr="00D35EB9">
        <w:t>down."</w:t>
      </w:r>
    </w:p>
    <w:p w14:paraId="2BE507DA" w14:textId="5A60F145" w:rsidR="00D070DF" w:rsidRPr="00D35EB9" w:rsidRDefault="00035261" w:rsidP="00D62D8F">
      <w:pPr>
        <w:pStyle w:val="Code"/>
      </w:pPr>
      <w:r>
        <w:t xml:space="preserve">                    </w:t>
      </w:r>
      <w:r w:rsidR="00D070DF" w:rsidRPr="00D35EB9">
        <w:t>);</w:t>
      </w:r>
    </w:p>
    <w:p w14:paraId="0C6AF5E3" w14:textId="748C3218" w:rsidR="00D070DF" w:rsidRPr="00D35EB9" w:rsidRDefault="00945AE6" w:rsidP="00D62D8F">
      <w:pPr>
        <w:pStyle w:val="Code"/>
      </w:pPr>
      <w:r w:rsidRPr="00D35EB9">
        <w:t xml:space="preserve">                    </w:t>
      </w:r>
      <w:r w:rsidR="00D070DF" w:rsidRPr="00D35EB9">
        <w:t>break;</w:t>
      </w:r>
    </w:p>
    <w:p w14:paraId="7E67C813" w14:textId="32B4D49B" w:rsidR="00D070DF" w:rsidRPr="00D35EB9" w:rsidRDefault="00945AE6" w:rsidP="00D62D8F">
      <w:pPr>
        <w:pStyle w:val="Code"/>
      </w:pPr>
      <w:r w:rsidRPr="00D35EB9">
        <w:t xml:space="preserve">                </w:t>
      </w:r>
      <w:r w:rsidR="00D070DF" w:rsidRPr="00D35EB9">
        <w:t>}</w:t>
      </w:r>
    </w:p>
    <w:p w14:paraId="6E736D19" w14:textId="4C0487A2" w:rsidR="00D070DF" w:rsidRPr="00D35EB9" w:rsidRDefault="00945AE6" w:rsidP="00D62D8F">
      <w:pPr>
        <w:pStyle w:val="Code"/>
      </w:pPr>
      <w:r w:rsidRPr="00D35EB9">
        <w:t xml:space="preserve">            </w:t>
      </w:r>
      <w:r w:rsidR="00D070DF" w:rsidRPr="00D35EB9">
        <w:t>}</w:t>
      </w:r>
    </w:p>
    <w:p w14:paraId="5D2D3D02" w14:textId="15B73A1F"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B8A6958" w14:textId="77777777" w:rsidR="00D070DF" w:rsidRPr="00A73287" w:rsidRDefault="00D070DF" w:rsidP="00D62D8F">
      <w:pPr>
        <w:pStyle w:val="Code"/>
        <w:rPr>
          <w:rStyle w:val="LiteralGray"/>
        </w:rPr>
      </w:pPr>
    </w:p>
    <w:p w14:paraId="77F812DB" w14:textId="5607DE7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Worker</w:t>
      </w:r>
      <w:r w:rsidRPr="00A73287">
        <w:rPr>
          <w:rStyle w:val="LiteralGray"/>
        </w:rPr>
        <w:t xml:space="preserve"> </w:t>
      </w:r>
      <w:r w:rsidR="00D070DF" w:rsidRPr="00A73287">
        <w:rPr>
          <w:rStyle w:val="LiteralGray"/>
        </w:rPr>
        <w:t>{</w:t>
      </w:r>
    </w:p>
    <w:p w14:paraId="02F85D1D" w14:textId="62D23849"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id,</w:t>
      </w:r>
    </w:p>
    <w:p w14:paraId="0D18D743" w14:textId="782D060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thread:</w:t>
      </w:r>
      <w:r w:rsidRPr="00A73287">
        <w:rPr>
          <w:rStyle w:val="LiteralGray"/>
        </w:rPr>
        <w:t xml:space="preserve"> </w:t>
      </w:r>
      <w:r w:rsidR="00D070DF" w:rsidRPr="00A73287">
        <w:rPr>
          <w:rStyle w:val="LiteralGray"/>
        </w:rPr>
        <w:t>Some(thread),</w:t>
      </w:r>
    </w:p>
    <w:p w14:paraId="0D06E1E3" w14:textId="45C7E584"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5C1482F1" w14:textId="37C0B3D4"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19F03F0F" w14:textId="77777777" w:rsidR="00D070DF" w:rsidRPr="00A73287" w:rsidRDefault="00D070DF" w:rsidP="00D62D8F">
      <w:pPr>
        <w:pStyle w:val="Code"/>
        <w:rPr>
          <w:rStyle w:val="LiteralGray"/>
        </w:rPr>
      </w:pPr>
      <w:r w:rsidRPr="00A73287">
        <w:rPr>
          <w:rStyle w:val="LiteralGray"/>
        </w:rPr>
        <w:t>}</w:t>
      </w:r>
    </w:p>
    <w:p w14:paraId="30AFD76D" w14:textId="24D57F2D" w:rsidR="00D070DF" w:rsidRPr="00D070DF" w:rsidRDefault="00D070DF" w:rsidP="008C2171">
      <w:pPr>
        <w:pStyle w:val="CodeListingCaption"/>
        <w:rPr>
          <w:lang w:eastAsia="en-GB"/>
        </w:rPr>
      </w:pPr>
      <w:r w:rsidRPr="00D070DF">
        <w:rPr>
          <w:lang w:eastAsia="en-GB"/>
        </w:rPr>
        <w:t>Explicitly</w:t>
      </w:r>
      <w:r w:rsidR="00945AE6">
        <w:rPr>
          <w:lang w:eastAsia="en-GB"/>
        </w:rPr>
        <w:t xml:space="preserve"> </w:t>
      </w:r>
      <w:r w:rsidRPr="00D070DF">
        <w:rPr>
          <w:lang w:eastAsia="en-GB"/>
        </w:rPr>
        <w:t>break</w:t>
      </w:r>
      <w:r w:rsidR="00562F60">
        <w:rPr>
          <w:lang w:eastAsia="en-GB"/>
        </w:rPr>
        <w:t>ing</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loop</w:t>
      </w:r>
      <w:r w:rsidR="00945AE6">
        <w:rPr>
          <w:lang w:eastAsia="en-GB"/>
        </w:rPr>
        <w:t xml:space="preserve"> </w:t>
      </w:r>
      <w:r w:rsidRPr="00D070DF">
        <w:rPr>
          <w:lang w:eastAsia="en-GB"/>
        </w:rPr>
        <w:t>when</w:t>
      </w:r>
      <w:r w:rsidR="00945AE6">
        <w:rPr>
          <w:lang w:eastAsia="en-GB"/>
        </w:rPr>
        <w:t xml:space="preserve"> </w:t>
      </w:r>
      <w:r w:rsidRPr="00D62D8F">
        <w:rPr>
          <w:rStyle w:val="Literal"/>
        </w:rPr>
        <w:t>recv</w:t>
      </w:r>
      <w:r w:rsidR="00945AE6">
        <w:rPr>
          <w:lang w:eastAsia="en-GB"/>
        </w:rPr>
        <w:t xml:space="preserve"> </w:t>
      </w:r>
      <w:r w:rsidRPr="00D070DF">
        <w:rPr>
          <w:lang w:eastAsia="en-GB"/>
        </w:rPr>
        <w:t>returns</w:t>
      </w:r>
      <w:r w:rsidR="00945AE6">
        <w:rPr>
          <w:lang w:eastAsia="en-GB"/>
        </w:rPr>
        <w:t xml:space="preserve"> </w:t>
      </w:r>
      <w:r w:rsidRPr="00D070DF">
        <w:rPr>
          <w:lang w:eastAsia="en-GB"/>
        </w:rPr>
        <w:t>an</w:t>
      </w:r>
      <w:r w:rsidR="00945AE6">
        <w:rPr>
          <w:lang w:eastAsia="en-GB"/>
        </w:rPr>
        <w:t xml:space="preserve"> </w:t>
      </w:r>
      <w:r w:rsidRPr="00D070DF">
        <w:rPr>
          <w:lang w:eastAsia="en-GB"/>
        </w:rPr>
        <w:t>error</w:t>
      </w:r>
    </w:p>
    <w:p w14:paraId="64E8342E" w14:textId="6AF92CFE" w:rsidR="00D070DF" w:rsidRPr="00D070DF" w:rsidRDefault="00D070DF" w:rsidP="00945AE6">
      <w:pPr>
        <w:pStyle w:val="Body"/>
        <w:rPr>
          <w:lang w:eastAsia="en-GB"/>
        </w:rPr>
      </w:pPr>
      <w:r w:rsidRPr="00D070DF">
        <w:rPr>
          <w:lang w:eastAsia="en-GB"/>
        </w:rPr>
        <w:t>To</w:t>
      </w:r>
      <w:r w:rsidR="00945AE6">
        <w:rPr>
          <w:lang w:eastAsia="en-GB"/>
        </w:rPr>
        <w:t xml:space="preserve"> </w:t>
      </w:r>
      <w:r w:rsidRPr="00D070DF">
        <w:rPr>
          <w:lang w:eastAsia="en-GB"/>
        </w:rPr>
        <w:t>see</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in</w:t>
      </w:r>
      <w:r w:rsidR="00945AE6">
        <w:rPr>
          <w:lang w:eastAsia="en-GB"/>
        </w:rPr>
        <w:t xml:space="preserve"> </w:t>
      </w:r>
      <w:r w:rsidRPr="00D070DF">
        <w:rPr>
          <w:lang w:eastAsia="en-GB"/>
        </w:rPr>
        <w:t>action,</w:t>
      </w:r>
      <w:r w:rsidR="00945AE6">
        <w:rPr>
          <w:lang w:eastAsia="en-GB"/>
        </w:rPr>
        <w:t xml:space="preserve"> </w:t>
      </w:r>
      <w:r w:rsidRPr="00D070DF">
        <w:rPr>
          <w:lang w:eastAsia="en-GB"/>
        </w:rPr>
        <w:t>let’s</w:t>
      </w:r>
      <w:r w:rsidR="00945AE6">
        <w:rPr>
          <w:lang w:eastAsia="en-GB"/>
        </w:rPr>
        <w:t xml:space="preserve"> </w:t>
      </w:r>
      <w:r w:rsidRPr="00D070DF">
        <w:rPr>
          <w:lang w:eastAsia="en-GB"/>
        </w:rPr>
        <w:t>modify</w:t>
      </w:r>
      <w:r w:rsidR="00945AE6">
        <w:rPr>
          <w:lang w:eastAsia="en-GB"/>
        </w:rPr>
        <w:t xml:space="preserve"> </w:t>
      </w:r>
      <w:r w:rsidRPr="00D62D8F">
        <w:rPr>
          <w:rStyle w:val="Literal"/>
        </w:rPr>
        <w:t>main</w:t>
      </w:r>
      <w:r w:rsidR="00945AE6">
        <w:rPr>
          <w:lang w:eastAsia="en-GB"/>
        </w:rPr>
        <w:t xml:space="preserve"> </w:t>
      </w:r>
      <w:r w:rsidRPr="00D070DF">
        <w:rPr>
          <w:lang w:eastAsia="en-GB"/>
        </w:rPr>
        <w:t>to</w:t>
      </w:r>
      <w:r w:rsidR="00945AE6">
        <w:rPr>
          <w:lang w:eastAsia="en-GB"/>
        </w:rPr>
        <w:t xml:space="preserve"> </w:t>
      </w:r>
      <w:r w:rsidRPr="00D070DF">
        <w:rPr>
          <w:lang w:eastAsia="en-GB"/>
        </w:rPr>
        <w:t>accept</w:t>
      </w:r>
      <w:r w:rsidR="00945AE6">
        <w:rPr>
          <w:lang w:eastAsia="en-GB"/>
        </w:rPr>
        <w:t xml:space="preserve"> </w:t>
      </w:r>
      <w:r w:rsidRPr="00D070DF">
        <w:rPr>
          <w:lang w:eastAsia="en-GB"/>
        </w:rPr>
        <w:t>only</w:t>
      </w:r>
      <w:r w:rsidR="00945AE6">
        <w:rPr>
          <w:lang w:eastAsia="en-GB"/>
        </w:rPr>
        <w:t xml:space="preserve"> </w:t>
      </w:r>
      <w:r w:rsidRPr="00D070DF">
        <w:rPr>
          <w:lang w:eastAsia="en-GB"/>
        </w:rPr>
        <w:t>two</w:t>
      </w:r>
      <w:r w:rsidR="00945AE6">
        <w:rPr>
          <w:lang w:eastAsia="en-GB"/>
        </w:rPr>
        <w:t xml:space="preserve"> </w:t>
      </w:r>
      <w:r w:rsidRPr="00D070DF">
        <w:rPr>
          <w:lang w:eastAsia="en-GB"/>
        </w:rPr>
        <w:t>requests</w:t>
      </w:r>
      <w:r w:rsidR="00945AE6">
        <w:rPr>
          <w:lang w:eastAsia="en-GB"/>
        </w:rPr>
        <w:t xml:space="preserve"> </w:t>
      </w:r>
      <w:r w:rsidRPr="00D070DF">
        <w:rPr>
          <w:lang w:eastAsia="en-GB"/>
        </w:rPr>
        <w:t>before</w:t>
      </w:r>
      <w:r w:rsidR="00945AE6">
        <w:rPr>
          <w:lang w:eastAsia="en-GB"/>
        </w:rPr>
        <w:t xml:space="preserve"> </w:t>
      </w:r>
      <w:r w:rsidRPr="00D070DF">
        <w:rPr>
          <w:lang w:eastAsia="en-GB"/>
        </w:rPr>
        <w:t>gracefully</w:t>
      </w:r>
      <w:r w:rsidR="00945AE6">
        <w:rPr>
          <w:lang w:eastAsia="en-GB"/>
        </w:rPr>
        <w:t xml:space="preserve"> </w:t>
      </w:r>
      <w:r w:rsidRPr="00D070DF">
        <w:rPr>
          <w:lang w:eastAsia="en-GB"/>
        </w:rPr>
        <w:t>shutting</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as</w:t>
      </w:r>
      <w:r w:rsidR="00945AE6">
        <w:rPr>
          <w:lang w:eastAsia="en-GB"/>
        </w:rPr>
        <w:t xml:space="preserve"> </w:t>
      </w:r>
      <w:r w:rsidRPr="00D070DF">
        <w:rPr>
          <w:lang w:eastAsia="en-GB"/>
        </w:rPr>
        <w:t>shown</w:t>
      </w:r>
      <w:r w:rsidR="00945AE6">
        <w:rPr>
          <w:lang w:eastAsia="en-GB"/>
        </w:rPr>
        <w:t xml:space="preserve"> </w:t>
      </w:r>
      <w:r w:rsidRPr="00D070DF">
        <w:rPr>
          <w:lang w:eastAsia="en-GB"/>
        </w:rPr>
        <w:t>in</w:t>
      </w:r>
      <w:r w:rsidR="00945AE6">
        <w:rPr>
          <w:lang w:eastAsia="en-GB"/>
        </w:rPr>
        <w:t xml:space="preserve"> </w:t>
      </w:r>
      <w:r w:rsidRPr="00D070DF">
        <w:rPr>
          <w:lang w:eastAsia="en-GB"/>
        </w:rPr>
        <w:t>Listing</w:t>
      </w:r>
      <w:r w:rsidR="00945AE6">
        <w:rPr>
          <w:lang w:eastAsia="en-GB"/>
        </w:rPr>
        <w:t xml:space="preserve"> </w:t>
      </w:r>
      <w:r w:rsidRPr="00D070DF">
        <w:rPr>
          <w:lang w:eastAsia="en-GB"/>
        </w:rPr>
        <w:t>20-25.</w:t>
      </w:r>
    </w:p>
    <w:p w14:paraId="3B26C2C5" w14:textId="2193C1E0" w:rsidR="00D070DF" w:rsidRPr="00D070DF" w:rsidRDefault="00D070DF" w:rsidP="00B0420F">
      <w:pPr>
        <w:pStyle w:val="CodeLabel"/>
        <w:rPr>
          <w:lang w:eastAsia="en-GB"/>
        </w:rPr>
      </w:pPr>
      <w:r w:rsidRPr="00D070DF">
        <w:rPr>
          <w:lang w:eastAsia="en-GB"/>
        </w:rPr>
        <w:t>src/main.rs</w:t>
      </w:r>
    </w:p>
    <w:p w14:paraId="590AD548" w14:textId="04AA4187" w:rsidR="00D070DF" w:rsidRPr="00A73287" w:rsidRDefault="00D070DF" w:rsidP="00D62D8F">
      <w:pPr>
        <w:pStyle w:val="Code"/>
        <w:rPr>
          <w:rStyle w:val="LiteralGray"/>
        </w:rPr>
      </w:pPr>
      <w:r w:rsidRPr="00A73287">
        <w:rPr>
          <w:rStyle w:val="LiteralGray"/>
        </w:rPr>
        <w:t>fn</w:t>
      </w:r>
      <w:r w:rsidR="00945AE6" w:rsidRPr="00A73287">
        <w:rPr>
          <w:rStyle w:val="LiteralGray"/>
        </w:rPr>
        <w:t xml:space="preserve"> </w:t>
      </w:r>
      <w:r w:rsidRPr="00A73287">
        <w:rPr>
          <w:rStyle w:val="LiteralGray"/>
        </w:rPr>
        <w:t>main()</w:t>
      </w:r>
      <w:r w:rsidR="00945AE6" w:rsidRPr="00A73287">
        <w:rPr>
          <w:rStyle w:val="LiteralGray"/>
        </w:rPr>
        <w:t xml:space="preserve"> </w:t>
      </w:r>
      <w:r w:rsidRPr="00A73287">
        <w:rPr>
          <w:rStyle w:val="LiteralGray"/>
        </w:rPr>
        <w:t>{</w:t>
      </w:r>
    </w:p>
    <w:p w14:paraId="0FA52392" w14:textId="1EE21577"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listener</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TcpListener::bind("127.0.0.1:7878").unwrap();</w:t>
      </w:r>
    </w:p>
    <w:p w14:paraId="4D52478B" w14:textId="7C561BCE"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pool</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ThreadPool::new(4);</w:t>
      </w:r>
    </w:p>
    <w:p w14:paraId="688F7F7A" w14:textId="77777777" w:rsidR="00D070DF" w:rsidRPr="00D35EB9" w:rsidRDefault="00D070DF" w:rsidP="00D62D8F">
      <w:pPr>
        <w:pStyle w:val="Code"/>
      </w:pPr>
    </w:p>
    <w:p w14:paraId="641A5F4F" w14:textId="55801C1E" w:rsidR="00D070DF" w:rsidRPr="00D35EB9" w:rsidRDefault="00945AE6" w:rsidP="00D62D8F">
      <w:pPr>
        <w:pStyle w:val="Code"/>
      </w:pPr>
      <w:r w:rsidRPr="00D35EB9">
        <w:t xml:space="preserve">    </w:t>
      </w:r>
      <w:r w:rsidR="00D070DF" w:rsidRPr="00D35EB9">
        <w:t>for</w:t>
      </w:r>
      <w:r w:rsidRPr="00D35EB9">
        <w:t xml:space="preserve"> </w:t>
      </w:r>
      <w:r w:rsidR="00D070DF" w:rsidRPr="00D35EB9">
        <w:t>stream</w:t>
      </w:r>
      <w:r w:rsidRPr="00D35EB9">
        <w:t xml:space="preserve"> </w:t>
      </w:r>
      <w:r w:rsidR="00D070DF" w:rsidRPr="00D35EB9">
        <w:t>in</w:t>
      </w:r>
      <w:r w:rsidRPr="00D35EB9">
        <w:t xml:space="preserve"> </w:t>
      </w:r>
      <w:r w:rsidR="00D070DF" w:rsidRPr="00D35EB9">
        <w:t>listener.incoming().take(2)</w:t>
      </w:r>
      <w:r w:rsidRPr="00D35EB9">
        <w:t xml:space="preserve"> </w:t>
      </w:r>
      <w:r w:rsidR="00D070DF" w:rsidRPr="00D35EB9">
        <w:t>{</w:t>
      </w:r>
    </w:p>
    <w:p w14:paraId="62C73A6E" w14:textId="60420C14"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let</w:t>
      </w:r>
      <w:r w:rsidRPr="00A73287">
        <w:rPr>
          <w:rStyle w:val="LiteralGray"/>
        </w:rPr>
        <w:t xml:space="preserve"> </w:t>
      </w:r>
      <w:r w:rsidR="00D070DF" w:rsidRPr="00A73287">
        <w:rPr>
          <w:rStyle w:val="LiteralGray"/>
        </w:rPr>
        <w:t>stream</w:t>
      </w:r>
      <w:r w:rsidRPr="00A73287">
        <w:rPr>
          <w:rStyle w:val="LiteralGray"/>
        </w:rPr>
        <w:t xml:space="preserve"> </w:t>
      </w:r>
      <w:r w:rsidR="00D070DF" w:rsidRPr="00A73287">
        <w:rPr>
          <w:rStyle w:val="LiteralGray"/>
        </w:rPr>
        <w:t>=</w:t>
      </w:r>
      <w:r w:rsidRPr="00A73287">
        <w:rPr>
          <w:rStyle w:val="LiteralGray"/>
        </w:rPr>
        <w:t xml:space="preserve"> </w:t>
      </w:r>
      <w:r w:rsidR="00D070DF" w:rsidRPr="00A73287">
        <w:rPr>
          <w:rStyle w:val="LiteralGray"/>
        </w:rPr>
        <w:t>stream.unwrap();</w:t>
      </w:r>
    </w:p>
    <w:p w14:paraId="10197AE9" w14:textId="77777777" w:rsidR="00D070DF" w:rsidRPr="00A73287" w:rsidRDefault="00D070DF" w:rsidP="00D62D8F">
      <w:pPr>
        <w:pStyle w:val="Code"/>
        <w:rPr>
          <w:rStyle w:val="LiteralGray"/>
        </w:rPr>
      </w:pPr>
    </w:p>
    <w:p w14:paraId="3C8CF42B" w14:textId="07CC9818"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pool.execute(||</w:t>
      </w:r>
      <w:r w:rsidRPr="00A73287">
        <w:rPr>
          <w:rStyle w:val="LiteralGray"/>
        </w:rPr>
        <w:t xml:space="preserve"> </w:t>
      </w:r>
      <w:r w:rsidR="00D070DF" w:rsidRPr="00A73287">
        <w:rPr>
          <w:rStyle w:val="LiteralGray"/>
        </w:rPr>
        <w:t>{</w:t>
      </w:r>
    </w:p>
    <w:p w14:paraId="067FDFF4" w14:textId="4EE00F43"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handle_connection(stream);</w:t>
      </w:r>
    </w:p>
    <w:p w14:paraId="72BF4E4F" w14:textId="50C90EB1"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302C0F28" w14:textId="105C76AD" w:rsidR="00D070DF" w:rsidRPr="00A73287" w:rsidRDefault="00945AE6" w:rsidP="00D62D8F">
      <w:pPr>
        <w:pStyle w:val="Code"/>
        <w:rPr>
          <w:rStyle w:val="LiteralGray"/>
        </w:rPr>
      </w:pPr>
      <w:r w:rsidRPr="00A73287">
        <w:rPr>
          <w:rStyle w:val="LiteralGray"/>
        </w:rPr>
        <w:t xml:space="preserve">    </w:t>
      </w:r>
      <w:r w:rsidR="00D070DF" w:rsidRPr="00A73287">
        <w:rPr>
          <w:rStyle w:val="LiteralGray"/>
        </w:rPr>
        <w:t>}</w:t>
      </w:r>
    </w:p>
    <w:p w14:paraId="254E3F16" w14:textId="77777777" w:rsidR="00D070DF" w:rsidRPr="00D35EB9" w:rsidRDefault="00D070DF" w:rsidP="00D62D8F">
      <w:pPr>
        <w:pStyle w:val="Code"/>
      </w:pPr>
    </w:p>
    <w:p w14:paraId="45D6E265" w14:textId="133236D6" w:rsidR="00D070DF" w:rsidRPr="00D35EB9" w:rsidRDefault="00945AE6" w:rsidP="00D62D8F">
      <w:pPr>
        <w:pStyle w:val="Code"/>
      </w:pPr>
      <w:r w:rsidRPr="00D35EB9">
        <w:t xml:space="preserve">    </w:t>
      </w:r>
      <w:r w:rsidR="00D070DF" w:rsidRPr="00D35EB9">
        <w:t>println!("Shutting</w:t>
      </w:r>
      <w:r w:rsidRPr="00D35EB9">
        <w:t xml:space="preserve"> </w:t>
      </w:r>
      <w:r w:rsidR="00D070DF" w:rsidRPr="00D35EB9">
        <w:t>down.");</w:t>
      </w:r>
    </w:p>
    <w:p w14:paraId="5FB80765" w14:textId="77777777" w:rsidR="00D070DF" w:rsidRPr="00A73287" w:rsidRDefault="00D070DF" w:rsidP="00D62D8F">
      <w:pPr>
        <w:pStyle w:val="Code"/>
        <w:rPr>
          <w:rStyle w:val="LiteralGray"/>
        </w:rPr>
      </w:pPr>
      <w:r w:rsidRPr="00A73287">
        <w:rPr>
          <w:rStyle w:val="LiteralGray"/>
        </w:rPr>
        <w:t>}</w:t>
      </w:r>
    </w:p>
    <w:p w14:paraId="32008B34" w14:textId="1EA2DDDA" w:rsidR="00D070DF" w:rsidRPr="00D070DF" w:rsidRDefault="00D070DF" w:rsidP="00945AE6">
      <w:pPr>
        <w:pStyle w:val="CodeListingCaption"/>
        <w:rPr>
          <w:lang w:eastAsia="en-GB"/>
        </w:rPr>
      </w:pPr>
      <w:r w:rsidRPr="00D070DF">
        <w:rPr>
          <w:lang w:eastAsia="en-GB"/>
        </w:rPr>
        <w:t>Shut</w:t>
      </w:r>
      <w:r w:rsidR="00562F60">
        <w:rPr>
          <w:lang w:eastAsia="en-GB"/>
        </w:rPr>
        <w:t>ting</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after</w:t>
      </w:r>
      <w:r w:rsidR="00945AE6">
        <w:rPr>
          <w:lang w:eastAsia="en-GB"/>
        </w:rPr>
        <w:t xml:space="preserve"> </w:t>
      </w:r>
      <w:r w:rsidRPr="00D070DF">
        <w:rPr>
          <w:lang w:eastAsia="en-GB"/>
        </w:rPr>
        <w:t>serving</w:t>
      </w:r>
      <w:r w:rsidR="00945AE6">
        <w:rPr>
          <w:lang w:eastAsia="en-GB"/>
        </w:rPr>
        <w:t xml:space="preserve"> </w:t>
      </w:r>
      <w:r w:rsidRPr="00D070DF">
        <w:rPr>
          <w:lang w:eastAsia="en-GB"/>
        </w:rPr>
        <w:t>two</w:t>
      </w:r>
      <w:r w:rsidR="00945AE6">
        <w:rPr>
          <w:lang w:eastAsia="en-GB"/>
        </w:rPr>
        <w:t xml:space="preserve"> </w:t>
      </w:r>
      <w:r w:rsidRPr="00D070DF">
        <w:rPr>
          <w:lang w:eastAsia="en-GB"/>
        </w:rPr>
        <w:t>requests</w:t>
      </w:r>
      <w:r w:rsidR="00945AE6">
        <w:rPr>
          <w:lang w:eastAsia="en-GB"/>
        </w:rPr>
        <w:t xml:space="preserve"> </w:t>
      </w:r>
      <w:r w:rsidRPr="00D070DF">
        <w:rPr>
          <w:lang w:eastAsia="en-GB"/>
        </w:rPr>
        <w:t>by</w:t>
      </w:r>
      <w:r w:rsidR="00945AE6">
        <w:rPr>
          <w:lang w:eastAsia="en-GB"/>
        </w:rPr>
        <w:t xml:space="preserve"> </w:t>
      </w:r>
      <w:r w:rsidRPr="00D070DF">
        <w:rPr>
          <w:lang w:eastAsia="en-GB"/>
        </w:rPr>
        <w:t>exiting</w:t>
      </w:r>
      <w:r w:rsidR="00945AE6">
        <w:rPr>
          <w:lang w:eastAsia="en-GB"/>
        </w:rPr>
        <w:t xml:space="preserve"> </w:t>
      </w:r>
      <w:r w:rsidRPr="00D070DF">
        <w:rPr>
          <w:lang w:eastAsia="en-GB"/>
        </w:rPr>
        <w:t>the</w:t>
      </w:r>
      <w:r w:rsidR="00945AE6">
        <w:rPr>
          <w:lang w:eastAsia="en-GB"/>
        </w:rPr>
        <w:t xml:space="preserve"> </w:t>
      </w:r>
      <w:r w:rsidRPr="00D070DF">
        <w:rPr>
          <w:lang w:eastAsia="en-GB"/>
        </w:rPr>
        <w:t>loop</w:t>
      </w:r>
    </w:p>
    <w:p w14:paraId="59E917BD" w14:textId="059F79AB" w:rsidR="00D070DF" w:rsidRPr="00D070DF" w:rsidRDefault="00D070DF" w:rsidP="00945AE6">
      <w:pPr>
        <w:pStyle w:val="Body"/>
        <w:rPr>
          <w:lang w:eastAsia="en-GB"/>
        </w:rPr>
      </w:pPr>
      <w:r w:rsidRPr="00D070DF">
        <w:rPr>
          <w:lang w:eastAsia="en-GB"/>
        </w:rPr>
        <w:t>You</w:t>
      </w:r>
      <w:r w:rsidR="00945AE6">
        <w:rPr>
          <w:lang w:eastAsia="en-GB"/>
        </w:rPr>
        <w:t xml:space="preserve"> </w:t>
      </w:r>
      <w:r w:rsidRPr="00D070DF">
        <w:rPr>
          <w:lang w:eastAsia="en-GB"/>
        </w:rPr>
        <w:t>wouldn’t</w:t>
      </w:r>
      <w:r w:rsidR="00945AE6">
        <w:rPr>
          <w:lang w:eastAsia="en-GB"/>
        </w:rPr>
        <w:t xml:space="preserve"> </w:t>
      </w:r>
      <w:r w:rsidRPr="00D070DF">
        <w:rPr>
          <w:lang w:eastAsia="en-GB"/>
        </w:rPr>
        <w:t>want</w:t>
      </w:r>
      <w:r w:rsidR="00945AE6">
        <w:rPr>
          <w:lang w:eastAsia="en-GB"/>
        </w:rPr>
        <w:t xml:space="preserve"> </w:t>
      </w:r>
      <w:r w:rsidRPr="00D070DF">
        <w:rPr>
          <w:lang w:eastAsia="en-GB"/>
        </w:rPr>
        <w:t>a</w:t>
      </w:r>
      <w:r w:rsidR="00945AE6">
        <w:rPr>
          <w:lang w:eastAsia="en-GB"/>
        </w:rPr>
        <w:t xml:space="preserve"> </w:t>
      </w:r>
      <w:r w:rsidRPr="00D070DF">
        <w:rPr>
          <w:lang w:eastAsia="en-GB"/>
        </w:rPr>
        <w:t>real-world</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to</w:t>
      </w:r>
      <w:r w:rsidR="00945AE6">
        <w:rPr>
          <w:lang w:eastAsia="en-GB"/>
        </w:rPr>
        <w:t xml:space="preserve"> </w:t>
      </w:r>
      <w:r w:rsidRPr="00D070DF">
        <w:rPr>
          <w:lang w:eastAsia="en-GB"/>
        </w:rPr>
        <w:t>shut</w:t>
      </w:r>
      <w:r w:rsidR="00945AE6">
        <w:rPr>
          <w:lang w:eastAsia="en-GB"/>
        </w:rPr>
        <w:t xml:space="preserve"> </w:t>
      </w:r>
      <w:r w:rsidRPr="00D070DF">
        <w:rPr>
          <w:lang w:eastAsia="en-GB"/>
        </w:rPr>
        <w:t>down</w:t>
      </w:r>
      <w:r w:rsidR="00945AE6">
        <w:rPr>
          <w:lang w:eastAsia="en-GB"/>
        </w:rPr>
        <w:t xml:space="preserve"> </w:t>
      </w:r>
      <w:r w:rsidRPr="00D070DF">
        <w:rPr>
          <w:lang w:eastAsia="en-GB"/>
        </w:rPr>
        <w:t>after</w:t>
      </w:r>
      <w:r w:rsidR="00945AE6">
        <w:rPr>
          <w:lang w:eastAsia="en-GB"/>
        </w:rPr>
        <w:t xml:space="preserve"> </w:t>
      </w:r>
      <w:r w:rsidRPr="00D070DF">
        <w:rPr>
          <w:lang w:eastAsia="en-GB"/>
        </w:rPr>
        <w:t>serving</w:t>
      </w:r>
      <w:r w:rsidR="00945AE6">
        <w:rPr>
          <w:lang w:eastAsia="en-GB"/>
        </w:rPr>
        <w:t xml:space="preserve"> </w:t>
      </w:r>
      <w:r w:rsidRPr="00D070DF">
        <w:rPr>
          <w:lang w:eastAsia="en-GB"/>
        </w:rPr>
        <w:t>only</w:t>
      </w:r>
      <w:r w:rsidR="00945AE6">
        <w:rPr>
          <w:lang w:eastAsia="en-GB"/>
        </w:rPr>
        <w:t xml:space="preserve"> </w:t>
      </w:r>
      <w:r w:rsidRPr="00D070DF">
        <w:rPr>
          <w:lang w:eastAsia="en-GB"/>
        </w:rPr>
        <w:t>two</w:t>
      </w:r>
      <w:r w:rsidR="00945AE6">
        <w:rPr>
          <w:lang w:eastAsia="en-GB"/>
        </w:rPr>
        <w:t xml:space="preserve"> </w:t>
      </w:r>
      <w:r w:rsidRPr="00D070DF">
        <w:rPr>
          <w:lang w:eastAsia="en-GB"/>
        </w:rPr>
        <w:t>requests.</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just</w:t>
      </w:r>
      <w:r w:rsidR="00945AE6">
        <w:rPr>
          <w:lang w:eastAsia="en-GB"/>
        </w:rPr>
        <w:t xml:space="preserve"> </w:t>
      </w:r>
      <w:r w:rsidRPr="00D070DF">
        <w:rPr>
          <w:lang w:eastAsia="en-GB"/>
        </w:rPr>
        <w:t>demonstrates</w:t>
      </w:r>
      <w:r w:rsidR="00945AE6">
        <w:rPr>
          <w:lang w:eastAsia="en-GB"/>
        </w:rPr>
        <w:t xml:space="preserve"> </w:t>
      </w:r>
      <w:r w:rsidRPr="00D070DF">
        <w:rPr>
          <w:lang w:eastAsia="en-GB"/>
        </w:rPr>
        <w:t>that</w:t>
      </w:r>
      <w:r w:rsidR="00945AE6">
        <w:rPr>
          <w:lang w:eastAsia="en-GB"/>
        </w:rPr>
        <w:t xml:space="preserve"> </w:t>
      </w:r>
      <w:r w:rsidRPr="00D070DF">
        <w:rPr>
          <w:lang w:eastAsia="en-GB"/>
        </w:rPr>
        <w:t>the</w:t>
      </w:r>
      <w:r w:rsidR="00945AE6">
        <w:rPr>
          <w:lang w:eastAsia="en-GB"/>
        </w:rPr>
        <w:t xml:space="preserve"> </w:t>
      </w:r>
      <w:r w:rsidRPr="00D070DF">
        <w:rPr>
          <w:lang w:eastAsia="en-GB"/>
        </w:rPr>
        <w:t>graceful</w:t>
      </w:r>
      <w:r w:rsidR="00945AE6">
        <w:rPr>
          <w:lang w:eastAsia="en-GB"/>
        </w:rPr>
        <w:t xml:space="preserve"> </w:t>
      </w:r>
      <w:r w:rsidRPr="00D070DF">
        <w:rPr>
          <w:lang w:eastAsia="en-GB"/>
        </w:rPr>
        <w:t>shutdown</w:t>
      </w:r>
      <w:r w:rsidR="00945AE6">
        <w:rPr>
          <w:lang w:eastAsia="en-GB"/>
        </w:rPr>
        <w:t xml:space="preserve"> </w:t>
      </w:r>
      <w:r w:rsidRPr="00D070DF">
        <w:rPr>
          <w:lang w:eastAsia="en-GB"/>
        </w:rPr>
        <w:t>and</w:t>
      </w:r>
      <w:r w:rsidR="00945AE6">
        <w:rPr>
          <w:lang w:eastAsia="en-GB"/>
        </w:rPr>
        <w:t xml:space="preserve"> </w:t>
      </w:r>
      <w:r w:rsidRPr="00D070DF">
        <w:rPr>
          <w:lang w:eastAsia="en-GB"/>
        </w:rPr>
        <w:t>cleanup</w:t>
      </w:r>
      <w:r w:rsidR="00945AE6">
        <w:rPr>
          <w:lang w:eastAsia="en-GB"/>
        </w:rPr>
        <w:t xml:space="preserve"> </w:t>
      </w:r>
      <w:r w:rsidRPr="00D070DF">
        <w:rPr>
          <w:lang w:eastAsia="en-GB"/>
        </w:rPr>
        <w:t>is</w:t>
      </w:r>
      <w:r w:rsidR="00945AE6">
        <w:rPr>
          <w:lang w:eastAsia="en-GB"/>
        </w:rPr>
        <w:t xml:space="preserve"> </w:t>
      </w:r>
      <w:r w:rsidRPr="00D070DF">
        <w:rPr>
          <w:lang w:eastAsia="en-GB"/>
        </w:rPr>
        <w:t>in</w:t>
      </w:r>
      <w:r w:rsidR="00945AE6">
        <w:rPr>
          <w:lang w:eastAsia="en-GB"/>
        </w:rPr>
        <w:t xml:space="preserve"> </w:t>
      </w:r>
      <w:r w:rsidRPr="00D070DF">
        <w:rPr>
          <w:lang w:eastAsia="en-GB"/>
        </w:rPr>
        <w:t>working</w:t>
      </w:r>
      <w:r w:rsidR="00945AE6">
        <w:rPr>
          <w:lang w:eastAsia="en-GB"/>
        </w:rPr>
        <w:t xml:space="preserve"> </w:t>
      </w:r>
      <w:r w:rsidRPr="00D070DF">
        <w:rPr>
          <w:lang w:eastAsia="en-GB"/>
        </w:rPr>
        <w:t>order.</w:t>
      </w:r>
    </w:p>
    <w:p w14:paraId="5E40A34C" w14:textId="4D5B576C" w:rsidR="00D070DF" w:rsidRPr="00D070DF" w:rsidRDefault="00D070DF" w:rsidP="00945AE6">
      <w:pPr>
        <w:pStyle w:val="Body"/>
        <w:rPr>
          <w:lang w:eastAsia="en-GB"/>
        </w:rPr>
      </w:pPr>
      <w:r w:rsidRPr="00D070DF">
        <w:rPr>
          <w:lang w:eastAsia="en-GB"/>
        </w:rPr>
        <w:t>The</w:t>
      </w:r>
      <w:r w:rsidR="00945AE6">
        <w:rPr>
          <w:lang w:eastAsia="en-GB"/>
        </w:rPr>
        <w:t xml:space="preserve"> </w:t>
      </w:r>
      <w:r w:rsidRPr="00D62D8F">
        <w:rPr>
          <w:rStyle w:val="Literal"/>
        </w:rPr>
        <w:t>take</w:t>
      </w:r>
      <w:r w:rsidR="00945AE6">
        <w:rPr>
          <w:lang w:eastAsia="en-GB"/>
        </w:rPr>
        <w:t xml:space="preserve"> </w:t>
      </w:r>
      <w:r w:rsidRPr="00D070DF">
        <w:rPr>
          <w:lang w:eastAsia="en-GB"/>
        </w:rPr>
        <w:t>method</w:t>
      </w:r>
      <w:r w:rsidR="00945AE6">
        <w:rPr>
          <w:lang w:eastAsia="en-GB"/>
        </w:rPr>
        <w:t xml:space="preserve"> </w:t>
      </w:r>
      <w:r w:rsidRPr="00D070DF">
        <w:rPr>
          <w:lang w:eastAsia="en-GB"/>
        </w:rPr>
        <w:t>is</w:t>
      </w:r>
      <w:r w:rsidR="00945AE6">
        <w:rPr>
          <w:lang w:eastAsia="en-GB"/>
        </w:rPr>
        <w:t xml:space="preserve"> </w:t>
      </w:r>
      <w:r w:rsidRPr="00D070DF">
        <w:rPr>
          <w:lang w:eastAsia="en-GB"/>
        </w:rPr>
        <w:t>defined</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62D8F">
        <w:rPr>
          <w:rStyle w:val="Literal"/>
        </w:rPr>
        <w:t>Iterator</w:t>
      </w:r>
      <w:r w:rsidR="00945AE6">
        <w:rPr>
          <w:lang w:eastAsia="en-GB"/>
        </w:rPr>
        <w:t xml:space="preserve"> </w:t>
      </w:r>
      <w:r w:rsidRPr="00D070DF">
        <w:rPr>
          <w:lang w:eastAsia="en-GB"/>
        </w:rPr>
        <w:t>trait</w:t>
      </w:r>
      <w:r w:rsidR="00945AE6">
        <w:rPr>
          <w:lang w:eastAsia="en-GB"/>
        </w:rPr>
        <w:t xml:space="preserve"> </w:t>
      </w:r>
      <w:r w:rsidRPr="00D070DF">
        <w:rPr>
          <w:lang w:eastAsia="en-GB"/>
        </w:rPr>
        <w:t>and</w:t>
      </w:r>
      <w:r w:rsidR="00945AE6">
        <w:rPr>
          <w:lang w:eastAsia="en-GB"/>
        </w:rPr>
        <w:t xml:space="preserve"> </w:t>
      </w:r>
      <w:r w:rsidRPr="00D070DF">
        <w:rPr>
          <w:lang w:eastAsia="en-GB"/>
        </w:rPr>
        <w:t>limits</w:t>
      </w:r>
      <w:r w:rsidR="00945AE6">
        <w:rPr>
          <w:lang w:eastAsia="en-GB"/>
        </w:rPr>
        <w:t xml:space="preserve"> </w:t>
      </w:r>
      <w:r w:rsidRPr="00D070DF">
        <w:rPr>
          <w:lang w:eastAsia="en-GB"/>
        </w:rPr>
        <w:t>the</w:t>
      </w:r>
      <w:r w:rsidR="00945AE6">
        <w:rPr>
          <w:lang w:eastAsia="en-GB"/>
        </w:rPr>
        <w:t xml:space="preserve"> </w:t>
      </w:r>
      <w:r w:rsidRPr="00D070DF">
        <w:rPr>
          <w:lang w:eastAsia="en-GB"/>
        </w:rPr>
        <w:t>iteration</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two</w:t>
      </w:r>
      <w:r w:rsidR="00945AE6">
        <w:rPr>
          <w:lang w:eastAsia="en-GB"/>
        </w:rPr>
        <w:t xml:space="preserve"> </w:t>
      </w:r>
      <w:r w:rsidRPr="00D070DF">
        <w:rPr>
          <w:lang w:eastAsia="en-GB"/>
        </w:rPr>
        <w:t>items</w:t>
      </w:r>
      <w:r w:rsidR="00945AE6">
        <w:rPr>
          <w:lang w:eastAsia="en-GB"/>
        </w:rPr>
        <w:t xml:space="preserve"> </w:t>
      </w:r>
      <w:r w:rsidRPr="00D070DF">
        <w:rPr>
          <w:lang w:eastAsia="en-GB"/>
        </w:rPr>
        <w:t>at</w:t>
      </w:r>
      <w:r w:rsidR="00945AE6">
        <w:rPr>
          <w:lang w:eastAsia="en-GB"/>
        </w:rPr>
        <w:t xml:space="preserve"> </w:t>
      </w:r>
      <w:r w:rsidRPr="00D070DF">
        <w:rPr>
          <w:lang w:eastAsia="en-GB"/>
        </w:rPr>
        <w:t>most.</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will</w:t>
      </w:r>
      <w:r w:rsidR="00945AE6">
        <w:rPr>
          <w:lang w:eastAsia="en-GB"/>
        </w:rPr>
        <w:t xml:space="preserve"> </w:t>
      </w:r>
      <w:r w:rsidRPr="00D070DF">
        <w:rPr>
          <w:lang w:eastAsia="en-GB"/>
        </w:rPr>
        <w:t>go</w:t>
      </w:r>
      <w:r w:rsidR="00945AE6">
        <w:rPr>
          <w:lang w:eastAsia="en-GB"/>
        </w:rPr>
        <w:t xml:space="preserve"> </w:t>
      </w:r>
      <w:r w:rsidRPr="00D070DF">
        <w:rPr>
          <w:lang w:eastAsia="en-GB"/>
        </w:rPr>
        <w:t>out</w:t>
      </w:r>
      <w:r w:rsidR="00945AE6">
        <w:rPr>
          <w:lang w:eastAsia="en-GB"/>
        </w:rPr>
        <w:t xml:space="preserve"> </w:t>
      </w:r>
      <w:r w:rsidRPr="00D070DF">
        <w:rPr>
          <w:lang w:eastAsia="en-GB"/>
        </w:rPr>
        <w:t>of</w:t>
      </w:r>
      <w:r w:rsidR="00945AE6">
        <w:rPr>
          <w:lang w:eastAsia="en-GB"/>
        </w:rPr>
        <w:t xml:space="preserve"> </w:t>
      </w:r>
      <w:r w:rsidRPr="00D070DF">
        <w:rPr>
          <w:lang w:eastAsia="en-GB"/>
        </w:rPr>
        <w:t>scope</w:t>
      </w:r>
      <w:r w:rsidR="00945AE6">
        <w:rPr>
          <w:lang w:eastAsia="en-GB"/>
        </w:rPr>
        <w:t xml:space="preserve"> </w:t>
      </w:r>
      <w:r w:rsidRPr="00D070DF">
        <w:rPr>
          <w:lang w:eastAsia="en-GB"/>
        </w:rPr>
        <w:t>at</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62D8F">
        <w:rPr>
          <w:rStyle w:val="Literal"/>
        </w:rPr>
        <w:t>main</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will</w:t>
      </w:r>
      <w:r w:rsidR="00945AE6">
        <w:rPr>
          <w:lang w:eastAsia="en-GB"/>
        </w:rPr>
        <w:t xml:space="preserve"> </w:t>
      </w:r>
      <w:r w:rsidRPr="00D070DF">
        <w:rPr>
          <w:lang w:eastAsia="en-GB"/>
        </w:rPr>
        <w:t>run.</w:t>
      </w:r>
    </w:p>
    <w:p w14:paraId="70C57B30" w14:textId="265E3596" w:rsidR="00D070DF" w:rsidRPr="00D070DF" w:rsidRDefault="00D070DF" w:rsidP="00945AE6">
      <w:pPr>
        <w:pStyle w:val="Body"/>
        <w:rPr>
          <w:lang w:eastAsia="en-GB"/>
        </w:rPr>
      </w:pPr>
      <w:r w:rsidRPr="00D070DF">
        <w:rPr>
          <w:lang w:eastAsia="en-GB"/>
        </w:rPr>
        <w:t>Start</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with</w:t>
      </w:r>
      <w:r w:rsidR="00945AE6">
        <w:rPr>
          <w:lang w:eastAsia="en-GB"/>
        </w:rPr>
        <w:t xml:space="preserve"> </w:t>
      </w:r>
      <w:r w:rsidRPr="00D62D8F">
        <w:rPr>
          <w:rStyle w:val="Literal"/>
        </w:rPr>
        <w:t>cargo</w:t>
      </w:r>
      <w:r w:rsidR="00945AE6" w:rsidRPr="00D62D8F">
        <w:rPr>
          <w:rStyle w:val="Literal"/>
        </w:rPr>
        <w:t xml:space="preserve"> </w:t>
      </w:r>
      <w:r w:rsidRPr="00D62D8F">
        <w:rPr>
          <w:rStyle w:val="Literal"/>
        </w:rPr>
        <w:t>run</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make</w:t>
      </w:r>
      <w:r w:rsidR="00945AE6">
        <w:rPr>
          <w:lang w:eastAsia="en-GB"/>
        </w:rPr>
        <w:t xml:space="preserve"> </w:t>
      </w:r>
      <w:r w:rsidRPr="00D070DF">
        <w:rPr>
          <w:lang w:eastAsia="en-GB"/>
        </w:rPr>
        <w:t>three</w:t>
      </w:r>
      <w:r w:rsidR="00945AE6">
        <w:rPr>
          <w:lang w:eastAsia="en-GB"/>
        </w:rPr>
        <w:t xml:space="preserve"> </w:t>
      </w:r>
      <w:r w:rsidRPr="00D070DF">
        <w:rPr>
          <w:lang w:eastAsia="en-GB"/>
        </w:rPr>
        <w:t>requests.</w:t>
      </w:r>
      <w:r w:rsidR="00945AE6">
        <w:rPr>
          <w:lang w:eastAsia="en-GB"/>
        </w:rPr>
        <w:t xml:space="preserve"> </w:t>
      </w:r>
      <w:r w:rsidRPr="00D070DF">
        <w:rPr>
          <w:lang w:eastAsia="en-GB"/>
        </w:rPr>
        <w:t>The</w:t>
      </w:r>
      <w:r w:rsidR="00945AE6">
        <w:rPr>
          <w:lang w:eastAsia="en-GB"/>
        </w:rPr>
        <w:t xml:space="preserve"> </w:t>
      </w:r>
      <w:r w:rsidRPr="00D070DF">
        <w:rPr>
          <w:lang w:eastAsia="en-GB"/>
        </w:rPr>
        <w:t>third</w:t>
      </w:r>
      <w:r w:rsidR="00945AE6">
        <w:rPr>
          <w:lang w:eastAsia="en-GB"/>
        </w:rPr>
        <w:t xml:space="preserve"> </w:t>
      </w:r>
      <w:r w:rsidRPr="00D070DF">
        <w:rPr>
          <w:lang w:eastAsia="en-GB"/>
        </w:rPr>
        <w:t>request</w:t>
      </w:r>
      <w:r w:rsidR="00945AE6">
        <w:rPr>
          <w:lang w:eastAsia="en-GB"/>
        </w:rPr>
        <w:t xml:space="preserve"> </w:t>
      </w:r>
      <w:r w:rsidRPr="00D070DF">
        <w:rPr>
          <w:lang w:eastAsia="en-GB"/>
        </w:rPr>
        <w:t>should</w:t>
      </w:r>
      <w:r w:rsidR="00945AE6">
        <w:rPr>
          <w:lang w:eastAsia="en-GB"/>
        </w:rPr>
        <w:t xml:space="preserve"> </w:t>
      </w:r>
      <w:r w:rsidRPr="00D070DF">
        <w:rPr>
          <w:lang w:eastAsia="en-GB"/>
        </w:rPr>
        <w:t>error,</w:t>
      </w:r>
      <w:r w:rsidR="00945AE6">
        <w:rPr>
          <w:lang w:eastAsia="en-GB"/>
        </w:rPr>
        <w:t xml:space="preserve"> </w:t>
      </w:r>
      <w:r w:rsidRPr="00D070DF">
        <w:rPr>
          <w:lang w:eastAsia="en-GB"/>
        </w:rPr>
        <w:t>and</w:t>
      </w:r>
      <w:r w:rsidR="00945AE6">
        <w:rPr>
          <w:lang w:eastAsia="en-GB"/>
        </w:rPr>
        <w:t xml:space="preserve"> </w:t>
      </w:r>
      <w:r w:rsidRPr="00D070DF">
        <w:rPr>
          <w:lang w:eastAsia="en-GB"/>
        </w:rPr>
        <w:t>in</w:t>
      </w:r>
      <w:r w:rsidR="00945AE6">
        <w:rPr>
          <w:lang w:eastAsia="en-GB"/>
        </w:rPr>
        <w:t xml:space="preserve"> </w:t>
      </w:r>
      <w:r w:rsidRPr="00D070DF">
        <w:rPr>
          <w:lang w:eastAsia="en-GB"/>
        </w:rPr>
        <w:t>your</w:t>
      </w:r>
      <w:r w:rsidR="00945AE6">
        <w:rPr>
          <w:lang w:eastAsia="en-GB"/>
        </w:rPr>
        <w:t xml:space="preserve"> </w:t>
      </w:r>
      <w:r w:rsidRPr="00D070DF">
        <w:rPr>
          <w:lang w:eastAsia="en-GB"/>
        </w:rPr>
        <w:t>terminal</w:t>
      </w:r>
      <w:r w:rsidR="00945AE6">
        <w:rPr>
          <w:lang w:eastAsia="en-GB"/>
        </w:rPr>
        <w:t xml:space="preserve"> </w:t>
      </w:r>
      <w:r w:rsidRPr="00D070DF">
        <w:rPr>
          <w:lang w:eastAsia="en-GB"/>
        </w:rPr>
        <w:t>you</w:t>
      </w:r>
      <w:r w:rsidR="00945AE6">
        <w:rPr>
          <w:lang w:eastAsia="en-GB"/>
        </w:rPr>
        <w:t xml:space="preserve"> </w:t>
      </w:r>
      <w:r w:rsidRPr="00D070DF">
        <w:rPr>
          <w:lang w:eastAsia="en-GB"/>
        </w:rPr>
        <w:t>should</w:t>
      </w:r>
      <w:r w:rsidR="00945AE6">
        <w:rPr>
          <w:lang w:eastAsia="en-GB"/>
        </w:rPr>
        <w:t xml:space="preserve"> </w:t>
      </w:r>
      <w:r w:rsidRPr="00D070DF">
        <w:rPr>
          <w:lang w:eastAsia="en-GB"/>
        </w:rPr>
        <w:t>see</w:t>
      </w:r>
      <w:r w:rsidR="00945AE6">
        <w:rPr>
          <w:lang w:eastAsia="en-GB"/>
        </w:rPr>
        <w:t xml:space="preserve"> </w:t>
      </w:r>
      <w:r w:rsidRPr="00D070DF">
        <w:rPr>
          <w:lang w:eastAsia="en-GB"/>
        </w:rPr>
        <w:t>output</w:t>
      </w:r>
      <w:r w:rsidR="00945AE6">
        <w:rPr>
          <w:lang w:eastAsia="en-GB"/>
        </w:rPr>
        <w:t xml:space="preserve"> </w:t>
      </w:r>
      <w:r w:rsidRPr="00D070DF">
        <w:rPr>
          <w:lang w:eastAsia="en-GB"/>
        </w:rPr>
        <w:t>similar</w:t>
      </w:r>
      <w:r w:rsidR="00945AE6">
        <w:rPr>
          <w:lang w:eastAsia="en-GB"/>
        </w:rPr>
        <w:t xml:space="preserve"> </w:t>
      </w:r>
      <w:r w:rsidRPr="00D070DF">
        <w:rPr>
          <w:lang w:eastAsia="en-GB"/>
        </w:rPr>
        <w:t>to</w:t>
      </w:r>
      <w:r w:rsidR="00945AE6">
        <w:rPr>
          <w:lang w:eastAsia="en-GB"/>
        </w:rPr>
        <w:t xml:space="preserve"> </w:t>
      </w:r>
      <w:r w:rsidRPr="00D070DF">
        <w:rPr>
          <w:lang w:eastAsia="en-GB"/>
        </w:rPr>
        <w:t>this:</w:t>
      </w:r>
    </w:p>
    <w:p w14:paraId="6313E5CF" w14:textId="3F968E56" w:rsidR="00D070DF" w:rsidRPr="00D35EB9" w:rsidRDefault="00D070DF" w:rsidP="00945AE6">
      <w:pPr>
        <w:pStyle w:val="Code"/>
      </w:pPr>
      <w:r w:rsidRPr="00D35EB9">
        <w:t>$</w:t>
      </w:r>
      <w:r w:rsidR="00945AE6" w:rsidRPr="00D35EB9">
        <w:t xml:space="preserve"> </w:t>
      </w:r>
      <w:r w:rsidRPr="00945AE6">
        <w:rPr>
          <w:rStyle w:val="LiteralBold"/>
        </w:rPr>
        <w:t>cargo</w:t>
      </w:r>
      <w:r w:rsidR="00945AE6">
        <w:rPr>
          <w:rStyle w:val="LiteralBold"/>
        </w:rPr>
        <w:t xml:space="preserve"> </w:t>
      </w:r>
      <w:r w:rsidRPr="00945AE6">
        <w:rPr>
          <w:rStyle w:val="LiteralBold"/>
        </w:rPr>
        <w:t>run</w:t>
      </w:r>
    </w:p>
    <w:p w14:paraId="0D641C54" w14:textId="3741A812" w:rsidR="00D070DF" w:rsidRPr="00D35EB9" w:rsidRDefault="00945AE6" w:rsidP="00945AE6">
      <w:pPr>
        <w:pStyle w:val="Code"/>
      </w:pPr>
      <w:r w:rsidRPr="00D35EB9">
        <w:t xml:space="preserve">   </w:t>
      </w:r>
      <w:r w:rsidR="00D070DF" w:rsidRPr="00D35EB9">
        <w:t>Compiling</w:t>
      </w:r>
      <w:r w:rsidRPr="00D35EB9">
        <w:t xml:space="preserve"> </w:t>
      </w:r>
      <w:r w:rsidR="00D070DF" w:rsidRPr="00D35EB9">
        <w:t>hello</w:t>
      </w:r>
      <w:r w:rsidRPr="00D35EB9">
        <w:t xml:space="preserve"> </w:t>
      </w:r>
      <w:r w:rsidR="00D070DF" w:rsidRPr="00D35EB9">
        <w:t>v0.1.0</w:t>
      </w:r>
      <w:r w:rsidRPr="00D35EB9">
        <w:t xml:space="preserve"> </w:t>
      </w:r>
      <w:r w:rsidR="00D070DF" w:rsidRPr="00D35EB9">
        <w:t>(file:///projects/hello)</w:t>
      </w:r>
    </w:p>
    <w:p w14:paraId="549F8C18" w14:textId="3C1FDC31" w:rsidR="00D070DF" w:rsidRPr="00D35EB9" w:rsidRDefault="00945AE6" w:rsidP="00945AE6">
      <w:pPr>
        <w:pStyle w:val="Code"/>
      </w:pPr>
      <w:r w:rsidRPr="00D35EB9">
        <w:t xml:space="preserve">    </w:t>
      </w:r>
      <w:r w:rsidR="00D070DF" w:rsidRPr="00D35EB9">
        <w:t>Finished</w:t>
      </w:r>
      <w:r w:rsidRPr="00D35EB9">
        <w:t xml:space="preserve"> </w:t>
      </w:r>
      <w:r w:rsidR="00D070DF" w:rsidRPr="00D35EB9">
        <w:t>dev</w:t>
      </w:r>
      <w:r w:rsidRPr="00D35EB9">
        <w:t xml:space="preserve"> </w:t>
      </w:r>
      <w:r w:rsidR="00D070DF" w:rsidRPr="00D35EB9">
        <w:t>[unoptimized</w:t>
      </w:r>
      <w:r w:rsidRPr="00D35EB9">
        <w:t xml:space="preserve"> </w:t>
      </w:r>
      <w:r w:rsidR="00D070DF" w:rsidRPr="00D35EB9">
        <w:t>+</w:t>
      </w:r>
      <w:r w:rsidRPr="00D35EB9">
        <w:t xml:space="preserve"> </w:t>
      </w:r>
      <w:r w:rsidR="00D070DF" w:rsidRPr="00D35EB9">
        <w:t>debuginfo]</w:t>
      </w:r>
      <w:r w:rsidRPr="00D35EB9">
        <w:t xml:space="preserve"> </w:t>
      </w:r>
      <w:r w:rsidR="00D070DF" w:rsidRPr="00D35EB9">
        <w:t>target(s)</w:t>
      </w:r>
      <w:r w:rsidRPr="00D35EB9">
        <w:t xml:space="preserve"> </w:t>
      </w:r>
      <w:r w:rsidR="00D070DF" w:rsidRPr="00D35EB9">
        <w:t>in</w:t>
      </w:r>
      <w:r w:rsidRPr="00D35EB9">
        <w:t xml:space="preserve"> </w:t>
      </w:r>
      <w:r w:rsidR="00D070DF" w:rsidRPr="00D35EB9">
        <w:t>1.0s</w:t>
      </w:r>
    </w:p>
    <w:p w14:paraId="07CE5CCC" w14:textId="29A4DF61" w:rsidR="00D070DF" w:rsidRPr="00D35EB9" w:rsidRDefault="00945AE6" w:rsidP="00945AE6">
      <w:pPr>
        <w:pStyle w:val="Code"/>
      </w:pPr>
      <w:r w:rsidRPr="00D35EB9">
        <w:t xml:space="preserve">     </w:t>
      </w:r>
      <w:r w:rsidR="00D070DF" w:rsidRPr="00D35EB9">
        <w:t>Running</w:t>
      </w:r>
      <w:r w:rsidRPr="00D35EB9">
        <w:t xml:space="preserve"> </w:t>
      </w:r>
      <w:r w:rsidR="00D070DF" w:rsidRPr="00D35EB9">
        <w:t>`target/debug/hello`</w:t>
      </w:r>
    </w:p>
    <w:p w14:paraId="12CABD0D" w14:textId="435D9EE7" w:rsidR="00D070DF" w:rsidRPr="00D35EB9" w:rsidRDefault="00D070DF" w:rsidP="00945AE6">
      <w:pPr>
        <w:pStyle w:val="Code"/>
      </w:pPr>
      <w:r w:rsidRPr="00D35EB9">
        <w:t>Worker</w:t>
      </w:r>
      <w:r w:rsidR="00945AE6" w:rsidRPr="00D35EB9">
        <w:t xml:space="preserve"> </w:t>
      </w:r>
      <w:r w:rsidRPr="00D35EB9">
        <w:t>0</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06C36562" w14:textId="68704D38" w:rsidR="00D070DF" w:rsidRPr="00D35EB9" w:rsidRDefault="00D070DF" w:rsidP="00945AE6">
      <w:pPr>
        <w:pStyle w:val="Code"/>
      </w:pPr>
      <w:r w:rsidRPr="00D35EB9">
        <w:t>Shutting</w:t>
      </w:r>
      <w:r w:rsidR="00945AE6" w:rsidRPr="00D35EB9">
        <w:t xml:space="preserve"> </w:t>
      </w:r>
      <w:r w:rsidRPr="00D35EB9">
        <w:t>down.</w:t>
      </w:r>
    </w:p>
    <w:p w14:paraId="111502EC" w14:textId="3EDDA718" w:rsidR="00D070DF" w:rsidRPr="00D35EB9" w:rsidRDefault="00D070DF" w:rsidP="00945AE6">
      <w:pPr>
        <w:pStyle w:val="Code"/>
      </w:pPr>
      <w:r w:rsidRPr="00D35EB9">
        <w:t>Shutting</w:t>
      </w:r>
      <w:r w:rsidR="00945AE6" w:rsidRPr="00D35EB9">
        <w:t xml:space="preserve"> </w:t>
      </w:r>
      <w:r w:rsidRPr="00D35EB9">
        <w:t>down</w:t>
      </w:r>
      <w:r w:rsidR="00945AE6" w:rsidRPr="00D35EB9">
        <w:t xml:space="preserve"> </w:t>
      </w:r>
      <w:r w:rsidRPr="00D35EB9">
        <w:t>worker</w:t>
      </w:r>
      <w:r w:rsidR="00945AE6" w:rsidRPr="00D35EB9">
        <w:t xml:space="preserve"> </w:t>
      </w:r>
      <w:r w:rsidRPr="00D35EB9">
        <w:t>0</w:t>
      </w:r>
    </w:p>
    <w:p w14:paraId="6E1DD28D" w14:textId="105DD21C" w:rsidR="00D070DF" w:rsidRPr="00D35EB9" w:rsidRDefault="00D070DF" w:rsidP="00945AE6">
      <w:pPr>
        <w:pStyle w:val="Code"/>
      </w:pPr>
      <w:r w:rsidRPr="00D35EB9">
        <w:t>Worker</w:t>
      </w:r>
      <w:r w:rsidR="00945AE6" w:rsidRPr="00D35EB9">
        <w:t xml:space="preserve"> </w:t>
      </w:r>
      <w:r w:rsidRPr="00D35EB9">
        <w:t>3</w:t>
      </w:r>
      <w:r w:rsidR="00945AE6" w:rsidRPr="00D35EB9">
        <w:t xml:space="preserve"> </w:t>
      </w:r>
      <w:r w:rsidRPr="00D35EB9">
        <w:t>got</w:t>
      </w:r>
      <w:r w:rsidR="00945AE6" w:rsidRPr="00D35EB9">
        <w:t xml:space="preserve"> </w:t>
      </w:r>
      <w:r w:rsidRPr="00D35EB9">
        <w:t>a</w:t>
      </w:r>
      <w:r w:rsidR="00945AE6" w:rsidRPr="00D35EB9">
        <w:t xml:space="preserve"> </w:t>
      </w:r>
      <w:r w:rsidRPr="00D35EB9">
        <w:t>job;</w:t>
      </w:r>
      <w:r w:rsidR="00945AE6" w:rsidRPr="00D35EB9">
        <w:t xml:space="preserve"> </w:t>
      </w:r>
      <w:r w:rsidRPr="00D35EB9">
        <w:t>executing.</w:t>
      </w:r>
    </w:p>
    <w:p w14:paraId="09235B9E" w14:textId="16FF1142" w:rsidR="00D070DF" w:rsidRPr="00D35EB9" w:rsidRDefault="00D070DF" w:rsidP="00945AE6">
      <w:pPr>
        <w:pStyle w:val="Code"/>
      </w:pPr>
      <w:r w:rsidRPr="00D35EB9">
        <w:t>Worker</w:t>
      </w:r>
      <w:r w:rsidR="00945AE6" w:rsidRPr="00D35EB9">
        <w:t xml:space="preserve"> </w:t>
      </w:r>
      <w:r w:rsidRPr="00D35EB9">
        <w:t>1</w:t>
      </w:r>
      <w:r w:rsidR="00945AE6" w:rsidRPr="00D35EB9">
        <w:t xml:space="preserve"> </w:t>
      </w:r>
      <w:r w:rsidRPr="00D35EB9">
        <w:t>disconnected;</w:t>
      </w:r>
      <w:r w:rsidR="00945AE6" w:rsidRPr="00D35EB9">
        <w:t xml:space="preserve"> </w:t>
      </w:r>
      <w:r w:rsidRPr="00D35EB9">
        <w:t>shutting</w:t>
      </w:r>
      <w:r w:rsidR="00945AE6" w:rsidRPr="00D35EB9">
        <w:t xml:space="preserve"> </w:t>
      </w:r>
      <w:r w:rsidRPr="00D35EB9">
        <w:t>down.</w:t>
      </w:r>
    </w:p>
    <w:p w14:paraId="2C7E818F" w14:textId="36633F8A" w:rsidR="00D070DF" w:rsidRPr="00D35EB9" w:rsidRDefault="00D070DF" w:rsidP="00945AE6">
      <w:pPr>
        <w:pStyle w:val="Code"/>
      </w:pPr>
      <w:r w:rsidRPr="00D35EB9">
        <w:t>Worker</w:t>
      </w:r>
      <w:r w:rsidR="00945AE6" w:rsidRPr="00D35EB9">
        <w:t xml:space="preserve"> </w:t>
      </w:r>
      <w:r w:rsidRPr="00D35EB9">
        <w:t>2</w:t>
      </w:r>
      <w:r w:rsidR="00945AE6" w:rsidRPr="00D35EB9">
        <w:t xml:space="preserve"> </w:t>
      </w:r>
      <w:r w:rsidRPr="00D35EB9">
        <w:t>disconnected;</w:t>
      </w:r>
      <w:r w:rsidR="00945AE6" w:rsidRPr="00D35EB9">
        <w:t xml:space="preserve"> </w:t>
      </w:r>
      <w:r w:rsidRPr="00D35EB9">
        <w:t>shutting</w:t>
      </w:r>
      <w:r w:rsidR="00945AE6" w:rsidRPr="00D35EB9">
        <w:t xml:space="preserve"> </w:t>
      </w:r>
      <w:r w:rsidRPr="00D35EB9">
        <w:t>down.</w:t>
      </w:r>
    </w:p>
    <w:p w14:paraId="0C3D1788" w14:textId="32A36E85" w:rsidR="00D070DF" w:rsidRPr="00D35EB9" w:rsidRDefault="00D070DF" w:rsidP="00945AE6">
      <w:pPr>
        <w:pStyle w:val="Code"/>
      </w:pPr>
      <w:r w:rsidRPr="00D35EB9">
        <w:t>Worker</w:t>
      </w:r>
      <w:r w:rsidR="00945AE6" w:rsidRPr="00D35EB9">
        <w:t xml:space="preserve"> </w:t>
      </w:r>
      <w:r w:rsidRPr="00D35EB9">
        <w:t>3</w:t>
      </w:r>
      <w:r w:rsidR="00945AE6" w:rsidRPr="00D35EB9">
        <w:t xml:space="preserve"> </w:t>
      </w:r>
      <w:r w:rsidRPr="00D35EB9">
        <w:t>disconnected;</w:t>
      </w:r>
      <w:r w:rsidR="00945AE6" w:rsidRPr="00D35EB9">
        <w:t xml:space="preserve"> </w:t>
      </w:r>
      <w:r w:rsidRPr="00D35EB9">
        <w:t>shutting</w:t>
      </w:r>
      <w:r w:rsidR="00945AE6" w:rsidRPr="00D35EB9">
        <w:t xml:space="preserve"> </w:t>
      </w:r>
      <w:r w:rsidRPr="00D35EB9">
        <w:t>down.</w:t>
      </w:r>
    </w:p>
    <w:p w14:paraId="1EBC61F3" w14:textId="116529C3" w:rsidR="00D070DF" w:rsidRPr="00D35EB9" w:rsidRDefault="00D070DF" w:rsidP="00945AE6">
      <w:pPr>
        <w:pStyle w:val="Code"/>
      </w:pPr>
      <w:r w:rsidRPr="00D35EB9">
        <w:t>Worker</w:t>
      </w:r>
      <w:r w:rsidR="00945AE6" w:rsidRPr="00D35EB9">
        <w:t xml:space="preserve"> </w:t>
      </w:r>
      <w:r w:rsidRPr="00D35EB9">
        <w:t>0</w:t>
      </w:r>
      <w:r w:rsidR="00945AE6" w:rsidRPr="00D35EB9">
        <w:t xml:space="preserve"> </w:t>
      </w:r>
      <w:r w:rsidRPr="00D35EB9">
        <w:t>disconnected;</w:t>
      </w:r>
      <w:r w:rsidR="00945AE6" w:rsidRPr="00D35EB9">
        <w:t xml:space="preserve"> </w:t>
      </w:r>
      <w:r w:rsidRPr="00D35EB9">
        <w:t>shutting</w:t>
      </w:r>
      <w:r w:rsidR="00945AE6" w:rsidRPr="00D35EB9">
        <w:t xml:space="preserve"> </w:t>
      </w:r>
      <w:r w:rsidRPr="00D35EB9">
        <w:t>down.</w:t>
      </w:r>
    </w:p>
    <w:p w14:paraId="3C065AD4" w14:textId="0EBD3311" w:rsidR="00D070DF" w:rsidRPr="00D35EB9" w:rsidRDefault="00D070DF" w:rsidP="00945AE6">
      <w:pPr>
        <w:pStyle w:val="Code"/>
      </w:pPr>
      <w:r w:rsidRPr="00D35EB9">
        <w:t>Shutting</w:t>
      </w:r>
      <w:r w:rsidR="00945AE6" w:rsidRPr="00D35EB9">
        <w:t xml:space="preserve"> </w:t>
      </w:r>
      <w:r w:rsidRPr="00D35EB9">
        <w:t>down</w:t>
      </w:r>
      <w:r w:rsidR="00945AE6" w:rsidRPr="00D35EB9">
        <w:t xml:space="preserve"> </w:t>
      </w:r>
      <w:r w:rsidRPr="00D35EB9">
        <w:t>worker</w:t>
      </w:r>
      <w:r w:rsidR="00945AE6" w:rsidRPr="00D35EB9">
        <w:t xml:space="preserve"> </w:t>
      </w:r>
      <w:r w:rsidRPr="00D35EB9">
        <w:t>1</w:t>
      </w:r>
    </w:p>
    <w:p w14:paraId="5AD74FA8" w14:textId="6409368C" w:rsidR="00D070DF" w:rsidRPr="00D35EB9" w:rsidRDefault="00D070DF" w:rsidP="00945AE6">
      <w:pPr>
        <w:pStyle w:val="Code"/>
      </w:pPr>
      <w:r w:rsidRPr="00D35EB9">
        <w:t>Shutting</w:t>
      </w:r>
      <w:r w:rsidR="00945AE6" w:rsidRPr="00D35EB9">
        <w:t xml:space="preserve"> </w:t>
      </w:r>
      <w:r w:rsidRPr="00D35EB9">
        <w:t>down</w:t>
      </w:r>
      <w:r w:rsidR="00945AE6" w:rsidRPr="00D35EB9">
        <w:t xml:space="preserve"> </w:t>
      </w:r>
      <w:r w:rsidRPr="00D35EB9">
        <w:t>worker</w:t>
      </w:r>
      <w:r w:rsidR="00945AE6" w:rsidRPr="00D35EB9">
        <w:t xml:space="preserve"> </w:t>
      </w:r>
      <w:r w:rsidRPr="00D35EB9">
        <w:t>2</w:t>
      </w:r>
    </w:p>
    <w:p w14:paraId="1117B54E" w14:textId="3B0DA8F3" w:rsidR="00D070DF" w:rsidRPr="00D35EB9" w:rsidRDefault="00D070DF" w:rsidP="00945AE6">
      <w:pPr>
        <w:pStyle w:val="Code"/>
      </w:pPr>
      <w:r w:rsidRPr="00D35EB9">
        <w:t>Shutting</w:t>
      </w:r>
      <w:r w:rsidR="00945AE6" w:rsidRPr="00D35EB9">
        <w:t xml:space="preserve"> </w:t>
      </w:r>
      <w:r w:rsidRPr="00D35EB9">
        <w:t>down</w:t>
      </w:r>
      <w:r w:rsidR="00945AE6" w:rsidRPr="00D35EB9">
        <w:t xml:space="preserve"> </w:t>
      </w:r>
      <w:r w:rsidRPr="00D35EB9">
        <w:t>worker</w:t>
      </w:r>
      <w:r w:rsidR="00945AE6" w:rsidRPr="00D35EB9">
        <w:t xml:space="preserve"> </w:t>
      </w:r>
      <w:r w:rsidRPr="00D35EB9">
        <w:t>3</w:t>
      </w:r>
    </w:p>
    <w:p w14:paraId="55931992" w14:textId="5329EF67" w:rsidR="00D070DF" w:rsidRPr="00D070DF" w:rsidRDefault="00D070DF" w:rsidP="00945AE6">
      <w:pPr>
        <w:pStyle w:val="Body"/>
        <w:rPr>
          <w:lang w:eastAsia="en-GB"/>
        </w:rPr>
      </w:pPr>
      <w:r w:rsidRPr="00D070DF">
        <w:rPr>
          <w:lang w:eastAsia="en-GB"/>
        </w:rPr>
        <w:t>You</w:t>
      </w:r>
      <w:r w:rsidR="00945AE6">
        <w:rPr>
          <w:lang w:eastAsia="en-GB"/>
        </w:rPr>
        <w:t xml:space="preserve"> </w:t>
      </w:r>
      <w:r w:rsidRPr="00D070DF">
        <w:rPr>
          <w:lang w:eastAsia="en-GB"/>
        </w:rPr>
        <w:t>might</w:t>
      </w:r>
      <w:r w:rsidR="00945AE6">
        <w:rPr>
          <w:lang w:eastAsia="en-GB"/>
        </w:rPr>
        <w:t xml:space="preserve"> </w:t>
      </w:r>
      <w:r w:rsidRPr="00D070DF">
        <w:rPr>
          <w:lang w:eastAsia="en-GB"/>
        </w:rPr>
        <w:t>see</w:t>
      </w:r>
      <w:r w:rsidR="00945AE6">
        <w:rPr>
          <w:lang w:eastAsia="en-GB"/>
        </w:rPr>
        <w:t xml:space="preserve"> </w:t>
      </w:r>
      <w:r w:rsidRPr="00D070DF">
        <w:rPr>
          <w:lang w:eastAsia="en-GB"/>
        </w:rPr>
        <w:t>a</w:t>
      </w:r>
      <w:r w:rsidR="00945AE6">
        <w:rPr>
          <w:lang w:eastAsia="en-GB"/>
        </w:rPr>
        <w:t xml:space="preserve"> </w:t>
      </w:r>
      <w:r w:rsidRPr="00D070DF">
        <w:rPr>
          <w:lang w:eastAsia="en-GB"/>
        </w:rPr>
        <w:t>different</w:t>
      </w:r>
      <w:r w:rsidR="00945AE6">
        <w:rPr>
          <w:lang w:eastAsia="en-GB"/>
        </w:rPr>
        <w:t xml:space="preserve"> </w:t>
      </w:r>
      <w:r w:rsidRPr="00D070DF">
        <w:rPr>
          <w:lang w:eastAsia="en-GB"/>
        </w:rPr>
        <w:t>ordering</w:t>
      </w:r>
      <w:r w:rsidR="00945AE6">
        <w:rPr>
          <w:lang w:eastAsia="en-GB"/>
        </w:rPr>
        <w:t xml:space="preserve"> </w:t>
      </w:r>
      <w:r w:rsidRPr="00D070DF">
        <w:rPr>
          <w:lang w:eastAsia="en-GB"/>
        </w:rPr>
        <w:t>of</w:t>
      </w:r>
      <w:r w:rsidR="00945AE6">
        <w:rPr>
          <w:lang w:eastAsia="en-GB"/>
        </w:rPr>
        <w:t xml:space="preserve"> </w:t>
      </w:r>
      <w:del w:id="208" w:author="Carol Nichols" w:date="2022-08-29T21:11:00Z">
        <w:r w:rsidRPr="00010F59" w:rsidDel="00010F59">
          <w:rPr>
            <w:rStyle w:val="Literal"/>
            <w:rPrChange w:id="209" w:author="Carol Nichols" w:date="2022-08-29T21:12:00Z">
              <w:rPr>
                <w:lang w:eastAsia="en-GB"/>
              </w:rPr>
            </w:rPrChange>
          </w:rPr>
          <w:delText>workers</w:delText>
        </w:r>
        <w:r w:rsidR="00945AE6" w:rsidRPr="00010F59" w:rsidDel="00010F59">
          <w:rPr>
            <w:rStyle w:val="Literal"/>
            <w:rPrChange w:id="210" w:author="Carol Nichols" w:date="2022-08-29T21:12:00Z">
              <w:rPr>
                <w:lang w:eastAsia="en-GB"/>
              </w:rPr>
            </w:rPrChange>
          </w:rPr>
          <w:delText xml:space="preserve"> </w:delText>
        </w:r>
      </w:del>
      <w:ins w:id="211" w:author="Carol Nichols" w:date="2022-08-29T21:11:00Z">
        <w:r w:rsidR="00010F59" w:rsidRPr="00010F59">
          <w:rPr>
            <w:rStyle w:val="Literal"/>
            <w:rPrChange w:id="212" w:author="Carol Nichols" w:date="2022-08-29T21:12:00Z">
              <w:rPr>
                <w:lang w:eastAsia="en-GB"/>
              </w:rPr>
            </w:rPrChange>
          </w:rPr>
          <w:t>Worker</w:t>
        </w:r>
      </w:ins>
      <w:ins w:id="213" w:author="Carol Nichols" w:date="2022-08-29T21:12:00Z">
        <w:r w:rsidR="00010F59">
          <w:rPr>
            <w:lang w:eastAsia="en-GB"/>
          </w:rPr>
          <w:t xml:space="preserve"> ID</w:t>
        </w:r>
      </w:ins>
      <w:ins w:id="214" w:author="Carol Nichols" w:date="2022-08-29T21:11:00Z">
        <w:r w:rsidR="00010F59" w:rsidRPr="00D070DF">
          <w:rPr>
            <w:lang w:eastAsia="en-GB"/>
          </w:rPr>
          <w:t>s</w:t>
        </w:r>
        <w:r w:rsidR="00010F59">
          <w:rPr>
            <w:lang w:eastAsia="en-GB"/>
          </w:rPr>
          <w:t xml:space="preserve"> </w:t>
        </w:r>
      </w:ins>
      <w:r w:rsidRPr="00D070DF">
        <w:rPr>
          <w:lang w:eastAsia="en-GB"/>
        </w:rPr>
        <w:t>and</w:t>
      </w:r>
      <w:r w:rsidR="00945AE6">
        <w:rPr>
          <w:lang w:eastAsia="en-GB"/>
        </w:rPr>
        <w:t xml:space="preserve"> </w:t>
      </w:r>
      <w:r w:rsidRPr="00D070DF">
        <w:rPr>
          <w:lang w:eastAsia="en-GB"/>
        </w:rPr>
        <w:t>messages</w:t>
      </w:r>
      <w:r w:rsidR="00945AE6">
        <w:rPr>
          <w:lang w:eastAsia="en-GB"/>
        </w:rPr>
        <w:t xml:space="preserve"> </w:t>
      </w:r>
      <w:r w:rsidRPr="00D070DF">
        <w:rPr>
          <w:lang w:eastAsia="en-GB"/>
        </w:rPr>
        <w:t>printed.</w:t>
      </w:r>
      <w:r w:rsidR="00945AE6">
        <w:rPr>
          <w:lang w:eastAsia="en-GB"/>
        </w:rPr>
        <w:t xml:space="preserve"> </w:t>
      </w:r>
      <w:r w:rsidRPr="00D070DF">
        <w:rPr>
          <w:lang w:eastAsia="en-GB"/>
        </w:rPr>
        <w:t>We</w:t>
      </w:r>
      <w:r w:rsidR="00945AE6">
        <w:rPr>
          <w:lang w:eastAsia="en-GB"/>
        </w:rPr>
        <w:t xml:space="preserve"> </w:t>
      </w:r>
      <w:r w:rsidRPr="00D070DF">
        <w:rPr>
          <w:lang w:eastAsia="en-GB"/>
        </w:rPr>
        <w:t>can</w:t>
      </w:r>
      <w:r w:rsidR="00945AE6">
        <w:rPr>
          <w:lang w:eastAsia="en-GB"/>
        </w:rPr>
        <w:t xml:space="preserve"> </w:t>
      </w:r>
      <w:r w:rsidRPr="00D070DF">
        <w:rPr>
          <w:lang w:eastAsia="en-GB"/>
        </w:rPr>
        <w:t>see</w:t>
      </w:r>
      <w:r w:rsidR="00945AE6">
        <w:rPr>
          <w:lang w:eastAsia="en-GB"/>
        </w:rPr>
        <w:t xml:space="preserve"> </w:t>
      </w:r>
      <w:r w:rsidRPr="00D070DF">
        <w:rPr>
          <w:lang w:eastAsia="en-GB"/>
        </w:rPr>
        <w:t>how</w:t>
      </w:r>
      <w:r w:rsidR="00945AE6">
        <w:rPr>
          <w:lang w:eastAsia="en-GB"/>
        </w:rPr>
        <w:t xml:space="preserve"> </w:t>
      </w:r>
      <w:r w:rsidRPr="00D070DF">
        <w:rPr>
          <w:lang w:eastAsia="en-GB"/>
        </w:rPr>
        <w:t>this</w:t>
      </w:r>
      <w:r w:rsidR="00945AE6">
        <w:rPr>
          <w:lang w:eastAsia="en-GB"/>
        </w:rPr>
        <w:t xml:space="preserve"> </w:t>
      </w:r>
      <w:r w:rsidRPr="00D070DF">
        <w:rPr>
          <w:lang w:eastAsia="en-GB"/>
        </w:rPr>
        <w:t>code</w:t>
      </w:r>
      <w:r w:rsidR="00945AE6">
        <w:rPr>
          <w:lang w:eastAsia="en-GB"/>
        </w:rPr>
        <w:t xml:space="preserve"> </w:t>
      </w:r>
      <w:r w:rsidRPr="00D070DF">
        <w:rPr>
          <w:lang w:eastAsia="en-GB"/>
        </w:rPr>
        <w:t>works</w:t>
      </w:r>
      <w:r w:rsidR="00945AE6">
        <w:rPr>
          <w:lang w:eastAsia="en-GB"/>
        </w:rPr>
        <w:t xml:space="preserve"> </w:t>
      </w:r>
      <w:r w:rsidRPr="00D070DF">
        <w:rPr>
          <w:lang w:eastAsia="en-GB"/>
        </w:rPr>
        <w:t>from</w:t>
      </w:r>
      <w:r w:rsidR="00945AE6">
        <w:rPr>
          <w:lang w:eastAsia="en-GB"/>
        </w:rPr>
        <w:t xml:space="preserve"> </w:t>
      </w:r>
      <w:r w:rsidRPr="00D070DF">
        <w:rPr>
          <w:lang w:eastAsia="en-GB"/>
        </w:rPr>
        <w:t>the</w:t>
      </w:r>
      <w:r w:rsidR="00945AE6">
        <w:rPr>
          <w:lang w:eastAsia="en-GB"/>
        </w:rPr>
        <w:t xml:space="preserve"> </w:t>
      </w:r>
      <w:r w:rsidRPr="00D070DF">
        <w:rPr>
          <w:lang w:eastAsia="en-GB"/>
        </w:rPr>
        <w:t>messages:</w:t>
      </w:r>
      <w:r w:rsidR="00945AE6">
        <w:rPr>
          <w:lang w:eastAsia="en-GB"/>
        </w:rPr>
        <w:t xml:space="preserve"> </w:t>
      </w:r>
      <w:ins w:id="215" w:author="Carol Nichols" w:date="2022-08-29T21:12:00Z">
        <w:r w:rsidR="00010F59" w:rsidRPr="00010F59">
          <w:rPr>
            <w:rStyle w:val="Literal"/>
            <w:rPrChange w:id="216" w:author="Carol Nichols" w:date="2022-08-29T21:12:00Z">
              <w:rPr>
                <w:lang w:eastAsia="en-GB"/>
              </w:rPr>
            </w:rPrChange>
          </w:rPr>
          <w:t>W</w:t>
        </w:r>
      </w:ins>
      <w:del w:id="217" w:author="Carol Nichols" w:date="2022-08-29T21:12:00Z">
        <w:r w:rsidRPr="00010F59" w:rsidDel="00010F59">
          <w:rPr>
            <w:rStyle w:val="Literal"/>
            <w:rPrChange w:id="218" w:author="Carol Nichols" w:date="2022-08-29T21:12:00Z">
              <w:rPr>
                <w:lang w:eastAsia="en-GB"/>
              </w:rPr>
            </w:rPrChange>
          </w:rPr>
          <w:delText>w</w:delText>
        </w:r>
      </w:del>
      <w:r w:rsidRPr="00010F59">
        <w:rPr>
          <w:rStyle w:val="Literal"/>
          <w:rPrChange w:id="219" w:author="Carol Nichols" w:date="2022-08-29T21:12:00Z">
            <w:rPr>
              <w:lang w:eastAsia="en-GB"/>
            </w:rPr>
          </w:rPrChange>
        </w:rPr>
        <w:t>orker</w:t>
      </w:r>
      <w:ins w:id="220" w:author="Carol Nichols" w:date="2022-08-29T21:12:00Z">
        <w:r w:rsidR="00010F59">
          <w:rPr>
            <w:lang w:eastAsia="en-GB"/>
          </w:rPr>
          <w:t xml:space="preserve"> instance</w:t>
        </w:r>
      </w:ins>
      <w:r w:rsidRPr="00D070DF">
        <w:rPr>
          <w:lang w:eastAsia="en-GB"/>
        </w:rPr>
        <w:t>s</w:t>
      </w:r>
      <w:r w:rsidR="00945AE6">
        <w:rPr>
          <w:lang w:eastAsia="en-GB"/>
        </w:rPr>
        <w:t xml:space="preserve"> </w:t>
      </w:r>
      <w:r w:rsidRPr="00D070DF">
        <w:rPr>
          <w:lang w:eastAsia="en-GB"/>
        </w:rPr>
        <w:t>0</w:t>
      </w:r>
      <w:r w:rsidR="00945AE6">
        <w:rPr>
          <w:lang w:eastAsia="en-GB"/>
        </w:rPr>
        <w:t xml:space="preserve"> </w:t>
      </w:r>
      <w:r w:rsidRPr="00D070DF">
        <w:rPr>
          <w:lang w:eastAsia="en-GB"/>
        </w:rPr>
        <w:t>and</w:t>
      </w:r>
      <w:r w:rsidR="00945AE6">
        <w:rPr>
          <w:lang w:eastAsia="en-GB"/>
        </w:rPr>
        <w:t xml:space="preserve"> </w:t>
      </w:r>
      <w:r w:rsidRPr="00D070DF">
        <w:rPr>
          <w:lang w:eastAsia="en-GB"/>
        </w:rPr>
        <w:t>3</w:t>
      </w:r>
      <w:r w:rsidR="00945AE6">
        <w:rPr>
          <w:lang w:eastAsia="en-GB"/>
        </w:rPr>
        <w:t xml:space="preserve"> </w:t>
      </w:r>
      <w:r w:rsidRPr="00D070DF">
        <w:rPr>
          <w:lang w:eastAsia="en-GB"/>
        </w:rPr>
        <w:t>got</w:t>
      </w:r>
      <w:r w:rsidR="00945AE6">
        <w:rPr>
          <w:lang w:eastAsia="en-GB"/>
        </w:rPr>
        <w:t xml:space="preserve"> </w:t>
      </w:r>
      <w:r w:rsidRPr="00D070DF">
        <w:rPr>
          <w:lang w:eastAsia="en-GB"/>
        </w:rPr>
        <w:t>the</w:t>
      </w:r>
      <w:r w:rsidR="00945AE6">
        <w:rPr>
          <w:lang w:eastAsia="en-GB"/>
        </w:rPr>
        <w:t xml:space="preserve"> </w:t>
      </w:r>
      <w:r w:rsidRPr="00D070DF">
        <w:rPr>
          <w:lang w:eastAsia="en-GB"/>
        </w:rPr>
        <w:t>first</w:t>
      </w:r>
      <w:r w:rsidR="00945AE6">
        <w:rPr>
          <w:lang w:eastAsia="en-GB"/>
        </w:rPr>
        <w:t xml:space="preserve"> </w:t>
      </w:r>
      <w:r w:rsidRPr="00D070DF">
        <w:rPr>
          <w:lang w:eastAsia="en-GB"/>
        </w:rPr>
        <w:t>two</w:t>
      </w:r>
      <w:r w:rsidR="00945AE6">
        <w:rPr>
          <w:lang w:eastAsia="en-GB"/>
        </w:rPr>
        <w:t xml:space="preserve"> </w:t>
      </w:r>
      <w:r w:rsidRPr="00D070DF">
        <w:rPr>
          <w:lang w:eastAsia="en-GB"/>
        </w:rPr>
        <w:t>requests.</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stopped</w:t>
      </w:r>
      <w:r w:rsidR="00945AE6">
        <w:rPr>
          <w:lang w:eastAsia="en-GB"/>
        </w:rPr>
        <w:t xml:space="preserve"> </w:t>
      </w:r>
      <w:r w:rsidRPr="00D070DF">
        <w:rPr>
          <w:lang w:eastAsia="en-GB"/>
        </w:rPr>
        <w:t>accepting</w:t>
      </w:r>
      <w:r w:rsidR="00945AE6">
        <w:rPr>
          <w:lang w:eastAsia="en-GB"/>
        </w:rPr>
        <w:t xml:space="preserve"> </w:t>
      </w:r>
      <w:r w:rsidRPr="00D070DF">
        <w:rPr>
          <w:lang w:eastAsia="en-GB"/>
        </w:rPr>
        <w:t>connections</w:t>
      </w:r>
      <w:r w:rsidR="00945AE6">
        <w:rPr>
          <w:lang w:eastAsia="en-GB"/>
        </w:rPr>
        <w:t xml:space="preserve"> </w:t>
      </w:r>
      <w:r w:rsidRPr="00D070DF">
        <w:rPr>
          <w:lang w:eastAsia="en-GB"/>
        </w:rPr>
        <w:t>after</w:t>
      </w:r>
      <w:r w:rsidR="00945AE6">
        <w:rPr>
          <w:lang w:eastAsia="en-GB"/>
        </w:rPr>
        <w:t xml:space="preserve"> </w:t>
      </w:r>
      <w:r w:rsidRPr="00D070DF">
        <w:rPr>
          <w:lang w:eastAsia="en-GB"/>
        </w:rPr>
        <w:t>the</w:t>
      </w:r>
      <w:r w:rsidR="00945AE6">
        <w:rPr>
          <w:lang w:eastAsia="en-GB"/>
        </w:rPr>
        <w:t xml:space="preserve"> </w:t>
      </w:r>
      <w:r w:rsidRPr="00D070DF">
        <w:rPr>
          <w:lang w:eastAsia="en-GB"/>
        </w:rPr>
        <w:t>second</w:t>
      </w:r>
      <w:r w:rsidR="00945AE6">
        <w:rPr>
          <w:lang w:eastAsia="en-GB"/>
        </w:rPr>
        <w:t xml:space="preserve"> </w:t>
      </w:r>
      <w:r w:rsidRPr="00D070DF">
        <w:rPr>
          <w:lang w:eastAsia="en-GB"/>
        </w:rPr>
        <w:t>connection,</w:t>
      </w:r>
      <w:r w:rsidR="00945AE6">
        <w:rPr>
          <w:lang w:eastAsia="en-GB"/>
        </w:rPr>
        <w:t xml:space="preserve"> </w:t>
      </w:r>
      <w:r w:rsidRPr="00D070DF">
        <w:rPr>
          <w:lang w:eastAsia="en-GB"/>
        </w:rPr>
        <w:t>and</w:t>
      </w:r>
      <w:r w:rsidR="00945AE6">
        <w:rPr>
          <w:lang w:eastAsia="en-GB"/>
        </w:rPr>
        <w:t xml:space="preserve"> </w:t>
      </w:r>
      <w:r w:rsidRPr="00D070DF">
        <w:rPr>
          <w:lang w:eastAsia="en-GB"/>
        </w:rPr>
        <w:t>the</w:t>
      </w:r>
      <w:r w:rsidR="00945AE6">
        <w:rPr>
          <w:lang w:eastAsia="en-GB"/>
        </w:rPr>
        <w:t xml:space="preserve"> </w:t>
      </w:r>
      <w:r w:rsidRPr="00D62D8F">
        <w:rPr>
          <w:rStyle w:val="Literal"/>
        </w:rPr>
        <w:t>Drop</w:t>
      </w:r>
      <w:r w:rsidR="00945AE6">
        <w:rPr>
          <w:lang w:eastAsia="en-GB"/>
        </w:rPr>
        <w:t xml:space="preserve"> </w:t>
      </w:r>
      <w:r w:rsidRPr="00D070DF">
        <w:rPr>
          <w:lang w:eastAsia="en-GB"/>
        </w:rPr>
        <w:t>implementation</w:t>
      </w:r>
      <w:r w:rsidR="00945AE6">
        <w:rPr>
          <w:lang w:eastAsia="en-GB"/>
        </w:rPr>
        <w:t xml:space="preserve"> </w:t>
      </w:r>
      <w:r w:rsidRPr="00D070DF">
        <w:rPr>
          <w:lang w:eastAsia="en-GB"/>
        </w:rPr>
        <w:t>on</w:t>
      </w:r>
      <w:r w:rsidR="00945AE6">
        <w:rPr>
          <w:lang w:eastAsia="en-GB"/>
        </w:rPr>
        <w:t xml:space="preserve"> </w:t>
      </w:r>
      <w:r w:rsidRPr="00D62D8F">
        <w:rPr>
          <w:rStyle w:val="Literal"/>
        </w:rPr>
        <w:t>ThreadPool</w:t>
      </w:r>
      <w:r w:rsidR="00945AE6">
        <w:rPr>
          <w:lang w:eastAsia="en-GB"/>
        </w:rPr>
        <w:t xml:space="preserve"> </w:t>
      </w:r>
      <w:r w:rsidRPr="00D070DF">
        <w:rPr>
          <w:lang w:eastAsia="en-GB"/>
        </w:rPr>
        <w:t>starts</w:t>
      </w:r>
      <w:r w:rsidR="00945AE6">
        <w:rPr>
          <w:lang w:eastAsia="en-GB"/>
        </w:rPr>
        <w:t xml:space="preserve"> </w:t>
      </w:r>
      <w:r w:rsidRPr="00D070DF">
        <w:rPr>
          <w:lang w:eastAsia="en-GB"/>
        </w:rPr>
        <w:t>executing</w:t>
      </w:r>
      <w:r w:rsidR="00945AE6">
        <w:rPr>
          <w:lang w:eastAsia="en-GB"/>
        </w:rPr>
        <w:t xml:space="preserve"> </w:t>
      </w:r>
      <w:r w:rsidRPr="00D070DF">
        <w:rPr>
          <w:lang w:eastAsia="en-GB"/>
        </w:rPr>
        <w:t>before</w:t>
      </w:r>
      <w:r w:rsidR="00945AE6">
        <w:rPr>
          <w:lang w:eastAsia="en-GB"/>
        </w:rPr>
        <w:t xml:space="preserve"> </w:t>
      </w:r>
      <w:del w:id="221" w:author="Carol Nichols" w:date="2022-08-29T21:12:00Z">
        <w:r w:rsidRPr="00010F59" w:rsidDel="00010F59">
          <w:rPr>
            <w:rStyle w:val="Literal"/>
            <w:rPrChange w:id="222" w:author="Carol Nichols" w:date="2022-08-29T21:12:00Z">
              <w:rPr>
                <w:lang w:eastAsia="en-GB"/>
              </w:rPr>
            </w:rPrChange>
          </w:rPr>
          <w:delText>worker</w:delText>
        </w:r>
        <w:r w:rsidR="00945AE6" w:rsidRPr="00010F59" w:rsidDel="00010F59">
          <w:rPr>
            <w:rStyle w:val="Literal"/>
            <w:rPrChange w:id="223" w:author="Carol Nichols" w:date="2022-08-29T21:12:00Z">
              <w:rPr>
                <w:lang w:eastAsia="en-GB"/>
              </w:rPr>
            </w:rPrChange>
          </w:rPr>
          <w:delText xml:space="preserve"> </w:delText>
        </w:r>
      </w:del>
      <w:ins w:id="224" w:author="Carol Nichols" w:date="2022-08-29T21:12:00Z">
        <w:r w:rsidR="00010F59" w:rsidRPr="00010F59">
          <w:rPr>
            <w:rStyle w:val="Literal"/>
            <w:rPrChange w:id="225" w:author="Carol Nichols" w:date="2022-08-29T21:12:00Z">
              <w:rPr>
                <w:lang w:eastAsia="en-GB"/>
              </w:rPr>
            </w:rPrChange>
          </w:rPr>
          <w:t>Worker</w:t>
        </w:r>
        <w:r w:rsidR="00010F59">
          <w:rPr>
            <w:lang w:eastAsia="en-GB"/>
          </w:rPr>
          <w:t xml:space="preserve"> </w:t>
        </w:r>
      </w:ins>
      <w:r w:rsidRPr="00D070DF">
        <w:rPr>
          <w:lang w:eastAsia="en-GB"/>
        </w:rPr>
        <w:t>3</w:t>
      </w:r>
      <w:r w:rsidR="00945AE6">
        <w:rPr>
          <w:lang w:eastAsia="en-GB"/>
        </w:rPr>
        <w:t xml:space="preserve"> </w:t>
      </w:r>
      <w:r w:rsidRPr="00D070DF">
        <w:rPr>
          <w:lang w:eastAsia="en-GB"/>
        </w:rPr>
        <w:t>even</w:t>
      </w:r>
      <w:r w:rsidR="00945AE6">
        <w:rPr>
          <w:lang w:eastAsia="en-GB"/>
        </w:rPr>
        <w:t xml:space="preserve"> </w:t>
      </w:r>
      <w:r w:rsidRPr="00D070DF">
        <w:rPr>
          <w:lang w:eastAsia="en-GB"/>
        </w:rPr>
        <w:t>starts</w:t>
      </w:r>
      <w:r w:rsidR="00945AE6">
        <w:rPr>
          <w:lang w:eastAsia="en-GB"/>
        </w:rPr>
        <w:t xml:space="preserve"> </w:t>
      </w:r>
      <w:r w:rsidRPr="00D070DF">
        <w:rPr>
          <w:lang w:eastAsia="en-GB"/>
        </w:rPr>
        <w:t>its</w:t>
      </w:r>
      <w:r w:rsidR="00945AE6">
        <w:rPr>
          <w:lang w:eastAsia="en-GB"/>
        </w:rPr>
        <w:t xml:space="preserve"> </w:t>
      </w:r>
      <w:r w:rsidRPr="00D070DF">
        <w:rPr>
          <w:lang w:eastAsia="en-GB"/>
        </w:rPr>
        <w:t>job.</w:t>
      </w:r>
      <w:r w:rsidR="00945AE6">
        <w:rPr>
          <w:lang w:eastAsia="en-GB"/>
        </w:rPr>
        <w:t xml:space="preserve"> </w:t>
      </w:r>
      <w:r w:rsidRPr="00D070DF">
        <w:rPr>
          <w:lang w:eastAsia="en-GB"/>
        </w:rPr>
        <w:t>Dropping</w:t>
      </w:r>
      <w:r w:rsidR="00945AE6">
        <w:rPr>
          <w:lang w:eastAsia="en-GB"/>
        </w:rPr>
        <w:t xml:space="preserve"> </w:t>
      </w:r>
      <w:r w:rsidRPr="00D070DF">
        <w:rPr>
          <w:lang w:eastAsia="en-GB"/>
        </w:rPr>
        <w:t>the</w:t>
      </w:r>
      <w:r w:rsidR="00945AE6">
        <w:rPr>
          <w:lang w:eastAsia="en-GB"/>
        </w:rPr>
        <w:t xml:space="preserve"> </w:t>
      </w:r>
      <w:r w:rsidRPr="00D62D8F">
        <w:rPr>
          <w:rStyle w:val="Literal"/>
        </w:rPr>
        <w:t>sender</w:t>
      </w:r>
      <w:r w:rsidR="00945AE6">
        <w:rPr>
          <w:lang w:eastAsia="en-GB"/>
        </w:rPr>
        <w:t xml:space="preserve"> </w:t>
      </w:r>
      <w:r w:rsidRPr="00D070DF">
        <w:rPr>
          <w:lang w:eastAsia="en-GB"/>
        </w:rPr>
        <w:t>disconnects</w:t>
      </w:r>
      <w:r w:rsidR="00945AE6">
        <w:rPr>
          <w:lang w:eastAsia="en-GB"/>
        </w:rPr>
        <w:t xml:space="preserve"> </w:t>
      </w:r>
      <w:r w:rsidRPr="00D070DF">
        <w:rPr>
          <w:lang w:eastAsia="en-GB"/>
        </w:rPr>
        <w:t>all</w:t>
      </w:r>
      <w:r w:rsidR="00945AE6">
        <w:rPr>
          <w:lang w:eastAsia="en-GB"/>
        </w:rPr>
        <w:t xml:space="preserve"> </w:t>
      </w:r>
      <w:r w:rsidRPr="00D070DF">
        <w:rPr>
          <w:lang w:eastAsia="en-GB"/>
        </w:rPr>
        <w:t>the</w:t>
      </w:r>
      <w:r w:rsidR="00945AE6">
        <w:rPr>
          <w:lang w:eastAsia="en-GB"/>
        </w:rPr>
        <w:t xml:space="preserve"> </w:t>
      </w:r>
      <w:ins w:id="226" w:author="Carol Nichols" w:date="2022-08-29T21:12:00Z">
        <w:r w:rsidR="00052712" w:rsidRPr="00052712">
          <w:rPr>
            <w:rStyle w:val="Literal"/>
            <w:rPrChange w:id="227" w:author="Carol Nichols" w:date="2022-08-29T21:12:00Z">
              <w:rPr>
                <w:lang w:eastAsia="en-GB"/>
              </w:rPr>
            </w:rPrChange>
          </w:rPr>
          <w:t>W</w:t>
        </w:r>
      </w:ins>
      <w:del w:id="228" w:author="Carol Nichols" w:date="2022-08-29T21:12:00Z">
        <w:r w:rsidRPr="00052712" w:rsidDel="00052712">
          <w:rPr>
            <w:rStyle w:val="Literal"/>
            <w:rPrChange w:id="229" w:author="Carol Nichols" w:date="2022-08-29T21:12:00Z">
              <w:rPr>
                <w:lang w:eastAsia="en-GB"/>
              </w:rPr>
            </w:rPrChange>
          </w:rPr>
          <w:delText>w</w:delText>
        </w:r>
      </w:del>
      <w:r w:rsidRPr="00052712">
        <w:rPr>
          <w:rStyle w:val="Literal"/>
          <w:rPrChange w:id="230" w:author="Carol Nichols" w:date="2022-08-29T21:12:00Z">
            <w:rPr>
              <w:lang w:eastAsia="en-GB"/>
            </w:rPr>
          </w:rPrChange>
        </w:rPr>
        <w:t>orker</w:t>
      </w:r>
      <w:ins w:id="231" w:author="Carol Nichols" w:date="2022-08-29T21:12:00Z">
        <w:r w:rsidR="00052712">
          <w:rPr>
            <w:lang w:eastAsia="en-GB"/>
          </w:rPr>
          <w:t xml:space="preserve"> instance</w:t>
        </w:r>
      </w:ins>
      <w:r w:rsidRPr="00D070DF">
        <w:rPr>
          <w:lang w:eastAsia="en-GB"/>
        </w:rPr>
        <w:t>s</w:t>
      </w:r>
      <w:r w:rsidR="00945AE6">
        <w:rPr>
          <w:lang w:eastAsia="en-GB"/>
        </w:rPr>
        <w:t xml:space="preserve"> </w:t>
      </w:r>
      <w:r w:rsidRPr="00D070DF">
        <w:rPr>
          <w:lang w:eastAsia="en-GB"/>
        </w:rPr>
        <w:t>and</w:t>
      </w:r>
      <w:r w:rsidR="00945AE6">
        <w:rPr>
          <w:lang w:eastAsia="en-GB"/>
        </w:rPr>
        <w:t xml:space="preserve"> </w:t>
      </w:r>
      <w:r w:rsidRPr="00D070DF">
        <w:rPr>
          <w:lang w:eastAsia="en-GB"/>
        </w:rPr>
        <w:t>tells</w:t>
      </w:r>
      <w:r w:rsidR="00945AE6">
        <w:rPr>
          <w:lang w:eastAsia="en-GB"/>
        </w:rPr>
        <w:t xml:space="preserve"> </w:t>
      </w:r>
      <w:r w:rsidRPr="00D070DF">
        <w:rPr>
          <w:lang w:eastAsia="en-GB"/>
        </w:rPr>
        <w:t>them</w:t>
      </w:r>
      <w:r w:rsidR="00945AE6">
        <w:rPr>
          <w:lang w:eastAsia="en-GB"/>
        </w:rPr>
        <w:t xml:space="preserve"> </w:t>
      </w:r>
      <w:r w:rsidRPr="00D070DF">
        <w:rPr>
          <w:lang w:eastAsia="en-GB"/>
        </w:rPr>
        <w:t>to</w:t>
      </w:r>
      <w:r w:rsidR="00945AE6">
        <w:rPr>
          <w:lang w:eastAsia="en-GB"/>
        </w:rPr>
        <w:t xml:space="preserve"> </w:t>
      </w:r>
      <w:r w:rsidRPr="00D070DF">
        <w:rPr>
          <w:lang w:eastAsia="en-GB"/>
        </w:rPr>
        <w:t>shut</w:t>
      </w:r>
      <w:r w:rsidR="00945AE6">
        <w:rPr>
          <w:lang w:eastAsia="en-GB"/>
        </w:rPr>
        <w:t xml:space="preserve"> </w:t>
      </w:r>
      <w:r w:rsidRPr="00D070DF">
        <w:rPr>
          <w:lang w:eastAsia="en-GB"/>
        </w:rPr>
        <w:t>down.</w:t>
      </w:r>
      <w:r w:rsidR="00945AE6">
        <w:rPr>
          <w:lang w:eastAsia="en-GB"/>
        </w:rPr>
        <w:t xml:space="preserve"> </w:t>
      </w:r>
      <w:r w:rsidRPr="00D070DF">
        <w:rPr>
          <w:lang w:eastAsia="en-GB"/>
        </w:rPr>
        <w:t>The</w:t>
      </w:r>
      <w:r w:rsidR="00945AE6">
        <w:rPr>
          <w:lang w:eastAsia="en-GB"/>
        </w:rPr>
        <w:t xml:space="preserve"> </w:t>
      </w:r>
      <w:ins w:id="232" w:author="Carol Nichols" w:date="2022-08-29T21:13:00Z">
        <w:r w:rsidR="00052712" w:rsidRPr="00052712">
          <w:rPr>
            <w:rStyle w:val="Literal"/>
            <w:rPrChange w:id="233" w:author="Carol Nichols" w:date="2022-08-29T21:13:00Z">
              <w:rPr>
                <w:lang w:eastAsia="en-GB"/>
              </w:rPr>
            </w:rPrChange>
          </w:rPr>
          <w:t>W</w:t>
        </w:r>
      </w:ins>
      <w:del w:id="234" w:author="Carol Nichols" w:date="2022-08-29T21:12:00Z">
        <w:r w:rsidRPr="00052712" w:rsidDel="00052712">
          <w:rPr>
            <w:rStyle w:val="Literal"/>
            <w:rPrChange w:id="235" w:author="Carol Nichols" w:date="2022-08-29T21:13:00Z">
              <w:rPr>
                <w:lang w:eastAsia="en-GB"/>
              </w:rPr>
            </w:rPrChange>
          </w:rPr>
          <w:delText>w</w:delText>
        </w:r>
      </w:del>
      <w:r w:rsidRPr="00052712">
        <w:rPr>
          <w:rStyle w:val="Literal"/>
          <w:rPrChange w:id="236" w:author="Carol Nichols" w:date="2022-08-29T21:13:00Z">
            <w:rPr>
              <w:lang w:eastAsia="en-GB"/>
            </w:rPr>
          </w:rPrChange>
        </w:rPr>
        <w:t>orker</w:t>
      </w:r>
      <w:ins w:id="237" w:author="Carol Nichols" w:date="2022-08-29T21:12:00Z">
        <w:r w:rsidR="00052712">
          <w:rPr>
            <w:lang w:eastAsia="en-GB"/>
          </w:rPr>
          <w:t xml:space="preserve"> instance</w:t>
        </w:r>
      </w:ins>
      <w:r w:rsidRPr="00D070DF">
        <w:rPr>
          <w:lang w:eastAsia="en-GB"/>
        </w:rPr>
        <w:t>s</w:t>
      </w:r>
      <w:r w:rsidR="00945AE6">
        <w:rPr>
          <w:lang w:eastAsia="en-GB"/>
        </w:rPr>
        <w:t xml:space="preserve"> </w:t>
      </w:r>
      <w:r w:rsidRPr="00D070DF">
        <w:rPr>
          <w:lang w:eastAsia="en-GB"/>
        </w:rPr>
        <w:t>each</w:t>
      </w:r>
      <w:r w:rsidR="00945AE6">
        <w:rPr>
          <w:lang w:eastAsia="en-GB"/>
        </w:rPr>
        <w:t xml:space="preserve"> </w:t>
      </w:r>
      <w:r w:rsidRPr="00D070DF">
        <w:rPr>
          <w:lang w:eastAsia="en-GB"/>
        </w:rPr>
        <w:t>print</w:t>
      </w:r>
      <w:r w:rsidR="00945AE6">
        <w:rPr>
          <w:lang w:eastAsia="en-GB"/>
        </w:rPr>
        <w:t xml:space="preserve"> </w:t>
      </w:r>
      <w:r w:rsidRPr="00D070DF">
        <w:rPr>
          <w:lang w:eastAsia="en-GB"/>
        </w:rPr>
        <w:t>a</w:t>
      </w:r>
      <w:r w:rsidR="00945AE6">
        <w:rPr>
          <w:lang w:eastAsia="en-GB"/>
        </w:rPr>
        <w:t xml:space="preserve"> </w:t>
      </w:r>
      <w:r w:rsidRPr="00D070DF">
        <w:rPr>
          <w:lang w:eastAsia="en-GB"/>
        </w:rPr>
        <w:t>message</w:t>
      </w:r>
      <w:r w:rsidR="00945AE6">
        <w:rPr>
          <w:lang w:eastAsia="en-GB"/>
        </w:rPr>
        <w:t xml:space="preserve"> </w:t>
      </w:r>
      <w:r w:rsidRPr="00D070DF">
        <w:rPr>
          <w:lang w:eastAsia="en-GB"/>
        </w:rPr>
        <w:t>when</w:t>
      </w:r>
      <w:r w:rsidR="00945AE6">
        <w:rPr>
          <w:lang w:eastAsia="en-GB"/>
        </w:rPr>
        <w:t xml:space="preserve"> </w:t>
      </w:r>
      <w:r w:rsidRPr="00D070DF">
        <w:rPr>
          <w:lang w:eastAsia="en-GB"/>
        </w:rPr>
        <w:t>they</w:t>
      </w:r>
      <w:r w:rsidR="00945AE6">
        <w:rPr>
          <w:lang w:eastAsia="en-GB"/>
        </w:rPr>
        <w:t xml:space="preserve"> </w:t>
      </w:r>
      <w:r w:rsidRPr="00D070DF">
        <w:rPr>
          <w:lang w:eastAsia="en-GB"/>
        </w:rPr>
        <w:t>disconnect,</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calls</w:t>
      </w:r>
      <w:r w:rsidR="00945AE6">
        <w:rPr>
          <w:lang w:eastAsia="en-GB"/>
        </w:rPr>
        <w:t xml:space="preserve"> </w:t>
      </w:r>
      <w:r w:rsidRPr="00D62D8F">
        <w:rPr>
          <w:rStyle w:val="Literal"/>
        </w:rPr>
        <w:t>join</w:t>
      </w:r>
      <w:r w:rsidR="00945AE6">
        <w:rPr>
          <w:lang w:eastAsia="en-GB"/>
        </w:rPr>
        <w:t xml:space="preserve"> </w:t>
      </w:r>
      <w:r w:rsidRPr="00D070DF">
        <w:rPr>
          <w:lang w:eastAsia="en-GB"/>
        </w:rPr>
        <w:t>to</w:t>
      </w:r>
      <w:r w:rsidR="00945AE6">
        <w:rPr>
          <w:lang w:eastAsia="en-GB"/>
        </w:rPr>
        <w:t xml:space="preserve"> </w:t>
      </w:r>
      <w:r w:rsidRPr="00D070DF">
        <w:rPr>
          <w:lang w:eastAsia="en-GB"/>
        </w:rPr>
        <w:t>wait</w:t>
      </w:r>
      <w:r w:rsidR="00945AE6">
        <w:rPr>
          <w:lang w:eastAsia="en-GB"/>
        </w:rPr>
        <w:t xml:space="preserve"> </w:t>
      </w:r>
      <w:r w:rsidRPr="00D070DF">
        <w:rPr>
          <w:lang w:eastAsia="en-GB"/>
        </w:rPr>
        <w:t>for</w:t>
      </w:r>
      <w:r w:rsidR="00945AE6">
        <w:rPr>
          <w:lang w:eastAsia="en-GB"/>
        </w:rPr>
        <w:t xml:space="preserve"> </w:t>
      </w:r>
      <w:r w:rsidRPr="00D070DF">
        <w:rPr>
          <w:lang w:eastAsia="en-GB"/>
        </w:rPr>
        <w:t>each</w:t>
      </w:r>
      <w:r w:rsidR="00945AE6">
        <w:rPr>
          <w:lang w:eastAsia="en-GB"/>
        </w:rPr>
        <w:t xml:space="preserve"> </w:t>
      </w:r>
      <w:del w:id="238" w:author="Carol Nichols" w:date="2022-08-29T21:13:00Z">
        <w:r w:rsidRPr="00052712" w:rsidDel="00052712">
          <w:rPr>
            <w:rStyle w:val="Literal"/>
            <w:rPrChange w:id="239" w:author="Carol Nichols" w:date="2022-08-29T21:13:00Z">
              <w:rPr>
                <w:lang w:eastAsia="en-GB"/>
              </w:rPr>
            </w:rPrChange>
          </w:rPr>
          <w:delText>worker</w:delText>
        </w:r>
        <w:r w:rsidR="00945AE6" w:rsidRPr="00052712" w:rsidDel="00052712">
          <w:rPr>
            <w:rStyle w:val="Literal"/>
            <w:rPrChange w:id="240" w:author="Carol Nichols" w:date="2022-08-29T21:13:00Z">
              <w:rPr>
                <w:lang w:eastAsia="en-GB"/>
              </w:rPr>
            </w:rPrChange>
          </w:rPr>
          <w:delText xml:space="preserve"> </w:delText>
        </w:r>
      </w:del>
      <w:ins w:id="241" w:author="Carol Nichols" w:date="2022-08-29T21:13:00Z">
        <w:r w:rsidR="00052712" w:rsidRPr="00052712">
          <w:rPr>
            <w:rStyle w:val="Literal"/>
            <w:rPrChange w:id="242" w:author="Carol Nichols" w:date="2022-08-29T21:13:00Z">
              <w:rPr>
                <w:lang w:eastAsia="en-GB"/>
              </w:rPr>
            </w:rPrChange>
          </w:rPr>
          <w:t>Worker</w:t>
        </w:r>
        <w:r w:rsidR="00052712">
          <w:rPr>
            <w:lang w:eastAsia="en-GB"/>
          </w:rPr>
          <w:t xml:space="preserve"> </w:t>
        </w:r>
      </w:ins>
      <w:r w:rsidRPr="00D070DF">
        <w:rPr>
          <w:lang w:eastAsia="en-GB"/>
        </w:rPr>
        <w:t>thread</w:t>
      </w:r>
      <w:r w:rsidR="00945AE6">
        <w:rPr>
          <w:lang w:eastAsia="en-GB"/>
        </w:rPr>
        <w:t xml:space="preserve"> </w:t>
      </w:r>
      <w:r w:rsidRPr="00D070DF">
        <w:rPr>
          <w:lang w:eastAsia="en-GB"/>
        </w:rPr>
        <w:t>to</w:t>
      </w:r>
      <w:r w:rsidR="00945AE6">
        <w:rPr>
          <w:lang w:eastAsia="en-GB"/>
        </w:rPr>
        <w:t xml:space="preserve"> </w:t>
      </w:r>
      <w:r w:rsidRPr="00D070DF">
        <w:rPr>
          <w:lang w:eastAsia="en-GB"/>
        </w:rPr>
        <w:t>finish.</w:t>
      </w:r>
    </w:p>
    <w:p w14:paraId="0748E4A3" w14:textId="2DD49A40" w:rsidR="00D070DF" w:rsidRPr="00D070DF" w:rsidRDefault="00D070DF" w:rsidP="00945AE6">
      <w:pPr>
        <w:pStyle w:val="Body"/>
        <w:rPr>
          <w:lang w:eastAsia="en-GB"/>
        </w:rPr>
      </w:pPr>
      <w:r w:rsidRPr="00D070DF">
        <w:rPr>
          <w:lang w:eastAsia="en-GB"/>
        </w:rPr>
        <w:t>Notice</w:t>
      </w:r>
      <w:r w:rsidR="00945AE6">
        <w:rPr>
          <w:lang w:eastAsia="en-GB"/>
        </w:rPr>
        <w:t xml:space="preserve"> </w:t>
      </w:r>
      <w:r w:rsidRPr="00D070DF">
        <w:rPr>
          <w:lang w:eastAsia="en-GB"/>
        </w:rPr>
        <w:t>one</w:t>
      </w:r>
      <w:r w:rsidR="00945AE6">
        <w:rPr>
          <w:lang w:eastAsia="en-GB"/>
        </w:rPr>
        <w:t xml:space="preserve"> </w:t>
      </w:r>
      <w:r w:rsidRPr="00D070DF">
        <w:rPr>
          <w:lang w:eastAsia="en-GB"/>
        </w:rPr>
        <w:t>interesting</w:t>
      </w:r>
      <w:r w:rsidR="00945AE6">
        <w:rPr>
          <w:lang w:eastAsia="en-GB"/>
        </w:rPr>
        <w:t xml:space="preserve"> </w:t>
      </w:r>
      <w:r w:rsidRPr="00D070DF">
        <w:rPr>
          <w:lang w:eastAsia="en-GB"/>
        </w:rPr>
        <w:t>aspect</w:t>
      </w:r>
      <w:r w:rsidR="00945AE6">
        <w:rPr>
          <w:lang w:eastAsia="en-GB"/>
        </w:rPr>
        <w:t xml:space="preserve"> </w:t>
      </w:r>
      <w:r w:rsidRPr="00D070DF">
        <w:rPr>
          <w:lang w:eastAsia="en-GB"/>
        </w:rPr>
        <w:t>of</w:t>
      </w:r>
      <w:r w:rsidR="00945AE6">
        <w:rPr>
          <w:lang w:eastAsia="en-GB"/>
        </w:rPr>
        <w:t xml:space="preserve"> </w:t>
      </w:r>
      <w:r w:rsidRPr="00D070DF">
        <w:rPr>
          <w:lang w:eastAsia="en-GB"/>
        </w:rPr>
        <w:t>this</w:t>
      </w:r>
      <w:r w:rsidR="00945AE6">
        <w:rPr>
          <w:lang w:eastAsia="en-GB"/>
        </w:rPr>
        <w:t xml:space="preserve"> </w:t>
      </w:r>
      <w:r w:rsidRPr="00D070DF">
        <w:rPr>
          <w:lang w:eastAsia="en-GB"/>
        </w:rPr>
        <w:t>particular</w:t>
      </w:r>
      <w:r w:rsidR="00945AE6">
        <w:rPr>
          <w:lang w:eastAsia="en-GB"/>
        </w:rPr>
        <w:t xml:space="preserve"> </w:t>
      </w:r>
      <w:r w:rsidRPr="00D070DF">
        <w:rPr>
          <w:lang w:eastAsia="en-GB"/>
        </w:rPr>
        <w:t>execution:</w:t>
      </w:r>
      <w:r w:rsidR="00945AE6">
        <w:rPr>
          <w:lang w:eastAsia="en-GB"/>
        </w:rPr>
        <w:t xml:space="preserve"> </w:t>
      </w:r>
      <w:r w:rsidRPr="00D070DF">
        <w:rPr>
          <w:lang w:eastAsia="en-GB"/>
        </w:rPr>
        <w:t>the</w:t>
      </w:r>
      <w:r w:rsidR="00945AE6">
        <w:rPr>
          <w:lang w:eastAsia="en-GB"/>
        </w:rPr>
        <w:t xml:space="preserve"> </w:t>
      </w:r>
      <w:r w:rsidRPr="00D62D8F">
        <w:rPr>
          <w:rStyle w:val="Literal"/>
        </w:rPr>
        <w:t>ThreadPool</w:t>
      </w:r>
      <w:r w:rsidR="00945AE6">
        <w:rPr>
          <w:lang w:eastAsia="en-GB"/>
        </w:rPr>
        <w:t xml:space="preserve"> </w:t>
      </w:r>
      <w:r w:rsidRPr="00D070DF">
        <w:rPr>
          <w:lang w:eastAsia="en-GB"/>
        </w:rPr>
        <w:t>dropped</w:t>
      </w:r>
      <w:r w:rsidR="00945AE6">
        <w:rPr>
          <w:lang w:eastAsia="en-GB"/>
        </w:rPr>
        <w:t xml:space="preserve"> </w:t>
      </w:r>
      <w:r w:rsidRPr="00D070DF">
        <w:rPr>
          <w:lang w:eastAsia="en-GB"/>
        </w:rPr>
        <w:t>the</w:t>
      </w:r>
      <w:r w:rsidR="00945AE6">
        <w:rPr>
          <w:lang w:eastAsia="en-GB"/>
        </w:rPr>
        <w:t xml:space="preserve"> </w:t>
      </w:r>
      <w:r w:rsidRPr="00D62D8F">
        <w:rPr>
          <w:rStyle w:val="Literal"/>
        </w:rPr>
        <w:t>sender</w:t>
      </w:r>
      <w:r w:rsidRPr="00D070DF">
        <w:rPr>
          <w:lang w:eastAsia="en-GB"/>
        </w:rPr>
        <w:t>,</w:t>
      </w:r>
      <w:r w:rsidR="00945AE6">
        <w:rPr>
          <w:lang w:eastAsia="en-GB"/>
        </w:rPr>
        <w:t xml:space="preserve"> </w:t>
      </w:r>
      <w:r w:rsidRPr="00D070DF">
        <w:rPr>
          <w:lang w:eastAsia="en-GB"/>
        </w:rPr>
        <w:t>and</w:t>
      </w:r>
      <w:r w:rsidR="00945AE6">
        <w:rPr>
          <w:lang w:eastAsia="en-GB"/>
        </w:rPr>
        <w:t xml:space="preserve"> </w:t>
      </w:r>
      <w:r w:rsidRPr="00D070DF">
        <w:rPr>
          <w:lang w:eastAsia="en-GB"/>
        </w:rPr>
        <w:t>before</w:t>
      </w:r>
      <w:r w:rsidR="00945AE6">
        <w:rPr>
          <w:lang w:eastAsia="en-GB"/>
        </w:rPr>
        <w:t xml:space="preserve"> </w:t>
      </w:r>
      <w:r w:rsidRPr="00D070DF">
        <w:rPr>
          <w:lang w:eastAsia="en-GB"/>
        </w:rPr>
        <w:t>any</w:t>
      </w:r>
      <w:r w:rsidR="00945AE6">
        <w:rPr>
          <w:lang w:eastAsia="en-GB"/>
        </w:rPr>
        <w:t xml:space="preserve"> </w:t>
      </w:r>
      <w:del w:id="243" w:author="Carol Nichols" w:date="2022-08-29T21:13:00Z">
        <w:r w:rsidRPr="00052712" w:rsidDel="00052712">
          <w:rPr>
            <w:rStyle w:val="Literal"/>
            <w:rPrChange w:id="244" w:author="Carol Nichols" w:date="2022-08-29T21:13:00Z">
              <w:rPr>
                <w:lang w:eastAsia="en-GB"/>
              </w:rPr>
            </w:rPrChange>
          </w:rPr>
          <w:delText>worker</w:delText>
        </w:r>
        <w:r w:rsidR="00945AE6" w:rsidRPr="00052712" w:rsidDel="00052712">
          <w:rPr>
            <w:rStyle w:val="Literal"/>
            <w:rPrChange w:id="245" w:author="Carol Nichols" w:date="2022-08-29T21:13:00Z">
              <w:rPr>
                <w:lang w:eastAsia="en-GB"/>
              </w:rPr>
            </w:rPrChange>
          </w:rPr>
          <w:delText xml:space="preserve"> </w:delText>
        </w:r>
      </w:del>
      <w:ins w:id="246" w:author="Carol Nichols" w:date="2022-08-29T21:13:00Z">
        <w:r w:rsidR="00052712" w:rsidRPr="00052712">
          <w:rPr>
            <w:rStyle w:val="Literal"/>
            <w:rPrChange w:id="247" w:author="Carol Nichols" w:date="2022-08-29T21:13:00Z">
              <w:rPr>
                <w:lang w:eastAsia="en-GB"/>
              </w:rPr>
            </w:rPrChange>
          </w:rPr>
          <w:t>Worker</w:t>
        </w:r>
        <w:r w:rsidR="00052712">
          <w:rPr>
            <w:lang w:eastAsia="en-GB"/>
          </w:rPr>
          <w:t xml:space="preserve"> </w:t>
        </w:r>
      </w:ins>
      <w:r w:rsidRPr="00D070DF">
        <w:rPr>
          <w:lang w:eastAsia="en-GB"/>
        </w:rPr>
        <w:t>received</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we</w:t>
      </w:r>
      <w:r w:rsidR="00945AE6">
        <w:rPr>
          <w:lang w:eastAsia="en-GB"/>
        </w:rPr>
        <w:t xml:space="preserve"> </w:t>
      </w:r>
      <w:r w:rsidRPr="00D070DF">
        <w:rPr>
          <w:lang w:eastAsia="en-GB"/>
        </w:rPr>
        <w:t>tried</w:t>
      </w:r>
      <w:r w:rsidR="00945AE6">
        <w:rPr>
          <w:lang w:eastAsia="en-GB"/>
        </w:rPr>
        <w:t xml:space="preserve"> </w:t>
      </w:r>
      <w:r w:rsidRPr="00D070DF">
        <w:rPr>
          <w:lang w:eastAsia="en-GB"/>
        </w:rPr>
        <w:t>to</w:t>
      </w:r>
      <w:r w:rsidR="00945AE6">
        <w:rPr>
          <w:lang w:eastAsia="en-GB"/>
        </w:rPr>
        <w:t xml:space="preserve"> </w:t>
      </w:r>
      <w:r w:rsidRPr="00D070DF">
        <w:rPr>
          <w:lang w:eastAsia="en-GB"/>
        </w:rPr>
        <w:t>join</w:t>
      </w:r>
      <w:r w:rsidR="00945AE6">
        <w:rPr>
          <w:lang w:eastAsia="en-GB"/>
        </w:rPr>
        <w:t xml:space="preserve"> </w:t>
      </w:r>
      <w:del w:id="248" w:author="Carol Nichols" w:date="2022-08-29T21:13:00Z">
        <w:r w:rsidRPr="00052712" w:rsidDel="00052712">
          <w:rPr>
            <w:rStyle w:val="Literal"/>
            <w:rPrChange w:id="249" w:author="Carol Nichols" w:date="2022-08-29T21:13:00Z">
              <w:rPr>
                <w:lang w:eastAsia="en-GB"/>
              </w:rPr>
            </w:rPrChange>
          </w:rPr>
          <w:delText>worker</w:delText>
        </w:r>
        <w:r w:rsidR="00945AE6" w:rsidRPr="00052712" w:rsidDel="00052712">
          <w:rPr>
            <w:rStyle w:val="Literal"/>
            <w:rPrChange w:id="250" w:author="Carol Nichols" w:date="2022-08-29T21:13:00Z">
              <w:rPr>
                <w:lang w:eastAsia="en-GB"/>
              </w:rPr>
            </w:rPrChange>
          </w:rPr>
          <w:delText xml:space="preserve"> </w:delText>
        </w:r>
      </w:del>
      <w:ins w:id="251" w:author="Carol Nichols" w:date="2022-08-29T21:13:00Z">
        <w:r w:rsidR="00052712" w:rsidRPr="00052712">
          <w:rPr>
            <w:rStyle w:val="Literal"/>
            <w:rPrChange w:id="252" w:author="Carol Nichols" w:date="2022-08-29T21:13:00Z">
              <w:rPr>
                <w:lang w:eastAsia="en-GB"/>
              </w:rPr>
            </w:rPrChange>
          </w:rPr>
          <w:t>Worker</w:t>
        </w:r>
        <w:r w:rsidR="00052712">
          <w:rPr>
            <w:lang w:eastAsia="en-GB"/>
          </w:rPr>
          <w:t xml:space="preserve"> </w:t>
        </w:r>
      </w:ins>
      <w:r w:rsidRPr="00D070DF">
        <w:rPr>
          <w:lang w:eastAsia="en-GB"/>
        </w:rPr>
        <w:t>0.</w:t>
      </w:r>
      <w:r w:rsidR="00945AE6">
        <w:rPr>
          <w:lang w:eastAsia="en-GB"/>
        </w:rPr>
        <w:t xml:space="preserve"> </w:t>
      </w:r>
      <w:r w:rsidRPr="00052712">
        <w:rPr>
          <w:rStyle w:val="Literal"/>
          <w:rPrChange w:id="253" w:author="Carol Nichols" w:date="2022-08-29T21:13:00Z">
            <w:rPr>
              <w:lang w:eastAsia="en-GB"/>
            </w:rPr>
          </w:rPrChange>
        </w:rPr>
        <w:t>Worker</w:t>
      </w:r>
      <w:r w:rsidR="00945AE6">
        <w:rPr>
          <w:lang w:eastAsia="en-GB"/>
        </w:rPr>
        <w:t xml:space="preserve"> </w:t>
      </w:r>
      <w:r w:rsidRPr="00D070DF">
        <w:rPr>
          <w:lang w:eastAsia="en-GB"/>
        </w:rPr>
        <w:t>0</w:t>
      </w:r>
      <w:r w:rsidR="00945AE6">
        <w:rPr>
          <w:lang w:eastAsia="en-GB"/>
        </w:rPr>
        <w:t xml:space="preserve"> </w:t>
      </w:r>
      <w:r w:rsidRPr="00D070DF">
        <w:rPr>
          <w:lang w:eastAsia="en-GB"/>
        </w:rPr>
        <w:t>had</w:t>
      </w:r>
      <w:r w:rsidR="00945AE6">
        <w:rPr>
          <w:lang w:eastAsia="en-GB"/>
        </w:rPr>
        <w:t xml:space="preserve"> </w:t>
      </w:r>
      <w:r w:rsidRPr="00D070DF">
        <w:rPr>
          <w:lang w:eastAsia="en-GB"/>
        </w:rPr>
        <w:t>not</w:t>
      </w:r>
      <w:r w:rsidR="00945AE6">
        <w:rPr>
          <w:lang w:eastAsia="en-GB"/>
        </w:rPr>
        <w:t xml:space="preserve"> </w:t>
      </w:r>
      <w:r w:rsidRPr="00D070DF">
        <w:rPr>
          <w:lang w:eastAsia="en-GB"/>
        </w:rPr>
        <w:t>yet</w:t>
      </w:r>
      <w:r w:rsidR="00945AE6">
        <w:rPr>
          <w:lang w:eastAsia="en-GB"/>
        </w:rPr>
        <w:t xml:space="preserve"> </w:t>
      </w:r>
      <w:r w:rsidRPr="00D070DF">
        <w:rPr>
          <w:lang w:eastAsia="en-GB"/>
        </w:rPr>
        <w:t>gotten</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from</w:t>
      </w:r>
      <w:r w:rsidR="00945AE6">
        <w:rPr>
          <w:lang w:eastAsia="en-GB"/>
        </w:rPr>
        <w:t xml:space="preserve"> </w:t>
      </w:r>
      <w:r w:rsidRPr="00D62D8F">
        <w:rPr>
          <w:rStyle w:val="Literal"/>
        </w:rPr>
        <w:t>recv</w:t>
      </w:r>
      <w:r w:rsidRPr="00D070DF">
        <w:rPr>
          <w:lang w:eastAsia="en-GB"/>
        </w:rPr>
        <w:t>,</w:t>
      </w:r>
      <w:r w:rsidR="00945AE6">
        <w:rPr>
          <w:lang w:eastAsia="en-GB"/>
        </w:rPr>
        <w:t xml:space="preserve"> </w:t>
      </w:r>
      <w:r w:rsidRPr="00D070DF">
        <w:rPr>
          <w:lang w:eastAsia="en-GB"/>
        </w:rPr>
        <w:t>so</w:t>
      </w:r>
      <w:r w:rsidR="00945AE6">
        <w:rPr>
          <w:lang w:eastAsia="en-GB"/>
        </w:rPr>
        <w:t xml:space="preserve"> </w:t>
      </w:r>
      <w:r w:rsidRPr="00D070DF">
        <w:rPr>
          <w:lang w:eastAsia="en-GB"/>
        </w:rPr>
        <w:t>the</w:t>
      </w:r>
      <w:r w:rsidR="00945AE6">
        <w:rPr>
          <w:lang w:eastAsia="en-GB"/>
        </w:rPr>
        <w:t xml:space="preserve"> </w:t>
      </w:r>
      <w:r w:rsidRPr="00D070DF">
        <w:rPr>
          <w:lang w:eastAsia="en-GB"/>
        </w:rPr>
        <w:t>main</w:t>
      </w:r>
      <w:r w:rsidR="00945AE6">
        <w:rPr>
          <w:lang w:eastAsia="en-GB"/>
        </w:rPr>
        <w:t xml:space="preserve"> </w:t>
      </w:r>
      <w:r w:rsidRPr="00D070DF">
        <w:rPr>
          <w:lang w:eastAsia="en-GB"/>
        </w:rPr>
        <w:t>thread</w:t>
      </w:r>
      <w:r w:rsidR="00945AE6">
        <w:rPr>
          <w:lang w:eastAsia="en-GB"/>
        </w:rPr>
        <w:t xml:space="preserve"> </w:t>
      </w:r>
      <w:r w:rsidRPr="00D070DF">
        <w:rPr>
          <w:lang w:eastAsia="en-GB"/>
        </w:rPr>
        <w:t>blocked</w:t>
      </w:r>
      <w:ins w:id="254" w:author="Audrey Doyle" w:date="2022-08-29T16:38:00Z">
        <w:r w:rsidR="0081127A">
          <w:rPr>
            <w:lang w:eastAsia="en-GB"/>
          </w:rPr>
          <w:t>,</w:t>
        </w:r>
      </w:ins>
      <w:r w:rsidR="00945AE6">
        <w:rPr>
          <w:lang w:eastAsia="en-GB"/>
        </w:rPr>
        <w:t xml:space="preserve"> </w:t>
      </w:r>
      <w:r w:rsidRPr="00D070DF">
        <w:rPr>
          <w:lang w:eastAsia="en-GB"/>
        </w:rPr>
        <w:t>waiting</w:t>
      </w:r>
      <w:r w:rsidR="00945AE6">
        <w:rPr>
          <w:lang w:eastAsia="en-GB"/>
        </w:rPr>
        <w:t xml:space="preserve"> </w:t>
      </w:r>
      <w:r w:rsidRPr="00D070DF">
        <w:rPr>
          <w:lang w:eastAsia="en-GB"/>
        </w:rPr>
        <w:t>for</w:t>
      </w:r>
      <w:r w:rsidR="00945AE6">
        <w:rPr>
          <w:lang w:eastAsia="en-GB"/>
        </w:rPr>
        <w:t xml:space="preserve"> </w:t>
      </w:r>
      <w:ins w:id="255" w:author="Carol Nichols" w:date="2022-08-29T21:13:00Z">
        <w:r w:rsidR="00052712" w:rsidRPr="00052712">
          <w:rPr>
            <w:rStyle w:val="Literal"/>
            <w:rPrChange w:id="256" w:author="Carol Nichols" w:date="2022-08-29T21:13:00Z">
              <w:rPr>
                <w:lang w:eastAsia="en-GB"/>
              </w:rPr>
            </w:rPrChange>
          </w:rPr>
          <w:t>W</w:t>
        </w:r>
      </w:ins>
      <w:del w:id="257" w:author="Carol Nichols" w:date="2022-08-29T21:13:00Z">
        <w:r w:rsidRPr="00052712" w:rsidDel="00052712">
          <w:rPr>
            <w:rStyle w:val="Literal"/>
            <w:rPrChange w:id="258" w:author="Carol Nichols" w:date="2022-08-29T21:13:00Z">
              <w:rPr>
                <w:lang w:eastAsia="en-GB"/>
              </w:rPr>
            </w:rPrChange>
          </w:rPr>
          <w:delText>w</w:delText>
        </w:r>
      </w:del>
      <w:r w:rsidRPr="00052712">
        <w:rPr>
          <w:rStyle w:val="Literal"/>
          <w:rPrChange w:id="259" w:author="Carol Nichols" w:date="2022-08-29T21:13:00Z">
            <w:rPr>
              <w:lang w:eastAsia="en-GB"/>
            </w:rPr>
          </w:rPrChange>
        </w:rPr>
        <w:t>orker</w:t>
      </w:r>
      <w:r w:rsidR="00945AE6">
        <w:rPr>
          <w:lang w:eastAsia="en-GB"/>
        </w:rPr>
        <w:t xml:space="preserve"> </w:t>
      </w:r>
      <w:r w:rsidRPr="00D070DF">
        <w:rPr>
          <w:lang w:eastAsia="en-GB"/>
        </w:rPr>
        <w:t>0</w:t>
      </w:r>
      <w:r w:rsidR="00945AE6">
        <w:rPr>
          <w:lang w:eastAsia="en-GB"/>
        </w:rPr>
        <w:t xml:space="preserve"> </w:t>
      </w:r>
      <w:r w:rsidRPr="00D070DF">
        <w:rPr>
          <w:lang w:eastAsia="en-GB"/>
        </w:rPr>
        <w:t>to</w:t>
      </w:r>
      <w:r w:rsidR="00945AE6">
        <w:rPr>
          <w:lang w:eastAsia="en-GB"/>
        </w:rPr>
        <w:t xml:space="preserve"> </w:t>
      </w:r>
      <w:r w:rsidRPr="00D070DF">
        <w:rPr>
          <w:lang w:eastAsia="en-GB"/>
        </w:rPr>
        <w:t>finish.</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meantime,</w:t>
      </w:r>
      <w:r w:rsidR="00945AE6">
        <w:rPr>
          <w:lang w:eastAsia="en-GB"/>
        </w:rPr>
        <w:t xml:space="preserve"> </w:t>
      </w:r>
      <w:del w:id="260" w:author="Carol Nichols" w:date="2022-08-29T21:13:00Z">
        <w:r w:rsidRPr="00052712" w:rsidDel="00052712">
          <w:rPr>
            <w:rStyle w:val="Literal"/>
            <w:rPrChange w:id="261" w:author="Carol Nichols" w:date="2022-08-29T21:13:00Z">
              <w:rPr>
                <w:lang w:eastAsia="en-GB"/>
              </w:rPr>
            </w:rPrChange>
          </w:rPr>
          <w:delText>worker</w:delText>
        </w:r>
        <w:r w:rsidR="00945AE6" w:rsidRPr="00052712" w:rsidDel="00052712">
          <w:rPr>
            <w:rStyle w:val="Literal"/>
            <w:rPrChange w:id="262" w:author="Carol Nichols" w:date="2022-08-29T21:13:00Z">
              <w:rPr>
                <w:lang w:eastAsia="en-GB"/>
              </w:rPr>
            </w:rPrChange>
          </w:rPr>
          <w:delText xml:space="preserve"> </w:delText>
        </w:r>
      </w:del>
      <w:ins w:id="263" w:author="Carol Nichols" w:date="2022-08-29T21:13:00Z">
        <w:r w:rsidR="00052712" w:rsidRPr="00052712">
          <w:rPr>
            <w:rStyle w:val="Literal"/>
            <w:rPrChange w:id="264" w:author="Carol Nichols" w:date="2022-08-29T21:13:00Z">
              <w:rPr>
                <w:lang w:eastAsia="en-GB"/>
              </w:rPr>
            </w:rPrChange>
          </w:rPr>
          <w:t>Worker</w:t>
        </w:r>
        <w:r w:rsidR="00052712">
          <w:rPr>
            <w:lang w:eastAsia="en-GB"/>
          </w:rPr>
          <w:t xml:space="preserve"> </w:t>
        </w:r>
      </w:ins>
      <w:r w:rsidRPr="00D070DF">
        <w:rPr>
          <w:lang w:eastAsia="en-GB"/>
        </w:rPr>
        <w:t>3</w:t>
      </w:r>
      <w:r w:rsidR="00945AE6">
        <w:rPr>
          <w:lang w:eastAsia="en-GB"/>
        </w:rPr>
        <w:t xml:space="preserve"> </w:t>
      </w:r>
      <w:r w:rsidRPr="00D070DF">
        <w:rPr>
          <w:lang w:eastAsia="en-GB"/>
        </w:rPr>
        <w:t>received</w:t>
      </w:r>
      <w:r w:rsidR="00945AE6">
        <w:rPr>
          <w:lang w:eastAsia="en-GB"/>
        </w:rPr>
        <w:t xml:space="preserve"> </w:t>
      </w:r>
      <w:r w:rsidRPr="00D070DF">
        <w:rPr>
          <w:lang w:eastAsia="en-GB"/>
        </w:rPr>
        <w:t>a</w:t>
      </w:r>
      <w:r w:rsidR="00945AE6">
        <w:rPr>
          <w:lang w:eastAsia="en-GB"/>
        </w:rPr>
        <w:t xml:space="preserve"> </w:t>
      </w:r>
      <w:r w:rsidRPr="00D070DF">
        <w:rPr>
          <w:lang w:eastAsia="en-GB"/>
        </w:rPr>
        <w:t>job</w:t>
      </w:r>
      <w:r w:rsidR="00945AE6">
        <w:rPr>
          <w:lang w:eastAsia="en-GB"/>
        </w:rPr>
        <w:t xml:space="preserve"> </w:t>
      </w:r>
      <w:r w:rsidRPr="00D070DF">
        <w:rPr>
          <w:lang w:eastAsia="en-GB"/>
        </w:rPr>
        <w:t>and</w:t>
      </w:r>
      <w:r w:rsidR="00945AE6">
        <w:rPr>
          <w:lang w:eastAsia="en-GB"/>
        </w:rPr>
        <w:t xml:space="preserve"> </w:t>
      </w:r>
      <w:r w:rsidRPr="00D070DF">
        <w:rPr>
          <w:lang w:eastAsia="en-GB"/>
        </w:rPr>
        <w:t>then</w:t>
      </w:r>
      <w:r w:rsidR="00945AE6">
        <w:rPr>
          <w:lang w:eastAsia="en-GB"/>
        </w:rPr>
        <w:t xml:space="preserve"> </w:t>
      </w:r>
      <w:r w:rsidRPr="00D070DF">
        <w:rPr>
          <w:lang w:eastAsia="en-GB"/>
        </w:rPr>
        <w:t>all</w:t>
      </w:r>
      <w:r w:rsidR="00945AE6">
        <w:rPr>
          <w:lang w:eastAsia="en-GB"/>
        </w:rPr>
        <w:t xml:space="preserve"> </w:t>
      </w:r>
      <w:r w:rsidRPr="00D070DF">
        <w:rPr>
          <w:lang w:eastAsia="en-GB"/>
        </w:rPr>
        <w:t>threads</w:t>
      </w:r>
      <w:r w:rsidR="00945AE6">
        <w:rPr>
          <w:lang w:eastAsia="en-GB"/>
        </w:rPr>
        <w:t xml:space="preserve"> </w:t>
      </w:r>
      <w:r w:rsidRPr="00D070DF">
        <w:rPr>
          <w:lang w:eastAsia="en-GB"/>
        </w:rPr>
        <w:t>received</w:t>
      </w:r>
      <w:r w:rsidR="00945AE6">
        <w:rPr>
          <w:lang w:eastAsia="en-GB"/>
        </w:rPr>
        <w:t xml:space="preserve"> </w:t>
      </w:r>
      <w:r w:rsidRPr="00D070DF">
        <w:rPr>
          <w:lang w:eastAsia="en-GB"/>
        </w:rPr>
        <w:t>an</w:t>
      </w:r>
      <w:r w:rsidR="00945AE6">
        <w:rPr>
          <w:lang w:eastAsia="en-GB"/>
        </w:rPr>
        <w:t xml:space="preserve"> </w:t>
      </w:r>
      <w:r w:rsidRPr="00D070DF">
        <w:rPr>
          <w:lang w:eastAsia="en-GB"/>
        </w:rPr>
        <w:t>error.</w:t>
      </w:r>
      <w:r w:rsidR="00945AE6">
        <w:rPr>
          <w:lang w:eastAsia="en-GB"/>
        </w:rPr>
        <w:t xml:space="preserve"> </w:t>
      </w:r>
      <w:r w:rsidRPr="00D070DF">
        <w:rPr>
          <w:lang w:eastAsia="en-GB"/>
        </w:rPr>
        <w:t>When</w:t>
      </w:r>
      <w:r w:rsidR="00945AE6">
        <w:rPr>
          <w:lang w:eastAsia="en-GB"/>
        </w:rPr>
        <w:t xml:space="preserve"> </w:t>
      </w:r>
      <w:del w:id="265" w:author="Carol Nichols" w:date="2022-08-29T21:13:00Z">
        <w:r w:rsidRPr="00052712" w:rsidDel="00052712">
          <w:rPr>
            <w:rStyle w:val="Literal"/>
            <w:rPrChange w:id="266" w:author="Carol Nichols" w:date="2022-08-29T21:13:00Z">
              <w:rPr>
                <w:lang w:eastAsia="en-GB"/>
              </w:rPr>
            </w:rPrChange>
          </w:rPr>
          <w:delText>worker</w:delText>
        </w:r>
        <w:r w:rsidR="00945AE6" w:rsidRPr="00052712" w:rsidDel="00052712">
          <w:rPr>
            <w:rStyle w:val="Literal"/>
            <w:rPrChange w:id="267" w:author="Carol Nichols" w:date="2022-08-29T21:13:00Z">
              <w:rPr>
                <w:lang w:eastAsia="en-GB"/>
              </w:rPr>
            </w:rPrChange>
          </w:rPr>
          <w:delText xml:space="preserve"> </w:delText>
        </w:r>
      </w:del>
      <w:ins w:id="268" w:author="Carol Nichols" w:date="2022-08-29T21:13:00Z">
        <w:r w:rsidR="00052712" w:rsidRPr="00052712">
          <w:rPr>
            <w:rStyle w:val="Literal"/>
            <w:rPrChange w:id="269" w:author="Carol Nichols" w:date="2022-08-29T21:13:00Z">
              <w:rPr>
                <w:lang w:eastAsia="en-GB"/>
              </w:rPr>
            </w:rPrChange>
          </w:rPr>
          <w:t>Worker</w:t>
        </w:r>
        <w:r w:rsidR="00052712">
          <w:rPr>
            <w:lang w:eastAsia="en-GB"/>
          </w:rPr>
          <w:t xml:space="preserve"> </w:t>
        </w:r>
      </w:ins>
      <w:r w:rsidRPr="00D070DF">
        <w:rPr>
          <w:lang w:eastAsia="en-GB"/>
        </w:rPr>
        <w:t>0</w:t>
      </w:r>
      <w:r w:rsidR="00945AE6">
        <w:rPr>
          <w:lang w:eastAsia="en-GB"/>
        </w:rPr>
        <w:t xml:space="preserve"> </w:t>
      </w:r>
      <w:r w:rsidRPr="00D070DF">
        <w:rPr>
          <w:lang w:eastAsia="en-GB"/>
        </w:rPr>
        <w:t>finished,</w:t>
      </w:r>
      <w:r w:rsidR="00945AE6">
        <w:rPr>
          <w:lang w:eastAsia="en-GB"/>
        </w:rPr>
        <w:t xml:space="preserve"> </w:t>
      </w:r>
      <w:r w:rsidRPr="00D070DF">
        <w:rPr>
          <w:lang w:eastAsia="en-GB"/>
        </w:rPr>
        <w:t>the</w:t>
      </w:r>
      <w:r w:rsidR="00945AE6">
        <w:rPr>
          <w:lang w:eastAsia="en-GB"/>
        </w:rPr>
        <w:t xml:space="preserve"> </w:t>
      </w:r>
      <w:r w:rsidRPr="00D070DF">
        <w:rPr>
          <w:lang w:eastAsia="en-GB"/>
        </w:rPr>
        <w:t>main</w:t>
      </w:r>
      <w:r w:rsidR="00945AE6">
        <w:rPr>
          <w:lang w:eastAsia="en-GB"/>
        </w:rPr>
        <w:t xml:space="preserve"> </w:t>
      </w:r>
      <w:r w:rsidRPr="00D070DF">
        <w:rPr>
          <w:lang w:eastAsia="en-GB"/>
        </w:rPr>
        <w:t>thread</w:t>
      </w:r>
      <w:r w:rsidR="00945AE6">
        <w:rPr>
          <w:lang w:eastAsia="en-GB"/>
        </w:rPr>
        <w:t xml:space="preserve"> </w:t>
      </w:r>
      <w:r w:rsidRPr="00D070DF">
        <w:rPr>
          <w:lang w:eastAsia="en-GB"/>
        </w:rPr>
        <w:t>waited</w:t>
      </w:r>
      <w:r w:rsidR="00945AE6">
        <w:rPr>
          <w:lang w:eastAsia="en-GB"/>
        </w:rPr>
        <w:t xml:space="preserve"> </w:t>
      </w:r>
      <w:r w:rsidRPr="00D070DF">
        <w:rPr>
          <w:lang w:eastAsia="en-GB"/>
        </w:rPr>
        <w:t>for</w:t>
      </w:r>
      <w:r w:rsidR="00945AE6">
        <w:rPr>
          <w:lang w:eastAsia="en-GB"/>
        </w:rPr>
        <w:t xml:space="preserve"> </w:t>
      </w:r>
      <w:r w:rsidRPr="00D070DF">
        <w:rPr>
          <w:lang w:eastAsia="en-GB"/>
        </w:rPr>
        <w:t>the</w:t>
      </w:r>
      <w:r w:rsidR="00945AE6">
        <w:rPr>
          <w:lang w:eastAsia="en-GB"/>
        </w:rPr>
        <w:t xml:space="preserve"> </w:t>
      </w:r>
      <w:r w:rsidRPr="00D070DF">
        <w:rPr>
          <w:lang w:eastAsia="en-GB"/>
        </w:rPr>
        <w:t>rest</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ins w:id="270" w:author="Carol Nichols" w:date="2022-08-29T21:13:00Z">
        <w:r w:rsidR="00052712" w:rsidRPr="00052712">
          <w:rPr>
            <w:rStyle w:val="Literal"/>
            <w:rPrChange w:id="271" w:author="Carol Nichols" w:date="2022-08-29T21:14:00Z">
              <w:rPr>
                <w:lang w:eastAsia="en-GB"/>
              </w:rPr>
            </w:rPrChange>
          </w:rPr>
          <w:t>W</w:t>
        </w:r>
      </w:ins>
      <w:del w:id="272" w:author="Carol Nichols" w:date="2022-08-29T21:13:00Z">
        <w:r w:rsidRPr="00052712" w:rsidDel="00052712">
          <w:rPr>
            <w:rStyle w:val="Literal"/>
            <w:rPrChange w:id="273" w:author="Carol Nichols" w:date="2022-08-29T21:14:00Z">
              <w:rPr>
                <w:lang w:eastAsia="en-GB"/>
              </w:rPr>
            </w:rPrChange>
          </w:rPr>
          <w:delText>w</w:delText>
        </w:r>
      </w:del>
      <w:r w:rsidRPr="00052712">
        <w:rPr>
          <w:rStyle w:val="Literal"/>
          <w:rPrChange w:id="274" w:author="Carol Nichols" w:date="2022-08-29T21:14:00Z">
            <w:rPr>
              <w:lang w:eastAsia="en-GB"/>
            </w:rPr>
          </w:rPrChange>
        </w:rPr>
        <w:t>orker</w:t>
      </w:r>
      <w:ins w:id="275" w:author="Carol Nichols" w:date="2022-08-29T21:13:00Z">
        <w:r w:rsidR="00052712">
          <w:rPr>
            <w:lang w:eastAsia="en-GB"/>
          </w:rPr>
          <w:t xml:space="preserve"> instance</w:t>
        </w:r>
      </w:ins>
      <w:r w:rsidRPr="00D070DF">
        <w:rPr>
          <w:lang w:eastAsia="en-GB"/>
        </w:rPr>
        <w:t>s</w:t>
      </w:r>
      <w:r w:rsidR="00945AE6">
        <w:rPr>
          <w:lang w:eastAsia="en-GB"/>
        </w:rPr>
        <w:t xml:space="preserve"> </w:t>
      </w:r>
      <w:r w:rsidRPr="00D070DF">
        <w:rPr>
          <w:lang w:eastAsia="en-GB"/>
        </w:rPr>
        <w:t>to</w:t>
      </w:r>
      <w:r w:rsidR="00945AE6">
        <w:rPr>
          <w:lang w:eastAsia="en-GB"/>
        </w:rPr>
        <w:t xml:space="preserve"> </w:t>
      </w:r>
      <w:r w:rsidRPr="00D070DF">
        <w:rPr>
          <w:lang w:eastAsia="en-GB"/>
        </w:rPr>
        <w:t>finish.</w:t>
      </w:r>
      <w:r w:rsidR="00945AE6">
        <w:rPr>
          <w:lang w:eastAsia="en-GB"/>
        </w:rPr>
        <w:t xml:space="preserve"> </w:t>
      </w:r>
      <w:r w:rsidRPr="00D070DF">
        <w:rPr>
          <w:lang w:eastAsia="en-GB"/>
        </w:rPr>
        <w:t>At</w:t>
      </w:r>
      <w:r w:rsidR="00945AE6">
        <w:rPr>
          <w:lang w:eastAsia="en-GB"/>
        </w:rPr>
        <w:t xml:space="preserve"> </w:t>
      </w:r>
      <w:r w:rsidRPr="00D070DF">
        <w:rPr>
          <w:lang w:eastAsia="en-GB"/>
        </w:rPr>
        <w:t>that</w:t>
      </w:r>
      <w:r w:rsidR="00945AE6">
        <w:rPr>
          <w:lang w:eastAsia="en-GB"/>
        </w:rPr>
        <w:t xml:space="preserve"> </w:t>
      </w:r>
      <w:r w:rsidRPr="00D070DF">
        <w:rPr>
          <w:lang w:eastAsia="en-GB"/>
        </w:rPr>
        <w:t>point,</w:t>
      </w:r>
      <w:r w:rsidR="00945AE6">
        <w:rPr>
          <w:lang w:eastAsia="en-GB"/>
        </w:rPr>
        <w:t xml:space="preserve"> </w:t>
      </w:r>
      <w:r w:rsidRPr="00D070DF">
        <w:rPr>
          <w:lang w:eastAsia="en-GB"/>
        </w:rPr>
        <w:t>they</w:t>
      </w:r>
      <w:r w:rsidR="00945AE6">
        <w:rPr>
          <w:lang w:eastAsia="en-GB"/>
        </w:rPr>
        <w:t xml:space="preserve"> </w:t>
      </w:r>
      <w:r w:rsidRPr="00D070DF">
        <w:rPr>
          <w:lang w:eastAsia="en-GB"/>
        </w:rPr>
        <w:t>had</w:t>
      </w:r>
      <w:r w:rsidR="00945AE6">
        <w:rPr>
          <w:lang w:eastAsia="en-GB"/>
        </w:rPr>
        <w:t xml:space="preserve"> </w:t>
      </w:r>
      <w:r w:rsidRPr="00D070DF">
        <w:rPr>
          <w:lang w:eastAsia="en-GB"/>
        </w:rPr>
        <w:t>all</w:t>
      </w:r>
      <w:r w:rsidR="00945AE6">
        <w:rPr>
          <w:lang w:eastAsia="en-GB"/>
        </w:rPr>
        <w:t xml:space="preserve"> </w:t>
      </w:r>
      <w:r w:rsidRPr="00D070DF">
        <w:rPr>
          <w:lang w:eastAsia="en-GB"/>
        </w:rPr>
        <w:t>exited</w:t>
      </w:r>
      <w:r w:rsidR="00945AE6">
        <w:rPr>
          <w:lang w:eastAsia="en-GB"/>
        </w:rPr>
        <w:t xml:space="preserve"> </w:t>
      </w:r>
      <w:r w:rsidRPr="00D070DF">
        <w:rPr>
          <w:lang w:eastAsia="en-GB"/>
        </w:rPr>
        <w:t>their</w:t>
      </w:r>
      <w:r w:rsidR="00945AE6">
        <w:rPr>
          <w:lang w:eastAsia="en-GB"/>
        </w:rPr>
        <w:t xml:space="preserve"> </w:t>
      </w:r>
      <w:r w:rsidRPr="00D070DF">
        <w:rPr>
          <w:lang w:eastAsia="en-GB"/>
        </w:rPr>
        <w:t>loops</w:t>
      </w:r>
      <w:r w:rsidR="00945AE6">
        <w:rPr>
          <w:lang w:eastAsia="en-GB"/>
        </w:rPr>
        <w:t xml:space="preserve"> </w:t>
      </w:r>
      <w:r w:rsidRPr="00D070DF">
        <w:rPr>
          <w:lang w:eastAsia="en-GB"/>
        </w:rPr>
        <w:t>and</w:t>
      </w:r>
      <w:r w:rsidR="00945AE6">
        <w:rPr>
          <w:lang w:eastAsia="en-GB"/>
        </w:rPr>
        <w:t xml:space="preserve"> </w:t>
      </w:r>
      <w:r w:rsidRPr="00D070DF">
        <w:rPr>
          <w:lang w:eastAsia="en-GB"/>
        </w:rPr>
        <w:t>stopped.</w:t>
      </w:r>
      <w:r w:rsidR="00961E81">
        <w:rPr>
          <w:lang w:eastAsia="en-GB"/>
        </w:rPr>
        <w:fldChar w:fldCharType="begin"/>
      </w:r>
      <w:r w:rsidR="00961E81">
        <w:instrText xml:space="preserve"> XE "</w:instrText>
      </w:r>
      <w:r w:rsidR="00961E81" w:rsidRPr="00BE574B">
        <w:instrText>channel</w:instrText>
      </w:r>
      <w:r w:rsidR="00961E81">
        <w:instrText>s</w:instrText>
      </w:r>
      <w:r w:rsidR="00961E81" w:rsidRPr="00BE574B">
        <w:instrText xml:space="preserve"> </w:instrText>
      </w:r>
      <w:r w:rsidR="00961E81">
        <w:instrText>end</w:instrText>
      </w:r>
      <w:r w:rsidR="00961E81" w:rsidRPr="00BE574B">
        <w:instrText>Range</w:instrText>
      </w:r>
      <w:r w:rsidR="00961E81">
        <w:instrText xml:space="preserve">" </w:instrText>
      </w:r>
      <w:r w:rsidR="00961E81">
        <w:rPr>
          <w:lang w:eastAsia="en-GB"/>
        </w:rPr>
        <w:fldChar w:fldCharType="end"/>
      </w:r>
      <w:r w:rsidR="00E177D7">
        <w:rPr>
          <w:lang w:eastAsia="en-GB"/>
        </w:rPr>
        <w:fldChar w:fldCharType="begin"/>
      </w:r>
      <w:r w:rsidR="00E177D7">
        <w:instrText xml:space="preserve"> XE "Drop trait end</w:instrText>
      </w:r>
      <w:r w:rsidR="00E177D7" w:rsidRPr="00BE574B">
        <w:instrText>Range</w:instrText>
      </w:r>
      <w:r w:rsidR="00E177D7">
        <w:instrText xml:space="preserve">" </w:instrText>
      </w:r>
      <w:r w:rsidR="00E177D7">
        <w:rPr>
          <w:lang w:eastAsia="en-GB"/>
        </w:rPr>
        <w:fldChar w:fldCharType="end"/>
      </w:r>
    </w:p>
    <w:p w14:paraId="1277F897" w14:textId="6D5485C9" w:rsidR="00D070DF" w:rsidRPr="00D070DF" w:rsidRDefault="00D070DF" w:rsidP="00945AE6">
      <w:pPr>
        <w:pStyle w:val="Body"/>
        <w:rPr>
          <w:lang w:eastAsia="en-GB"/>
        </w:rPr>
      </w:pPr>
      <w:r w:rsidRPr="00D070DF">
        <w:rPr>
          <w:lang w:eastAsia="en-GB"/>
        </w:rPr>
        <w:t>Congrats!</w:t>
      </w:r>
      <w:r w:rsidR="00945AE6">
        <w:rPr>
          <w:lang w:eastAsia="en-GB"/>
        </w:rPr>
        <w:t xml:space="preserve"> </w:t>
      </w:r>
      <w:r w:rsidRPr="00D070DF">
        <w:rPr>
          <w:lang w:eastAsia="en-GB"/>
        </w:rPr>
        <w:t>We’ve</w:t>
      </w:r>
      <w:r w:rsidR="00945AE6">
        <w:rPr>
          <w:lang w:eastAsia="en-GB"/>
        </w:rPr>
        <w:t xml:space="preserve"> </w:t>
      </w:r>
      <w:r w:rsidRPr="00D070DF">
        <w:rPr>
          <w:lang w:eastAsia="en-GB"/>
        </w:rPr>
        <w:t>now</w:t>
      </w:r>
      <w:r w:rsidR="00945AE6">
        <w:rPr>
          <w:lang w:eastAsia="en-GB"/>
        </w:rPr>
        <w:t xml:space="preserve"> </w:t>
      </w:r>
      <w:r w:rsidRPr="00D070DF">
        <w:rPr>
          <w:lang w:eastAsia="en-GB"/>
        </w:rPr>
        <w:t>completed</w:t>
      </w:r>
      <w:r w:rsidR="00945AE6">
        <w:rPr>
          <w:lang w:eastAsia="en-GB"/>
        </w:rPr>
        <w:t xml:space="preserve"> </w:t>
      </w:r>
      <w:r w:rsidRPr="00D070DF">
        <w:rPr>
          <w:lang w:eastAsia="en-GB"/>
        </w:rPr>
        <w:t>our</w:t>
      </w:r>
      <w:r w:rsidR="00945AE6">
        <w:rPr>
          <w:lang w:eastAsia="en-GB"/>
        </w:rPr>
        <w:t xml:space="preserve"> </w:t>
      </w:r>
      <w:r w:rsidRPr="00D070DF">
        <w:rPr>
          <w:lang w:eastAsia="en-GB"/>
        </w:rPr>
        <w:t>project;</w:t>
      </w:r>
      <w:r w:rsidR="00945AE6">
        <w:rPr>
          <w:lang w:eastAsia="en-GB"/>
        </w:rPr>
        <w:t xml:space="preserve"> </w:t>
      </w:r>
      <w:r w:rsidRPr="00D070DF">
        <w:rPr>
          <w:lang w:eastAsia="en-GB"/>
        </w:rPr>
        <w:t>we</w:t>
      </w:r>
      <w:r w:rsidR="00945AE6">
        <w:rPr>
          <w:lang w:eastAsia="en-GB"/>
        </w:rPr>
        <w:t xml:space="preserve"> </w:t>
      </w:r>
      <w:r w:rsidRPr="00D070DF">
        <w:rPr>
          <w:lang w:eastAsia="en-GB"/>
        </w:rPr>
        <w:t>have</w:t>
      </w:r>
      <w:r w:rsidR="00945AE6">
        <w:rPr>
          <w:lang w:eastAsia="en-GB"/>
        </w:rPr>
        <w:t xml:space="preserve"> </w:t>
      </w:r>
      <w:r w:rsidRPr="00D070DF">
        <w:rPr>
          <w:lang w:eastAsia="en-GB"/>
        </w:rPr>
        <w:t>a</w:t>
      </w:r>
      <w:r w:rsidR="00945AE6">
        <w:rPr>
          <w:lang w:eastAsia="en-GB"/>
        </w:rPr>
        <w:t xml:space="preserve"> </w:t>
      </w:r>
      <w:r w:rsidRPr="00D070DF">
        <w:rPr>
          <w:lang w:eastAsia="en-GB"/>
        </w:rPr>
        <w:t>basic</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that</w:t>
      </w:r>
      <w:r w:rsidR="00945AE6">
        <w:rPr>
          <w:lang w:eastAsia="en-GB"/>
        </w:rPr>
        <w:t xml:space="preserve"> </w:t>
      </w:r>
      <w:r w:rsidRPr="00D070DF">
        <w:rPr>
          <w:lang w:eastAsia="en-GB"/>
        </w:rPr>
        <w:t>uses</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to</w:t>
      </w:r>
      <w:r w:rsidR="00945AE6">
        <w:rPr>
          <w:lang w:eastAsia="en-GB"/>
        </w:rPr>
        <w:t xml:space="preserve"> </w:t>
      </w:r>
      <w:r w:rsidRPr="00D070DF">
        <w:rPr>
          <w:lang w:eastAsia="en-GB"/>
        </w:rPr>
        <w:t>respond</w:t>
      </w:r>
      <w:r w:rsidR="00945AE6">
        <w:rPr>
          <w:lang w:eastAsia="en-GB"/>
        </w:rPr>
        <w:t xml:space="preserve"> </w:t>
      </w:r>
      <w:r w:rsidRPr="00D070DF">
        <w:rPr>
          <w:lang w:eastAsia="en-GB"/>
        </w:rPr>
        <w:t>asynchronously.</w:t>
      </w:r>
      <w:r w:rsidR="00945AE6">
        <w:rPr>
          <w:lang w:eastAsia="en-GB"/>
        </w:rPr>
        <w:t xml:space="preserve"> </w:t>
      </w:r>
      <w:r w:rsidRPr="00D070DF">
        <w:rPr>
          <w:lang w:eastAsia="en-GB"/>
        </w:rPr>
        <w:t>We’re</w:t>
      </w:r>
      <w:r w:rsidR="00945AE6">
        <w:rPr>
          <w:lang w:eastAsia="en-GB"/>
        </w:rPr>
        <w:t xml:space="preserve"> </w:t>
      </w:r>
      <w:r w:rsidRPr="00D070DF">
        <w:rPr>
          <w:lang w:eastAsia="en-GB"/>
        </w:rPr>
        <w:t>able</w:t>
      </w:r>
      <w:r w:rsidR="00945AE6">
        <w:rPr>
          <w:lang w:eastAsia="en-GB"/>
        </w:rPr>
        <w:t xml:space="preserve"> </w:t>
      </w:r>
      <w:r w:rsidRPr="00D070DF">
        <w:rPr>
          <w:lang w:eastAsia="en-GB"/>
        </w:rPr>
        <w:t>to</w:t>
      </w:r>
      <w:r w:rsidR="00945AE6">
        <w:rPr>
          <w:lang w:eastAsia="en-GB"/>
        </w:rPr>
        <w:t xml:space="preserve"> </w:t>
      </w:r>
      <w:r w:rsidRPr="00D070DF">
        <w:rPr>
          <w:lang w:eastAsia="en-GB"/>
        </w:rPr>
        <w:t>perform</w:t>
      </w:r>
      <w:r w:rsidR="00945AE6">
        <w:rPr>
          <w:lang w:eastAsia="en-GB"/>
        </w:rPr>
        <w:t xml:space="preserve"> </w:t>
      </w:r>
      <w:r w:rsidRPr="00D070DF">
        <w:rPr>
          <w:lang w:eastAsia="en-GB"/>
        </w:rPr>
        <w:t>a</w:t>
      </w:r>
      <w:r w:rsidR="00945AE6">
        <w:rPr>
          <w:lang w:eastAsia="en-GB"/>
        </w:rPr>
        <w:t xml:space="preserve"> </w:t>
      </w:r>
      <w:r w:rsidRPr="00D070DF">
        <w:rPr>
          <w:lang w:eastAsia="en-GB"/>
        </w:rPr>
        <w:t>graceful</w:t>
      </w:r>
      <w:r w:rsidR="00945AE6">
        <w:rPr>
          <w:lang w:eastAsia="en-GB"/>
        </w:rPr>
        <w:t xml:space="preserve"> </w:t>
      </w:r>
      <w:r w:rsidRPr="00D070DF">
        <w:rPr>
          <w:lang w:eastAsia="en-GB"/>
        </w:rPr>
        <w:t>shutdown</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server,</w:t>
      </w:r>
      <w:r w:rsidR="00945AE6">
        <w:rPr>
          <w:lang w:eastAsia="en-GB"/>
        </w:rPr>
        <w:t xml:space="preserve"> </w:t>
      </w:r>
      <w:r w:rsidRPr="00D070DF">
        <w:rPr>
          <w:lang w:eastAsia="en-GB"/>
        </w:rPr>
        <w:t>which</w:t>
      </w:r>
      <w:r w:rsidR="00945AE6">
        <w:rPr>
          <w:lang w:eastAsia="en-GB"/>
        </w:rPr>
        <w:t xml:space="preserve"> </w:t>
      </w:r>
      <w:r w:rsidRPr="00D070DF">
        <w:rPr>
          <w:lang w:eastAsia="en-GB"/>
        </w:rPr>
        <w:t>cleans</w:t>
      </w:r>
      <w:r w:rsidR="00945AE6">
        <w:rPr>
          <w:lang w:eastAsia="en-GB"/>
        </w:rPr>
        <w:t xml:space="preserve"> </w:t>
      </w:r>
      <w:r w:rsidRPr="00D070DF">
        <w:rPr>
          <w:lang w:eastAsia="en-GB"/>
        </w:rPr>
        <w:t>up</w:t>
      </w:r>
      <w:r w:rsidR="00945AE6">
        <w:rPr>
          <w:lang w:eastAsia="en-GB"/>
        </w:rPr>
        <w:t xml:space="preserve"> </w:t>
      </w:r>
      <w:r w:rsidRPr="00D070DF">
        <w:rPr>
          <w:lang w:eastAsia="en-GB"/>
        </w:rPr>
        <w:t>all</w:t>
      </w:r>
      <w:r w:rsidR="00945AE6">
        <w:rPr>
          <w:lang w:eastAsia="en-GB"/>
        </w:rPr>
        <w:t xml:space="preserve"> </w:t>
      </w:r>
      <w:r w:rsidRPr="00D070DF">
        <w:rPr>
          <w:lang w:eastAsia="en-GB"/>
        </w:rPr>
        <w:t>the</w:t>
      </w:r>
      <w:r w:rsidR="00945AE6">
        <w:rPr>
          <w:lang w:eastAsia="en-GB"/>
        </w:rPr>
        <w:t xml:space="preserve"> </w:t>
      </w:r>
      <w:r w:rsidRPr="00D070DF">
        <w:rPr>
          <w:lang w:eastAsia="en-GB"/>
        </w:rPr>
        <w:t>threads</w:t>
      </w:r>
      <w:r w:rsidR="00945AE6">
        <w:rPr>
          <w:lang w:eastAsia="en-GB"/>
        </w:rPr>
        <w:t xml:space="preserve"> </w:t>
      </w:r>
      <w:r w:rsidRPr="00D070DF">
        <w:rPr>
          <w:lang w:eastAsia="en-GB"/>
        </w:rPr>
        <w:t>in</w:t>
      </w:r>
      <w:r w:rsidR="00945AE6">
        <w:rPr>
          <w:lang w:eastAsia="en-GB"/>
        </w:rPr>
        <w:t xml:space="preserve"> </w:t>
      </w:r>
      <w:r w:rsidRPr="00D070DF">
        <w:rPr>
          <w:lang w:eastAsia="en-GB"/>
        </w:rPr>
        <w:t>the</w:t>
      </w:r>
      <w:r w:rsidR="00945AE6">
        <w:rPr>
          <w:lang w:eastAsia="en-GB"/>
        </w:rPr>
        <w:t xml:space="preserve"> </w:t>
      </w:r>
      <w:r w:rsidRPr="00D070DF">
        <w:rPr>
          <w:lang w:eastAsia="en-GB"/>
        </w:rPr>
        <w:t>pool.</w:t>
      </w:r>
      <w:r w:rsidR="00945AE6">
        <w:rPr>
          <w:lang w:eastAsia="en-GB"/>
        </w:rPr>
        <w:t xml:space="preserve"> </w:t>
      </w:r>
      <w:r w:rsidRPr="00D070DF">
        <w:rPr>
          <w:lang w:eastAsia="en-GB"/>
        </w:rPr>
        <w:t>See</w:t>
      </w:r>
      <w:r w:rsidR="00945AE6">
        <w:rPr>
          <w:lang w:eastAsia="en-GB"/>
        </w:rPr>
        <w:t xml:space="preserve"> </w:t>
      </w:r>
      <w:commentRangeStart w:id="276"/>
      <w:r>
        <w:fldChar w:fldCharType="begin"/>
      </w:r>
      <w:r>
        <w:instrText xml:space="preserve"> HYPERLINK "https://www.nostarch.com/Rust2021/" </w:instrText>
      </w:r>
      <w:r>
        <w:fldChar w:fldCharType="separate"/>
      </w:r>
      <w:r w:rsidRPr="00945AE6">
        <w:rPr>
          <w:rStyle w:val="LinkURL"/>
        </w:rPr>
        <w:t>https://www.nostarch.com/Rust2021</w:t>
      </w:r>
      <w:r>
        <w:rPr>
          <w:rStyle w:val="LinkURL"/>
        </w:rPr>
        <w:fldChar w:fldCharType="end"/>
      </w:r>
      <w:r w:rsidR="00945AE6" w:rsidRPr="00945AE6">
        <w:t xml:space="preserve"> </w:t>
      </w:r>
      <w:commentRangeEnd w:id="276"/>
      <w:r w:rsidR="00F97DDA">
        <w:rPr>
          <w:rStyle w:val="CommentReference"/>
          <w:rFonts w:ascii="Times New Roman" w:hAnsi="Times New Roman" w:cs="Times New Roman"/>
          <w:color w:val="auto"/>
          <w:lang w:val="en-CA"/>
        </w:rPr>
        <w:commentReference w:id="276"/>
      </w:r>
      <w:r w:rsidRPr="00D070DF">
        <w:rPr>
          <w:lang w:eastAsia="en-GB"/>
        </w:rPr>
        <w:t>to</w:t>
      </w:r>
      <w:r w:rsidR="00945AE6">
        <w:rPr>
          <w:lang w:eastAsia="en-GB"/>
        </w:rPr>
        <w:t xml:space="preserve"> </w:t>
      </w:r>
      <w:r w:rsidRPr="00D070DF">
        <w:rPr>
          <w:lang w:eastAsia="en-GB"/>
        </w:rPr>
        <w:t>download</w:t>
      </w:r>
      <w:r w:rsidR="00945AE6">
        <w:rPr>
          <w:lang w:eastAsia="en-GB"/>
        </w:rPr>
        <w:t xml:space="preserve"> </w:t>
      </w:r>
      <w:r w:rsidRPr="00D070DF">
        <w:rPr>
          <w:lang w:eastAsia="en-GB"/>
        </w:rPr>
        <w:t>the</w:t>
      </w:r>
      <w:r w:rsidR="00945AE6">
        <w:rPr>
          <w:lang w:eastAsia="en-GB"/>
        </w:rPr>
        <w:t xml:space="preserve"> </w:t>
      </w:r>
      <w:r w:rsidRPr="00D070DF">
        <w:rPr>
          <w:lang w:eastAsia="en-GB"/>
        </w:rPr>
        <w:t>full</w:t>
      </w:r>
      <w:r w:rsidR="00945AE6">
        <w:rPr>
          <w:lang w:eastAsia="en-GB"/>
        </w:rPr>
        <w:t xml:space="preserve"> </w:t>
      </w:r>
      <w:r w:rsidRPr="00D070DF">
        <w:rPr>
          <w:lang w:eastAsia="en-GB"/>
        </w:rPr>
        <w:t>code</w:t>
      </w:r>
      <w:r w:rsidR="00945AE6">
        <w:rPr>
          <w:lang w:eastAsia="en-GB"/>
        </w:rPr>
        <w:t xml:space="preserve"> </w:t>
      </w:r>
      <w:r w:rsidRPr="00D070DF">
        <w:rPr>
          <w:lang w:eastAsia="en-GB"/>
        </w:rPr>
        <w:t>for</w:t>
      </w:r>
      <w:r w:rsidR="00945AE6">
        <w:rPr>
          <w:lang w:eastAsia="en-GB"/>
        </w:rPr>
        <w:t xml:space="preserve"> </w:t>
      </w:r>
      <w:r w:rsidRPr="00D070DF">
        <w:rPr>
          <w:lang w:eastAsia="en-GB"/>
        </w:rPr>
        <w:t>this</w:t>
      </w:r>
      <w:r w:rsidR="00945AE6">
        <w:rPr>
          <w:lang w:eastAsia="en-GB"/>
        </w:rPr>
        <w:t xml:space="preserve"> </w:t>
      </w:r>
      <w:r w:rsidRPr="00D070DF">
        <w:rPr>
          <w:lang w:eastAsia="en-GB"/>
        </w:rPr>
        <w:t>chapter</w:t>
      </w:r>
      <w:r w:rsidR="00945AE6">
        <w:rPr>
          <w:lang w:eastAsia="en-GB"/>
        </w:rPr>
        <w:t xml:space="preserve"> </w:t>
      </w:r>
      <w:r w:rsidRPr="00D070DF">
        <w:rPr>
          <w:lang w:eastAsia="en-GB"/>
        </w:rPr>
        <w:t>for</w:t>
      </w:r>
      <w:r w:rsidR="00945AE6">
        <w:rPr>
          <w:lang w:eastAsia="en-GB"/>
        </w:rPr>
        <w:t xml:space="preserve"> </w:t>
      </w:r>
      <w:r w:rsidRPr="00D070DF">
        <w:rPr>
          <w:lang w:eastAsia="en-GB"/>
        </w:rPr>
        <w:t>reference.</w:t>
      </w:r>
    </w:p>
    <w:p w14:paraId="1F887540" w14:textId="3D05C15B" w:rsidR="00D070DF" w:rsidRPr="00D070DF" w:rsidRDefault="00D070DF" w:rsidP="00945AE6">
      <w:pPr>
        <w:pStyle w:val="Body"/>
        <w:rPr>
          <w:lang w:eastAsia="en-GB"/>
        </w:rPr>
      </w:pPr>
      <w:r w:rsidRPr="00D070DF">
        <w:rPr>
          <w:lang w:eastAsia="en-GB"/>
        </w:rPr>
        <w:t>We</w:t>
      </w:r>
      <w:r w:rsidR="00945AE6" w:rsidRPr="00945AE6">
        <w:rPr>
          <w:lang w:eastAsia="en-GB"/>
        </w:rPr>
        <w:t xml:space="preserve"> </w:t>
      </w:r>
      <w:r w:rsidRPr="00D070DF">
        <w:rPr>
          <w:lang w:eastAsia="en-GB"/>
        </w:rPr>
        <w:t>could</w:t>
      </w:r>
      <w:r w:rsidR="00945AE6" w:rsidRPr="00945AE6">
        <w:rPr>
          <w:lang w:eastAsia="en-GB"/>
        </w:rPr>
        <w:t xml:space="preserve"> </w:t>
      </w:r>
      <w:r w:rsidRPr="00D070DF">
        <w:rPr>
          <w:lang w:eastAsia="en-GB"/>
        </w:rPr>
        <w:t>do</w:t>
      </w:r>
      <w:r w:rsidR="00945AE6" w:rsidRPr="00945AE6">
        <w:rPr>
          <w:lang w:eastAsia="en-GB"/>
        </w:rPr>
        <w:t xml:space="preserve"> </w:t>
      </w:r>
      <w:r w:rsidRPr="00D070DF">
        <w:rPr>
          <w:lang w:eastAsia="en-GB"/>
        </w:rPr>
        <w:t>more</w:t>
      </w:r>
      <w:r w:rsidR="00945AE6" w:rsidRPr="00945AE6">
        <w:rPr>
          <w:lang w:eastAsia="en-GB"/>
        </w:rPr>
        <w:t xml:space="preserve"> </w:t>
      </w:r>
      <w:r w:rsidRPr="00D070DF">
        <w:rPr>
          <w:lang w:eastAsia="en-GB"/>
        </w:rPr>
        <w:t>here!</w:t>
      </w:r>
      <w:r w:rsidR="00945AE6" w:rsidRPr="00945AE6">
        <w:rPr>
          <w:lang w:eastAsia="en-GB"/>
        </w:rPr>
        <w:t xml:space="preserve"> </w:t>
      </w:r>
      <w:r w:rsidRPr="00D070DF">
        <w:rPr>
          <w:lang w:eastAsia="en-GB"/>
        </w:rPr>
        <w:t>If</w:t>
      </w:r>
      <w:r w:rsidR="00945AE6" w:rsidRPr="00945AE6">
        <w:rPr>
          <w:lang w:eastAsia="en-GB"/>
        </w:rPr>
        <w:t xml:space="preserve"> </w:t>
      </w:r>
      <w:r w:rsidRPr="00D070DF">
        <w:rPr>
          <w:lang w:eastAsia="en-GB"/>
        </w:rPr>
        <w:t>you</w:t>
      </w:r>
      <w:r w:rsidR="00945AE6" w:rsidRPr="00945AE6">
        <w:rPr>
          <w:lang w:eastAsia="en-GB"/>
        </w:rPr>
        <w:t xml:space="preserve"> </w:t>
      </w:r>
      <w:r w:rsidRPr="00D070DF">
        <w:rPr>
          <w:lang w:eastAsia="en-GB"/>
        </w:rPr>
        <w:t>want</w:t>
      </w:r>
      <w:r w:rsidR="00945AE6" w:rsidRPr="00945AE6">
        <w:rPr>
          <w:lang w:eastAsia="en-GB"/>
        </w:rPr>
        <w:t xml:space="preserve"> </w:t>
      </w:r>
      <w:r w:rsidRPr="00D070DF">
        <w:rPr>
          <w:lang w:eastAsia="en-GB"/>
        </w:rPr>
        <w:t>to</w:t>
      </w:r>
      <w:r w:rsidR="00945AE6" w:rsidRPr="00945AE6">
        <w:rPr>
          <w:lang w:eastAsia="en-GB"/>
        </w:rPr>
        <w:t xml:space="preserve"> </w:t>
      </w:r>
      <w:r w:rsidRPr="00D070DF">
        <w:rPr>
          <w:lang w:eastAsia="en-GB"/>
        </w:rPr>
        <w:t>continue</w:t>
      </w:r>
      <w:r w:rsidR="00945AE6" w:rsidRPr="00945AE6">
        <w:rPr>
          <w:lang w:eastAsia="en-GB"/>
        </w:rPr>
        <w:t xml:space="preserve"> </w:t>
      </w:r>
      <w:r w:rsidRPr="00D070DF">
        <w:rPr>
          <w:lang w:eastAsia="en-GB"/>
        </w:rPr>
        <w:t>enhancing</w:t>
      </w:r>
      <w:r w:rsidR="00945AE6" w:rsidRPr="00945AE6">
        <w:rPr>
          <w:lang w:eastAsia="en-GB"/>
        </w:rPr>
        <w:t xml:space="preserve"> </w:t>
      </w:r>
      <w:r w:rsidRPr="00D070DF">
        <w:rPr>
          <w:lang w:eastAsia="en-GB"/>
        </w:rPr>
        <w:t>this</w:t>
      </w:r>
      <w:r w:rsidR="00945AE6" w:rsidRPr="00945AE6">
        <w:rPr>
          <w:lang w:eastAsia="en-GB"/>
        </w:rPr>
        <w:t xml:space="preserve"> </w:t>
      </w:r>
      <w:r w:rsidRPr="00D070DF">
        <w:rPr>
          <w:lang w:eastAsia="en-GB"/>
        </w:rPr>
        <w:t>project,</w:t>
      </w:r>
      <w:r w:rsidR="00945AE6" w:rsidRPr="00945AE6">
        <w:rPr>
          <w:lang w:eastAsia="en-GB"/>
        </w:rPr>
        <w:t xml:space="preserve"> </w:t>
      </w:r>
      <w:r w:rsidRPr="00D070DF">
        <w:rPr>
          <w:lang w:eastAsia="en-GB"/>
        </w:rPr>
        <w:t>here</w:t>
      </w:r>
      <w:r w:rsidR="00945AE6" w:rsidRPr="00945AE6">
        <w:rPr>
          <w:lang w:eastAsia="en-GB"/>
        </w:rPr>
        <w:t xml:space="preserve"> </w:t>
      </w:r>
      <w:r w:rsidRPr="00D070DF">
        <w:rPr>
          <w:lang w:eastAsia="en-GB"/>
        </w:rPr>
        <w:t>are</w:t>
      </w:r>
      <w:r w:rsidR="00945AE6" w:rsidRPr="00945AE6">
        <w:rPr>
          <w:lang w:eastAsia="en-GB"/>
        </w:rPr>
        <w:t xml:space="preserve"> </w:t>
      </w:r>
      <w:r w:rsidRPr="00D070DF">
        <w:rPr>
          <w:lang w:eastAsia="en-GB"/>
        </w:rPr>
        <w:t>some</w:t>
      </w:r>
      <w:r w:rsidR="00945AE6" w:rsidRPr="00945AE6">
        <w:rPr>
          <w:lang w:eastAsia="en-GB"/>
        </w:rPr>
        <w:t xml:space="preserve"> </w:t>
      </w:r>
      <w:r w:rsidRPr="00D070DF">
        <w:rPr>
          <w:lang w:eastAsia="en-GB"/>
        </w:rPr>
        <w:t>ideas:</w:t>
      </w:r>
    </w:p>
    <w:p w14:paraId="5106DB29" w14:textId="2D7103EF" w:rsidR="00D070DF" w:rsidRPr="00D070DF" w:rsidRDefault="00D070DF" w:rsidP="00945AE6">
      <w:pPr>
        <w:pStyle w:val="ListBullet"/>
        <w:rPr>
          <w:lang w:eastAsia="en-GB"/>
        </w:rPr>
      </w:pPr>
      <w:r w:rsidRPr="00D070DF">
        <w:rPr>
          <w:lang w:eastAsia="en-GB"/>
        </w:rPr>
        <w:t>Add</w:t>
      </w:r>
      <w:r w:rsidR="00945AE6">
        <w:rPr>
          <w:lang w:eastAsia="en-GB"/>
        </w:rPr>
        <w:t xml:space="preserve"> </w:t>
      </w:r>
      <w:r w:rsidRPr="00D070DF">
        <w:rPr>
          <w:lang w:eastAsia="en-GB"/>
        </w:rPr>
        <w:t>more</w:t>
      </w:r>
      <w:r w:rsidR="00945AE6">
        <w:rPr>
          <w:lang w:eastAsia="en-GB"/>
        </w:rPr>
        <w:t xml:space="preserve"> </w:t>
      </w:r>
      <w:r w:rsidRPr="00D070DF">
        <w:rPr>
          <w:lang w:eastAsia="en-GB"/>
        </w:rPr>
        <w:t>documentation</w:t>
      </w:r>
      <w:r w:rsidR="00945AE6">
        <w:rPr>
          <w:lang w:eastAsia="en-GB"/>
        </w:rPr>
        <w:t xml:space="preserve"> </w:t>
      </w:r>
      <w:r w:rsidRPr="00D070DF">
        <w:rPr>
          <w:lang w:eastAsia="en-GB"/>
        </w:rPr>
        <w:t>to</w:t>
      </w:r>
      <w:r w:rsidR="00945AE6">
        <w:rPr>
          <w:lang w:eastAsia="en-GB"/>
        </w:rPr>
        <w:t xml:space="preserve"> </w:t>
      </w:r>
      <w:r w:rsidRPr="00D35EB9">
        <w:rPr>
          <w:rStyle w:val="Literal"/>
        </w:rPr>
        <w:t>ThreadPool</w:t>
      </w:r>
      <w:r w:rsidR="00945AE6">
        <w:rPr>
          <w:lang w:eastAsia="en-GB"/>
        </w:rPr>
        <w:t xml:space="preserve"> </w:t>
      </w:r>
      <w:r w:rsidRPr="00D070DF">
        <w:rPr>
          <w:lang w:eastAsia="en-GB"/>
        </w:rPr>
        <w:t>and</w:t>
      </w:r>
      <w:r w:rsidR="00945AE6">
        <w:rPr>
          <w:lang w:eastAsia="en-GB"/>
        </w:rPr>
        <w:t xml:space="preserve"> </w:t>
      </w:r>
      <w:r w:rsidRPr="00D070DF">
        <w:rPr>
          <w:lang w:eastAsia="en-GB"/>
        </w:rPr>
        <w:t>its</w:t>
      </w:r>
      <w:r w:rsidR="00945AE6">
        <w:rPr>
          <w:lang w:eastAsia="en-GB"/>
        </w:rPr>
        <w:t xml:space="preserve"> </w:t>
      </w:r>
      <w:r w:rsidRPr="00D070DF">
        <w:rPr>
          <w:lang w:eastAsia="en-GB"/>
        </w:rPr>
        <w:t>public</w:t>
      </w:r>
      <w:r w:rsidR="00945AE6">
        <w:rPr>
          <w:lang w:eastAsia="en-GB"/>
        </w:rPr>
        <w:t xml:space="preserve"> </w:t>
      </w:r>
      <w:r w:rsidRPr="00D070DF">
        <w:rPr>
          <w:lang w:eastAsia="en-GB"/>
        </w:rPr>
        <w:t>methods.</w:t>
      </w:r>
    </w:p>
    <w:p w14:paraId="0F12959B" w14:textId="12A72900" w:rsidR="00D070DF" w:rsidRPr="00D070DF" w:rsidRDefault="00D070DF" w:rsidP="00945AE6">
      <w:pPr>
        <w:pStyle w:val="ListBullet"/>
        <w:rPr>
          <w:lang w:eastAsia="en-GB"/>
        </w:rPr>
      </w:pPr>
      <w:r w:rsidRPr="00D070DF">
        <w:rPr>
          <w:lang w:eastAsia="en-GB"/>
        </w:rPr>
        <w:t>Add</w:t>
      </w:r>
      <w:r w:rsidR="00945AE6">
        <w:rPr>
          <w:lang w:eastAsia="en-GB"/>
        </w:rPr>
        <w:t xml:space="preserve"> </w:t>
      </w:r>
      <w:r w:rsidRPr="00D070DF">
        <w:rPr>
          <w:lang w:eastAsia="en-GB"/>
        </w:rPr>
        <w:t>tests</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library’s</w:t>
      </w:r>
      <w:r w:rsidR="00945AE6">
        <w:rPr>
          <w:lang w:eastAsia="en-GB"/>
        </w:rPr>
        <w:t xml:space="preserve"> </w:t>
      </w:r>
      <w:r w:rsidRPr="00D070DF">
        <w:rPr>
          <w:lang w:eastAsia="en-GB"/>
        </w:rPr>
        <w:t>functionality.</w:t>
      </w:r>
    </w:p>
    <w:p w14:paraId="57020963" w14:textId="1A5CDC91" w:rsidR="00D070DF" w:rsidRPr="00D070DF" w:rsidRDefault="00D070DF" w:rsidP="00945AE6">
      <w:pPr>
        <w:pStyle w:val="ListBullet"/>
        <w:rPr>
          <w:lang w:eastAsia="en-GB"/>
        </w:rPr>
      </w:pPr>
      <w:r w:rsidRPr="00D070DF">
        <w:rPr>
          <w:lang w:eastAsia="en-GB"/>
        </w:rPr>
        <w:t>Change</w:t>
      </w:r>
      <w:r w:rsidR="00945AE6">
        <w:rPr>
          <w:lang w:eastAsia="en-GB"/>
        </w:rPr>
        <w:t xml:space="preserve"> </w:t>
      </w:r>
      <w:r w:rsidRPr="00D070DF">
        <w:rPr>
          <w:lang w:eastAsia="en-GB"/>
        </w:rPr>
        <w:t>calls</w:t>
      </w:r>
      <w:r w:rsidR="00945AE6">
        <w:rPr>
          <w:lang w:eastAsia="en-GB"/>
        </w:rPr>
        <w:t xml:space="preserve"> </w:t>
      </w:r>
      <w:r w:rsidRPr="00D070DF">
        <w:rPr>
          <w:lang w:eastAsia="en-GB"/>
        </w:rPr>
        <w:t>to</w:t>
      </w:r>
      <w:r w:rsidR="00945AE6">
        <w:rPr>
          <w:lang w:eastAsia="en-GB"/>
        </w:rPr>
        <w:t xml:space="preserve"> </w:t>
      </w:r>
      <w:r w:rsidRPr="00D35EB9">
        <w:rPr>
          <w:rStyle w:val="Literal"/>
        </w:rPr>
        <w:t>unwrap</w:t>
      </w:r>
      <w:r w:rsidR="00945AE6">
        <w:rPr>
          <w:lang w:eastAsia="en-GB"/>
        </w:rPr>
        <w:t xml:space="preserve"> </w:t>
      </w:r>
      <w:r w:rsidRPr="00D070DF">
        <w:rPr>
          <w:lang w:eastAsia="en-GB"/>
        </w:rPr>
        <w:t>to</w:t>
      </w:r>
      <w:r w:rsidR="00945AE6">
        <w:rPr>
          <w:lang w:eastAsia="en-GB"/>
        </w:rPr>
        <w:t xml:space="preserve"> </w:t>
      </w:r>
      <w:r w:rsidRPr="00D070DF">
        <w:rPr>
          <w:lang w:eastAsia="en-GB"/>
        </w:rPr>
        <w:t>more</w:t>
      </w:r>
      <w:r w:rsidR="00945AE6">
        <w:rPr>
          <w:lang w:eastAsia="en-GB"/>
        </w:rPr>
        <w:t xml:space="preserve"> </w:t>
      </w:r>
      <w:r w:rsidRPr="00D070DF">
        <w:rPr>
          <w:lang w:eastAsia="en-GB"/>
        </w:rPr>
        <w:t>robust</w:t>
      </w:r>
      <w:r w:rsidR="00945AE6">
        <w:rPr>
          <w:lang w:eastAsia="en-GB"/>
        </w:rPr>
        <w:t xml:space="preserve"> </w:t>
      </w:r>
      <w:r w:rsidRPr="00D070DF">
        <w:rPr>
          <w:lang w:eastAsia="en-GB"/>
        </w:rPr>
        <w:t>error</w:t>
      </w:r>
      <w:r w:rsidR="00945AE6">
        <w:rPr>
          <w:lang w:eastAsia="en-GB"/>
        </w:rPr>
        <w:t xml:space="preserve"> </w:t>
      </w:r>
      <w:r w:rsidRPr="00D070DF">
        <w:rPr>
          <w:lang w:eastAsia="en-GB"/>
        </w:rPr>
        <w:t>handling.</w:t>
      </w:r>
    </w:p>
    <w:p w14:paraId="042F1002" w14:textId="212F2668" w:rsidR="00D070DF" w:rsidRPr="00D070DF" w:rsidRDefault="00D070DF" w:rsidP="00945AE6">
      <w:pPr>
        <w:pStyle w:val="ListBullet"/>
        <w:rPr>
          <w:lang w:eastAsia="en-GB"/>
        </w:rPr>
      </w:pPr>
      <w:r w:rsidRPr="00D070DF">
        <w:rPr>
          <w:lang w:eastAsia="en-GB"/>
        </w:rPr>
        <w:t>Use</w:t>
      </w:r>
      <w:r w:rsidR="00945AE6">
        <w:rPr>
          <w:lang w:eastAsia="en-GB"/>
        </w:rPr>
        <w:t xml:space="preserve"> </w:t>
      </w:r>
      <w:r w:rsidRPr="00D35EB9">
        <w:rPr>
          <w:rStyle w:val="Literal"/>
        </w:rPr>
        <w:t>ThreadPool</w:t>
      </w:r>
      <w:r w:rsidR="00945AE6">
        <w:rPr>
          <w:lang w:eastAsia="en-GB"/>
        </w:rPr>
        <w:t xml:space="preserve"> </w:t>
      </w:r>
      <w:r w:rsidRPr="00D070DF">
        <w:rPr>
          <w:lang w:eastAsia="en-GB"/>
        </w:rPr>
        <w:t>to</w:t>
      </w:r>
      <w:r w:rsidR="00945AE6">
        <w:rPr>
          <w:lang w:eastAsia="en-GB"/>
        </w:rPr>
        <w:t xml:space="preserve"> </w:t>
      </w:r>
      <w:r w:rsidRPr="00D070DF">
        <w:rPr>
          <w:lang w:eastAsia="en-GB"/>
        </w:rPr>
        <w:t>perform</w:t>
      </w:r>
      <w:r w:rsidR="00945AE6">
        <w:rPr>
          <w:lang w:eastAsia="en-GB"/>
        </w:rPr>
        <w:t xml:space="preserve"> </w:t>
      </w:r>
      <w:r w:rsidRPr="00D070DF">
        <w:rPr>
          <w:lang w:eastAsia="en-GB"/>
        </w:rPr>
        <w:t>some</w:t>
      </w:r>
      <w:r w:rsidR="00945AE6">
        <w:rPr>
          <w:lang w:eastAsia="en-GB"/>
        </w:rPr>
        <w:t xml:space="preserve"> </w:t>
      </w:r>
      <w:r w:rsidRPr="00D070DF">
        <w:rPr>
          <w:lang w:eastAsia="en-GB"/>
        </w:rPr>
        <w:t>task</w:t>
      </w:r>
      <w:r w:rsidR="00945AE6">
        <w:rPr>
          <w:lang w:eastAsia="en-GB"/>
        </w:rPr>
        <w:t xml:space="preserve"> </w:t>
      </w:r>
      <w:r w:rsidRPr="00D070DF">
        <w:rPr>
          <w:lang w:eastAsia="en-GB"/>
        </w:rPr>
        <w:t>other</w:t>
      </w:r>
      <w:r w:rsidR="00945AE6">
        <w:rPr>
          <w:lang w:eastAsia="en-GB"/>
        </w:rPr>
        <w:t xml:space="preserve"> </w:t>
      </w:r>
      <w:r w:rsidRPr="00D070DF">
        <w:rPr>
          <w:lang w:eastAsia="en-GB"/>
        </w:rPr>
        <w:t>than</w:t>
      </w:r>
      <w:r w:rsidR="00945AE6">
        <w:rPr>
          <w:lang w:eastAsia="en-GB"/>
        </w:rPr>
        <w:t xml:space="preserve"> </w:t>
      </w:r>
      <w:r w:rsidRPr="00D070DF">
        <w:rPr>
          <w:lang w:eastAsia="en-GB"/>
        </w:rPr>
        <w:t>serving</w:t>
      </w:r>
      <w:r w:rsidR="00945AE6">
        <w:rPr>
          <w:lang w:eastAsia="en-GB"/>
        </w:rPr>
        <w:t xml:space="preserve"> </w:t>
      </w:r>
      <w:r w:rsidRPr="00D070DF">
        <w:rPr>
          <w:lang w:eastAsia="en-GB"/>
        </w:rPr>
        <w:t>web</w:t>
      </w:r>
      <w:r w:rsidR="00945AE6">
        <w:rPr>
          <w:lang w:eastAsia="en-GB"/>
        </w:rPr>
        <w:t xml:space="preserve"> </w:t>
      </w:r>
      <w:r w:rsidRPr="00D070DF">
        <w:rPr>
          <w:lang w:eastAsia="en-GB"/>
        </w:rPr>
        <w:t>requests.</w:t>
      </w:r>
    </w:p>
    <w:p w14:paraId="1C85C591" w14:textId="3C817170" w:rsidR="00D070DF" w:rsidRPr="00D070DF" w:rsidRDefault="00D070DF" w:rsidP="00945AE6">
      <w:pPr>
        <w:pStyle w:val="ListBullet"/>
        <w:rPr>
          <w:lang w:eastAsia="en-GB"/>
        </w:rPr>
      </w:pPr>
      <w:r w:rsidRPr="00D070DF">
        <w:rPr>
          <w:lang w:eastAsia="en-GB"/>
        </w:rPr>
        <w:t>Find</w:t>
      </w:r>
      <w:r w:rsidR="00945AE6">
        <w:rPr>
          <w:lang w:eastAsia="en-GB"/>
        </w:rPr>
        <w:t xml:space="preserve"> </w:t>
      </w:r>
      <w:r w:rsidRPr="00D070DF">
        <w:rPr>
          <w:lang w:eastAsia="en-GB"/>
        </w:rPr>
        <w:t>a</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crate</w:t>
      </w:r>
      <w:r w:rsidR="00945AE6">
        <w:rPr>
          <w:lang w:eastAsia="en-GB"/>
        </w:rPr>
        <w:t xml:space="preserve"> </w:t>
      </w:r>
      <w:r w:rsidRPr="00D070DF">
        <w:rPr>
          <w:lang w:eastAsia="en-GB"/>
        </w:rPr>
        <w:t>on</w:t>
      </w:r>
      <w:r w:rsidR="00945AE6">
        <w:rPr>
          <w:lang w:eastAsia="en-GB"/>
        </w:rPr>
        <w:t xml:space="preserve"> </w:t>
      </w:r>
      <w:hyperlink r:id="rId15" w:history="1">
        <w:r w:rsidRPr="00B526E8">
          <w:rPr>
            <w:rStyle w:val="LinkURL"/>
          </w:rPr>
          <w:t>https://crates.io</w:t>
        </w:r>
      </w:hyperlink>
      <w:r w:rsidR="00945AE6">
        <w:rPr>
          <w:lang w:eastAsia="en-GB"/>
        </w:rPr>
        <w:t xml:space="preserve"> </w:t>
      </w:r>
      <w:r w:rsidRPr="00D070DF">
        <w:rPr>
          <w:lang w:eastAsia="en-GB"/>
        </w:rPr>
        <w:t>and</w:t>
      </w:r>
      <w:r w:rsidR="00945AE6">
        <w:rPr>
          <w:lang w:eastAsia="en-GB"/>
        </w:rPr>
        <w:t xml:space="preserve"> </w:t>
      </w:r>
      <w:r w:rsidRPr="00D070DF">
        <w:rPr>
          <w:lang w:eastAsia="en-GB"/>
        </w:rPr>
        <w:t>implement</w:t>
      </w:r>
      <w:r w:rsidR="00945AE6">
        <w:rPr>
          <w:lang w:eastAsia="en-GB"/>
        </w:rPr>
        <w:t xml:space="preserve"> </w:t>
      </w:r>
      <w:r w:rsidRPr="00D070DF">
        <w:rPr>
          <w:lang w:eastAsia="en-GB"/>
        </w:rPr>
        <w:t>a</w:t>
      </w:r>
      <w:r w:rsidR="00945AE6">
        <w:rPr>
          <w:lang w:eastAsia="en-GB"/>
        </w:rPr>
        <w:t xml:space="preserve"> </w:t>
      </w:r>
      <w:r w:rsidRPr="00D070DF">
        <w:rPr>
          <w:lang w:eastAsia="en-GB"/>
        </w:rPr>
        <w:t>similar</w:t>
      </w:r>
      <w:r w:rsidR="00945AE6">
        <w:rPr>
          <w:lang w:eastAsia="en-GB"/>
        </w:rPr>
        <w:t xml:space="preserve"> </w:t>
      </w:r>
      <w:r w:rsidRPr="00D070DF">
        <w:rPr>
          <w:lang w:eastAsia="en-GB"/>
        </w:rPr>
        <w:t>web</w:t>
      </w:r>
      <w:r w:rsidR="00945AE6">
        <w:rPr>
          <w:lang w:eastAsia="en-GB"/>
        </w:rPr>
        <w:t xml:space="preserve"> </w:t>
      </w:r>
      <w:r w:rsidRPr="00D070DF">
        <w:rPr>
          <w:lang w:eastAsia="en-GB"/>
        </w:rPr>
        <w:t>server</w:t>
      </w:r>
      <w:r w:rsidR="00945AE6">
        <w:rPr>
          <w:lang w:eastAsia="en-GB"/>
        </w:rPr>
        <w:t xml:space="preserve"> </w:t>
      </w:r>
      <w:r w:rsidRPr="00D070DF">
        <w:rPr>
          <w:lang w:eastAsia="en-GB"/>
        </w:rPr>
        <w:t>using</w:t>
      </w:r>
      <w:r w:rsidR="00945AE6">
        <w:rPr>
          <w:lang w:eastAsia="en-GB"/>
        </w:rPr>
        <w:t xml:space="preserve"> </w:t>
      </w:r>
      <w:r w:rsidRPr="00D070DF">
        <w:rPr>
          <w:lang w:eastAsia="en-GB"/>
        </w:rPr>
        <w:t>the</w:t>
      </w:r>
      <w:r w:rsidR="00945AE6">
        <w:rPr>
          <w:lang w:eastAsia="en-GB"/>
        </w:rPr>
        <w:t xml:space="preserve"> </w:t>
      </w:r>
      <w:r w:rsidRPr="00D070DF">
        <w:rPr>
          <w:lang w:eastAsia="en-GB"/>
        </w:rPr>
        <w:t>crate</w:t>
      </w:r>
      <w:r w:rsidR="00945AE6">
        <w:rPr>
          <w:lang w:eastAsia="en-GB"/>
        </w:rPr>
        <w:t xml:space="preserve"> </w:t>
      </w:r>
      <w:r w:rsidRPr="00D070DF">
        <w:rPr>
          <w:lang w:eastAsia="en-GB"/>
        </w:rPr>
        <w:t>instead.</w:t>
      </w:r>
      <w:r w:rsidR="00945AE6">
        <w:rPr>
          <w:lang w:eastAsia="en-GB"/>
        </w:rPr>
        <w:t xml:space="preserve"> </w:t>
      </w:r>
      <w:r w:rsidRPr="00D070DF">
        <w:rPr>
          <w:lang w:eastAsia="en-GB"/>
        </w:rPr>
        <w:t>Then</w:t>
      </w:r>
      <w:r w:rsidR="00945AE6">
        <w:rPr>
          <w:lang w:eastAsia="en-GB"/>
        </w:rPr>
        <w:t xml:space="preserve"> </w:t>
      </w:r>
      <w:r w:rsidRPr="00D070DF">
        <w:rPr>
          <w:lang w:eastAsia="en-GB"/>
        </w:rPr>
        <w:t>compare</w:t>
      </w:r>
      <w:r w:rsidR="00945AE6">
        <w:rPr>
          <w:lang w:eastAsia="en-GB"/>
        </w:rPr>
        <w:t xml:space="preserve"> </w:t>
      </w:r>
      <w:r w:rsidRPr="00D070DF">
        <w:rPr>
          <w:lang w:eastAsia="en-GB"/>
        </w:rPr>
        <w:t>its</w:t>
      </w:r>
      <w:r w:rsidR="00945AE6">
        <w:rPr>
          <w:lang w:eastAsia="en-GB"/>
        </w:rPr>
        <w:t xml:space="preserve"> </w:t>
      </w:r>
      <w:r w:rsidRPr="00D070DF">
        <w:rPr>
          <w:lang w:eastAsia="en-GB"/>
        </w:rPr>
        <w:t>API</w:t>
      </w:r>
      <w:r w:rsidR="00945AE6">
        <w:rPr>
          <w:lang w:eastAsia="en-GB"/>
        </w:rPr>
        <w:t xml:space="preserve"> </w:t>
      </w:r>
      <w:r w:rsidRPr="00D070DF">
        <w:rPr>
          <w:lang w:eastAsia="en-GB"/>
        </w:rPr>
        <w:t>and</w:t>
      </w:r>
      <w:r w:rsidR="00945AE6">
        <w:rPr>
          <w:lang w:eastAsia="en-GB"/>
        </w:rPr>
        <w:t xml:space="preserve"> </w:t>
      </w:r>
      <w:r w:rsidRPr="00D070DF">
        <w:rPr>
          <w:lang w:eastAsia="en-GB"/>
        </w:rPr>
        <w:t>robustness</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thread</w:t>
      </w:r>
      <w:r w:rsidR="00945AE6">
        <w:rPr>
          <w:lang w:eastAsia="en-GB"/>
        </w:rPr>
        <w:t xml:space="preserve"> </w:t>
      </w:r>
      <w:r w:rsidRPr="00D070DF">
        <w:rPr>
          <w:lang w:eastAsia="en-GB"/>
        </w:rPr>
        <w:t>pool</w:t>
      </w:r>
      <w:r w:rsidR="00945AE6">
        <w:rPr>
          <w:lang w:eastAsia="en-GB"/>
        </w:rPr>
        <w:t xml:space="preserve"> </w:t>
      </w:r>
      <w:r w:rsidRPr="00D070DF">
        <w:rPr>
          <w:lang w:eastAsia="en-GB"/>
        </w:rPr>
        <w:t>we</w:t>
      </w:r>
      <w:r w:rsidR="00945AE6">
        <w:rPr>
          <w:lang w:eastAsia="en-GB"/>
        </w:rPr>
        <w:t xml:space="preserve"> </w:t>
      </w:r>
      <w:r w:rsidRPr="00D070DF">
        <w:rPr>
          <w:lang w:eastAsia="en-GB"/>
        </w:rPr>
        <w:t>implemented.</w:t>
      </w:r>
      <w:r w:rsidR="00607F85">
        <w:rPr>
          <w:lang w:eastAsia="en-GB"/>
        </w:rPr>
        <w:fldChar w:fldCharType="begin"/>
      </w:r>
      <w:r w:rsidR="00607F85">
        <w:instrText xml:space="preserve"> XE "thread pool end</w:instrText>
      </w:r>
      <w:r w:rsidR="00607F85" w:rsidRPr="00BE574B">
        <w:instrText>Range</w:instrText>
      </w:r>
      <w:r w:rsidR="00607F85">
        <w:instrText xml:space="preserve">" </w:instrText>
      </w:r>
      <w:r w:rsidR="00607F85">
        <w:rPr>
          <w:lang w:eastAsia="en-GB"/>
        </w:rPr>
        <w:fldChar w:fldCharType="end"/>
      </w:r>
      <w:r w:rsidR="00F97C6E">
        <w:rPr>
          <w:lang w:eastAsia="en-GB"/>
        </w:rPr>
        <w:fldChar w:fldCharType="begin"/>
      </w:r>
      <w:r w:rsidR="00F97C6E">
        <w:instrText xml:space="preserve"> XE "</w:instrText>
      </w:r>
      <w:r w:rsidR="00F97C6E" w:rsidRPr="00BE574B">
        <w:instrText xml:space="preserve">web server project </w:instrText>
      </w:r>
      <w:r w:rsidR="00F97C6E">
        <w:instrText>end</w:instrText>
      </w:r>
      <w:r w:rsidR="00F97C6E" w:rsidRPr="00BE574B">
        <w:instrText>Range</w:instrText>
      </w:r>
      <w:r w:rsidR="00F97C6E">
        <w:instrText xml:space="preserve">" </w:instrText>
      </w:r>
      <w:r w:rsidR="00F97C6E">
        <w:rPr>
          <w:lang w:eastAsia="en-GB"/>
        </w:rPr>
        <w:fldChar w:fldCharType="end"/>
      </w:r>
    </w:p>
    <w:p w14:paraId="52F8FEED" w14:textId="77777777" w:rsidR="00D070DF" w:rsidRPr="00D070DF" w:rsidRDefault="00D070DF" w:rsidP="00945AE6">
      <w:pPr>
        <w:pStyle w:val="HeadA"/>
        <w:rPr>
          <w:lang w:eastAsia="en-GB"/>
        </w:rPr>
      </w:pPr>
      <w:bookmarkStart w:id="277" w:name="summary"/>
      <w:bookmarkStart w:id="278" w:name="_Toc107314554"/>
      <w:bookmarkEnd w:id="277"/>
      <w:r w:rsidRPr="00D070DF">
        <w:rPr>
          <w:lang w:eastAsia="en-GB"/>
        </w:rPr>
        <w:t>Summary</w:t>
      </w:r>
      <w:bookmarkEnd w:id="278"/>
    </w:p>
    <w:p w14:paraId="6E8A8A3B" w14:textId="4CE99EF8" w:rsidR="00053E72" w:rsidRPr="00E9120D" w:rsidRDefault="00D070DF" w:rsidP="00945AE6">
      <w:pPr>
        <w:pStyle w:val="Body"/>
        <w:rPr>
          <w:lang w:eastAsia="en-GB"/>
        </w:rPr>
      </w:pPr>
      <w:r w:rsidRPr="00D070DF">
        <w:rPr>
          <w:lang w:eastAsia="en-GB"/>
        </w:rPr>
        <w:t>Well</w:t>
      </w:r>
      <w:r w:rsidR="00945AE6">
        <w:rPr>
          <w:lang w:eastAsia="en-GB"/>
        </w:rPr>
        <w:t xml:space="preserve"> </w:t>
      </w:r>
      <w:r w:rsidRPr="00D070DF">
        <w:rPr>
          <w:lang w:eastAsia="en-GB"/>
        </w:rPr>
        <w:t>done!</w:t>
      </w:r>
      <w:r w:rsidR="00945AE6">
        <w:rPr>
          <w:lang w:eastAsia="en-GB"/>
        </w:rPr>
        <w:t xml:space="preserve"> </w:t>
      </w:r>
      <w:r w:rsidRPr="00D070DF">
        <w:rPr>
          <w:lang w:eastAsia="en-GB"/>
        </w:rPr>
        <w:t>You’ve</w:t>
      </w:r>
      <w:r w:rsidR="00945AE6">
        <w:rPr>
          <w:lang w:eastAsia="en-GB"/>
        </w:rPr>
        <w:t xml:space="preserve"> </w:t>
      </w:r>
      <w:r w:rsidRPr="00D070DF">
        <w:rPr>
          <w:lang w:eastAsia="en-GB"/>
        </w:rPr>
        <w:t>made</w:t>
      </w:r>
      <w:r w:rsidR="00945AE6">
        <w:rPr>
          <w:lang w:eastAsia="en-GB"/>
        </w:rPr>
        <w:t xml:space="preserve"> </w:t>
      </w:r>
      <w:r w:rsidRPr="00D070DF">
        <w:rPr>
          <w:lang w:eastAsia="en-GB"/>
        </w:rPr>
        <w:t>it</w:t>
      </w:r>
      <w:r w:rsidR="00945AE6">
        <w:rPr>
          <w:lang w:eastAsia="en-GB"/>
        </w:rPr>
        <w:t xml:space="preserve"> </w:t>
      </w:r>
      <w:r w:rsidRPr="00D070DF">
        <w:rPr>
          <w:lang w:eastAsia="en-GB"/>
        </w:rPr>
        <w:t>to</w:t>
      </w:r>
      <w:r w:rsidR="00945AE6">
        <w:rPr>
          <w:lang w:eastAsia="en-GB"/>
        </w:rPr>
        <w:t xml:space="preserve"> </w:t>
      </w:r>
      <w:r w:rsidRPr="00D070DF">
        <w:rPr>
          <w:lang w:eastAsia="en-GB"/>
        </w:rPr>
        <w:t>the</w:t>
      </w:r>
      <w:r w:rsidR="00945AE6">
        <w:rPr>
          <w:lang w:eastAsia="en-GB"/>
        </w:rPr>
        <w:t xml:space="preserve"> </w:t>
      </w:r>
      <w:r w:rsidRPr="00D070DF">
        <w:rPr>
          <w:lang w:eastAsia="en-GB"/>
        </w:rPr>
        <w:t>end</w:t>
      </w:r>
      <w:r w:rsidR="00945AE6">
        <w:rPr>
          <w:lang w:eastAsia="en-GB"/>
        </w:rPr>
        <w:t xml:space="preserve"> </w:t>
      </w:r>
      <w:r w:rsidRPr="00D070DF">
        <w:rPr>
          <w:lang w:eastAsia="en-GB"/>
        </w:rPr>
        <w:t>of</w:t>
      </w:r>
      <w:r w:rsidR="00945AE6">
        <w:rPr>
          <w:lang w:eastAsia="en-GB"/>
        </w:rPr>
        <w:t xml:space="preserve"> </w:t>
      </w:r>
      <w:r w:rsidRPr="00D070DF">
        <w:rPr>
          <w:lang w:eastAsia="en-GB"/>
        </w:rPr>
        <w:t>the</w:t>
      </w:r>
      <w:r w:rsidR="00945AE6">
        <w:rPr>
          <w:lang w:eastAsia="en-GB"/>
        </w:rPr>
        <w:t xml:space="preserve"> </w:t>
      </w:r>
      <w:r w:rsidRPr="00D070DF">
        <w:rPr>
          <w:lang w:eastAsia="en-GB"/>
        </w:rPr>
        <w:t>book!</w:t>
      </w:r>
      <w:r w:rsidR="00945AE6">
        <w:rPr>
          <w:lang w:eastAsia="en-GB"/>
        </w:rPr>
        <w:t xml:space="preserve"> </w:t>
      </w:r>
      <w:r w:rsidRPr="00D070DF">
        <w:rPr>
          <w:lang w:eastAsia="en-GB"/>
        </w:rPr>
        <w:t>We</w:t>
      </w:r>
      <w:r w:rsidR="00945AE6">
        <w:rPr>
          <w:lang w:eastAsia="en-GB"/>
        </w:rPr>
        <w:t xml:space="preserve"> </w:t>
      </w:r>
      <w:r w:rsidRPr="00D070DF">
        <w:rPr>
          <w:lang w:eastAsia="en-GB"/>
        </w:rPr>
        <w:t>want</w:t>
      </w:r>
      <w:r w:rsidR="00945AE6">
        <w:rPr>
          <w:lang w:eastAsia="en-GB"/>
        </w:rPr>
        <w:t xml:space="preserve"> </w:t>
      </w:r>
      <w:r w:rsidRPr="00D070DF">
        <w:rPr>
          <w:lang w:eastAsia="en-GB"/>
        </w:rPr>
        <w:t>to</w:t>
      </w:r>
      <w:r w:rsidR="00945AE6">
        <w:rPr>
          <w:lang w:eastAsia="en-GB"/>
        </w:rPr>
        <w:t xml:space="preserve"> </w:t>
      </w:r>
      <w:r w:rsidRPr="00D070DF">
        <w:rPr>
          <w:lang w:eastAsia="en-GB"/>
        </w:rPr>
        <w:t>thank</w:t>
      </w:r>
      <w:r w:rsidR="00945AE6">
        <w:rPr>
          <w:lang w:eastAsia="en-GB"/>
        </w:rPr>
        <w:t xml:space="preserve"> </w:t>
      </w:r>
      <w:r w:rsidRPr="00D070DF">
        <w:rPr>
          <w:lang w:eastAsia="en-GB"/>
        </w:rPr>
        <w:t>you</w:t>
      </w:r>
      <w:r w:rsidR="00945AE6">
        <w:rPr>
          <w:lang w:eastAsia="en-GB"/>
        </w:rPr>
        <w:t xml:space="preserve"> </w:t>
      </w:r>
      <w:r w:rsidRPr="00D070DF">
        <w:rPr>
          <w:lang w:eastAsia="en-GB"/>
        </w:rPr>
        <w:t>for</w:t>
      </w:r>
      <w:r w:rsidR="00945AE6">
        <w:rPr>
          <w:lang w:eastAsia="en-GB"/>
        </w:rPr>
        <w:t xml:space="preserve"> </w:t>
      </w:r>
      <w:r w:rsidRPr="00D070DF">
        <w:rPr>
          <w:lang w:eastAsia="en-GB"/>
        </w:rPr>
        <w:t>joining</w:t>
      </w:r>
      <w:r w:rsidR="00945AE6">
        <w:rPr>
          <w:lang w:eastAsia="en-GB"/>
        </w:rPr>
        <w:t xml:space="preserve"> </w:t>
      </w:r>
      <w:r w:rsidRPr="00D070DF">
        <w:rPr>
          <w:lang w:eastAsia="en-GB"/>
        </w:rPr>
        <w:t>us</w:t>
      </w:r>
      <w:r w:rsidR="00945AE6">
        <w:rPr>
          <w:lang w:eastAsia="en-GB"/>
        </w:rPr>
        <w:t xml:space="preserve"> </w:t>
      </w:r>
      <w:r w:rsidRPr="00D070DF">
        <w:rPr>
          <w:lang w:eastAsia="en-GB"/>
        </w:rPr>
        <w:t>on</w:t>
      </w:r>
      <w:r w:rsidR="00945AE6">
        <w:rPr>
          <w:lang w:eastAsia="en-GB"/>
        </w:rPr>
        <w:t xml:space="preserve"> </w:t>
      </w:r>
      <w:r w:rsidRPr="00D070DF">
        <w:rPr>
          <w:lang w:eastAsia="en-GB"/>
        </w:rPr>
        <w:t>this</w:t>
      </w:r>
      <w:r w:rsidR="00945AE6">
        <w:rPr>
          <w:lang w:eastAsia="en-GB"/>
        </w:rPr>
        <w:t xml:space="preserve"> </w:t>
      </w:r>
      <w:r w:rsidRPr="00D070DF">
        <w:rPr>
          <w:lang w:eastAsia="en-GB"/>
        </w:rPr>
        <w:t>tour</w:t>
      </w:r>
      <w:r w:rsidR="00945AE6">
        <w:rPr>
          <w:lang w:eastAsia="en-GB"/>
        </w:rPr>
        <w:t xml:space="preserve"> </w:t>
      </w:r>
      <w:r w:rsidRPr="00D070DF">
        <w:rPr>
          <w:lang w:eastAsia="en-GB"/>
        </w:rPr>
        <w:t>of</w:t>
      </w:r>
      <w:r w:rsidR="00945AE6">
        <w:rPr>
          <w:lang w:eastAsia="en-GB"/>
        </w:rPr>
        <w:t xml:space="preserve"> </w:t>
      </w:r>
      <w:r w:rsidRPr="00D070DF">
        <w:rPr>
          <w:lang w:eastAsia="en-GB"/>
        </w:rPr>
        <w:t>Rust.</w:t>
      </w:r>
      <w:r w:rsidR="00945AE6">
        <w:rPr>
          <w:lang w:eastAsia="en-GB"/>
        </w:rPr>
        <w:t xml:space="preserve"> </w:t>
      </w:r>
      <w:r w:rsidRPr="00D070DF">
        <w:rPr>
          <w:lang w:eastAsia="en-GB"/>
        </w:rPr>
        <w:t>You’re</w:t>
      </w:r>
      <w:r w:rsidR="00945AE6">
        <w:rPr>
          <w:lang w:eastAsia="en-GB"/>
        </w:rPr>
        <w:t xml:space="preserve"> </w:t>
      </w:r>
      <w:r w:rsidRPr="00D070DF">
        <w:rPr>
          <w:lang w:eastAsia="en-GB"/>
        </w:rPr>
        <w:t>now</w:t>
      </w:r>
      <w:r w:rsidR="00945AE6">
        <w:rPr>
          <w:lang w:eastAsia="en-GB"/>
        </w:rPr>
        <w:t xml:space="preserve"> </w:t>
      </w:r>
      <w:r w:rsidRPr="00D070DF">
        <w:rPr>
          <w:lang w:eastAsia="en-GB"/>
        </w:rPr>
        <w:t>ready</w:t>
      </w:r>
      <w:r w:rsidR="00945AE6">
        <w:rPr>
          <w:lang w:eastAsia="en-GB"/>
        </w:rPr>
        <w:t xml:space="preserve"> </w:t>
      </w:r>
      <w:r w:rsidRPr="00D070DF">
        <w:rPr>
          <w:lang w:eastAsia="en-GB"/>
        </w:rPr>
        <w:t>to</w:t>
      </w:r>
      <w:r w:rsidR="00945AE6">
        <w:rPr>
          <w:lang w:eastAsia="en-GB"/>
        </w:rPr>
        <w:t xml:space="preserve"> </w:t>
      </w:r>
      <w:r w:rsidRPr="00D070DF">
        <w:rPr>
          <w:lang w:eastAsia="en-GB"/>
        </w:rPr>
        <w:t>implement</w:t>
      </w:r>
      <w:r w:rsidR="00945AE6">
        <w:rPr>
          <w:lang w:eastAsia="en-GB"/>
        </w:rPr>
        <w:t xml:space="preserve"> </w:t>
      </w:r>
      <w:r w:rsidRPr="00D070DF">
        <w:rPr>
          <w:lang w:eastAsia="en-GB"/>
        </w:rPr>
        <w:t>your</w:t>
      </w:r>
      <w:r w:rsidR="00945AE6">
        <w:rPr>
          <w:lang w:eastAsia="en-GB"/>
        </w:rPr>
        <w:t xml:space="preserve"> </w:t>
      </w:r>
      <w:r w:rsidRPr="00D070DF">
        <w:rPr>
          <w:lang w:eastAsia="en-GB"/>
        </w:rPr>
        <w:t>own</w:t>
      </w:r>
      <w:r w:rsidR="00945AE6">
        <w:rPr>
          <w:lang w:eastAsia="en-GB"/>
        </w:rPr>
        <w:t xml:space="preserve"> </w:t>
      </w:r>
      <w:r w:rsidRPr="00D070DF">
        <w:rPr>
          <w:lang w:eastAsia="en-GB"/>
        </w:rPr>
        <w:t>Rust</w:t>
      </w:r>
      <w:r w:rsidR="00945AE6">
        <w:rPr>
          <w:lang w:eastAsia="en-GB"/>
        </w:rPr>
        <w:t xml:space="preserve"> </w:t>
      </w:r>
      <w:r w:rsidRPr="00D070DF">
        <w:rPr>
          <w:lang w:eastAsia="en-GB"/>
        </w:rPr>
        <w:t>projects</w:t>
      </w:r>
      <w:r w:rsidR="00945AE6">
        <w:rPr>
          <w:lang w:eastAsia="en-GB"/>
        </w:rPr>
        <w:t xml:space="preserve"> </w:t>
      </w:r>
      <w:r w:rsidRPr="00D070DF">
        <w:rPr>
          <w:lang w:eastAsia="en-GB"/>
        </w:rPr>
        <w:t>and</w:t>
      </w:r>
      <w:r w:rsidR="00945AE6">
        <w:rPr>
          <w:lang w:eastAsia="en-GB"/>
        </w:rPr>
        <w:t xml:space="preserve"> </w:t>
      </w:r>
      <w:r w:rsidRPr="00D070DF">
        <w:rPr>
          <w:lang w:eastAsia="en-GB"/>
        </w:rPr>
        <w:t>help</w:t>
      </w:r>
      <w:r w:rsidR="00945AE6">
        <w:rPr>
          <w:lang w:eastAsia="en-GB"/>
        </w:rPr>
        <w:t xml:space="preserve"> </w:t>
      </w:r>
      <w:r w:rsidRPr="00D070DF">
        <w:rPr>
          <w:lang w:eastAsia="en-GB"/>
        </w:rPr>
        <w:t>with</w:t>
      </w:r>
      <w:r w:rsidR="00945AE6">
        <w:rPr>
          <w:lang w:eastAsia="en-GB"/>
        </w:rPr>
        <w:t xml:space="preserve"> </w:t>
      </w:r>
      <w:r w:rsidRPr="00D070DF">
        <w:rPr>
          <w:lang w:eastAsia="en-GB"/>
        </w:rPr>
        <w:t>other</w:t>
      </w:r>
      <w:r w:rsidR="00945AE6">
        <w:rPr>
          <w:lang w:eastAsia="en-GB"/>
        </w:rPr>
        <w:t xml:space="preserve"> </w:t>
      </w:r>
      <w:r w:rsidRPr="00D070DF">
        <w:rPr>
          <w:lang w:eastAsia="en-GB"/>
        </w:rPr>
        <w:t>people</w:t>
      </w:r>
      <w:r w:rsidR="001E607D">
        <w:rPr>
          <w:lang w:eastAsia="en-GB"/>
        </w:rPr>
        <w:t>’</w:t>
      </w:r>
      <w:r w:rsidRPr="00D070DF">
        <w:rPr>
          <w:lang w:eastAsia="en-GB"/>
        </w:rPr>
        <w:t>s</w:t>
      </w:r>
      <w:r w:rsidR="00945AE6">
        <w:rPr>
          <w:lang w:eastAsia="en-GB"/>
        </w:rPr>
        <w:t xml:space="preserve"> </w:t>
      </w:r>
      <w:r w:rsidRPr="00D070DF">
        <w:rPr>
          <w:lang w:eastAsia="en-GB"/>
        </w:rPr>
        <w:t>projects.</w:t>
      </w:r>
      <w:r w:rsidR="00945AE6">
        <w:rPr>
          <w:lang w:eastAsia="en-GB"/>
        </w:rPr>
        <w:t xml:space="preserve"> </w:t>
      </w:r>
      <w:r w:rsidRPr="00D070DF">
        <w:rPr>
          <w:lang w:eastAsia="en-GB"/>
        </w:rPr>
        <w:t>Keep</w:t>
      </w:r>
      <w:r w:rsidR="00945AE6">
        <w:rPr>
          <w:lang w:eastAsia="en-GB"/>
        </w:rPr>
        <w:t xml:space="preserve"> </w:t>
      </w:r>
      <w:r w:rsidRPr="00D070DF">
        <w:rPr>
          <w:lang w:eastAsia="en-GB"/>
        </w:rPr>
        <w:t>in</w:t>
      </w:r>
      <w:r w:rsidR="00945AE6">
        <w:rPr>
          <w:lang w:eastAsia="en-GB"/>
        </w:rPr>
        <w:t xml:space="preserve"> </w:t>
      </w:r>
      <w:r w:rsidRPr="00D070DF">
        <w:rPr>
          <w:lang w:eastAsia="en-GB"/>
        </w:rPr>
        <w:t>mind</w:t>
      </w:r>
      <w:r w:rsidR="00945AE6">
        <w:rPr>
          <w:lang w:eastAsia="en-GB"/>
        </w:rPr>
        <w:t xml:space="preserve"> </w:t>
      </w:r>
      <w:r w:rsidRPr="00D070DF">
        <w:rPr>
          <w:lang w:eastAsia="en-GB"/>
        </w:rPr>
        <w:t>that</w:t>
      </w:r>
      <w:r w:rsidR="00945AE6">
        <w:rPr>
          <w:lang w:eastAsia="en-GB"/>
        </w:rPr>
        <w:t xml:space="preserve"> </w:t>
      </w:r>
      <w:r w:rsidRPr="00D070DF">
        <w:rPr>
          <w:lang w:eastAsia="en-GB"/>
        </w:rPr>
        <w:t>there</w:t>
      </w:r>
      <w:r w:rsidR="00945AE6">
        <w:rPr>
          <w:lang w:eastAsia="en-GB"/>
        </w:rPr>
        <w:t xml:space="preserve"> </w:t>
      </w:r>
      <w:r w:rsidRPr="00D070DF">
        <w:rPr>
          <w:lang w:eastAsia="en-GB"/>
        </w:rPr>
        <w:t>is</w:t>
      </w:r>
      <w:r w:rsidR="00945AE6">
        <w:rPr>
          <w:lang w:eastAsia="en-GB"/>
        </w:rPr>
        <w:t xml:space="preserve"> </w:t>
      </w:r>
      <w:r w:rsidRPr="00D070DF">
        <w:rPr>
          <w:lang w:eastAsia="en-GB"/>
        </w:rPr>
        <w:t>a</w:t>
      </w:r>
      <w:r w:rsidR="00945AE6">
        <w:rPr>
          <w:lang w:eastAsia="en-GB"/>
        </w:rPr>
        <w:t xml:space="preserve"> </w:t>
      </w:r>
      <w:r w:rsidRPr="00D070DF">
        <w:rPr>
          <w:lang w:eastAsia="en-GB"/>
        </w:rPr>
        <w:t>welcoming</w:t>
      </w:r>
      <w:r w:rsidR="00945AE6">
        <w:rPr>
          <w:lang w:eastAsia="en-GB"/>
        </w:rPr>
        <w:t xml:space="preserve"> </w:t>
      </w:r>
      <w:r w:rsidRPr="00D070DF">
        <w:rPr>
          <w:lang w:eastAsia="en-GB"/>
        </w:rPr>
        <w:t>community</w:t>
      </w:r>
      <w:r w:rsidR="00945AE6">
        <w:rPr>
          <w:lang w:eastAsia="en-GB"/>
        </w:rPr>
        <w:t xml:space="preserve"> </w:t>
      </w:r>
      <w:r w:rsidRPr="00D070DF">
        <w:rPr>
          <w:lang w:eastAsia="en-GB"/>
        </w:rPr>
        <w:t>of</w:t>
      </w:r>
      <w:r w:rsidR="00945AE6">
        <w:rPr>
          <w:lang w:eastAsia="en-GB"/>
        </w:rPr>
        <w:t xml:space="preserve"> </w:t>
      </w:r>
      <w:r w:rsidRPr="00D070DF">
        <w:rPr>
          <w:lang w:eastAsia="en-GB"/>
        </w:rPr>
        <w:t>other</w:t>
      </w:r>
      <w:r w:rsidR="00945AE6">
        <w:rPr>
          <w:lang w:eastAsia="en-GB"/>
        </w:rPr>
        <w:t xml:space="preserve"> </w:t>
      </w:r>
      <w:r w:rsidRPr="00D070DF">
        <w:rPr>
          <w:lang w:eastAsia="en-GB"/>
        </w:rPr>
        <w:t>Rustaceans</w:t>
      </w:r>
      <w:r w:rsidR="00945AE6">
        <w:rPr>
          <w:lang w:eastAsia="en-GB"/>
        </w:rPr>
        <w:t xml:space="preserve"> </w:t>
      </w:r>
      <w:r w:rsidRPr="00D070DF">
        <w:rPr>
          <w:lang w:eastAsia="en-GB"/>
        </w:rPr>
        <w:t>who</w:t>
      </w:r>
      <w:r w:rsidR="00945AE6">
        <w:rPr>
          <w:lang w:eastAsia="en-GB"/>
        </w:rPr>
        <w:t xml:space="preserve"> </w:t>
      </w:r>
      <w:r w:rsidRPr="00D070DF">
        <w:rPr>
          <w:lang w:eastAsia="en-GB"/>
        </w:rPr>
        <w:t>would</w:t>
      </w:r>
      <w:r w:rsidR="00945AE6">
        <w:rPr>
          <w:lang w:eastAsia="en-GB"/>
        </w:rPr>
        <w:t xml:space="preserve"> </w:t>
      </w:r>
      <w:r w:rsidRPr="00D070DF">
        <w:rPr>
          <w:lang w:eastAsia="en-GB"/>
        </w:rPr>
        <w:t>love</w:t>
      </w:r>
      <w:r w:rsidR="00945AE6">
        <w:rPr>
          <w:lang w:eastAsia="en-GB"/>
        </w:rPr>
        <w:t xml:space="preserve"> </w:t>
      </w:r>
      <w:r w:rsidRPr="00D070DF">
        <w:rPr>
          <w:lang w:eastAsia="en-GB"/>
        </w:rPr>
        <w:t>to</w:t>
      </w:r>
      <w:r w:rsidR="00945AE6">
        <w:rPr>
          <w:lang w:eastAsia="en-GB"/>
        </w:rPr>
        <w:t xml:space="preserve"> </w:t>
      </w:r>
      <w:r w:rsidRPr="00D070DF">
        <w:rPr>
          <w:lang w:eastAsia="en-GB"/>
        </w:rPr>
        <w:t>help</w:t>
      </w:r>
      <w:r w:rsidR="00945AE6">
        <w:rPr>
          <w:lang w:eastAsia="en-GB"/>
        </w:rPr>
        <w:t xml:space="preserve"> </w:t>
      </w:r>
      <w:r w:rsidRPr="00D070DF">
        <w:rPr>
          <w:lang w:eastAsia="en-GB"/>
        </w:rPr>
        <w:t>you</w:t>
      </w:r>
      <w:r w:rsidR="00945AE6">
        <w:rPr>
          <w:lang w:eastAsia="en-GB"/>
        </w:rPr>
        <w:t xml:space="preserve"> </w:t>
      </w:r>
      <w:r w:rsidRPr="00D070DF">
        <w:rPr>
          <w:lang w:eastAsia="en-GB"/>
        </w:rPr>
        <w:t>with</w:t>
      </w:r>
      <w:r w:rsidR="00945AE6">
        <w:rPr>
          <w:lang w:eastAsia="en-GB"/>
        </w:rPr>
        <w:t xml:space="preserve"> </w:t>
      </w:r>
      <w:r w:rsidRPr="00D070DF">
        <w:rPr>
          <w:lang w:eastAsia="en-GB"/>
        </w:rPr>
        <w:t>any</w:t>
      </w:r>
      <w:r w:rsidR="00945AE6">
        <w:rPr>
          <w:lang w:eastAsia="en-GB"/>
        </w:rPr>
        <w:t xml:space="preserve"> </w:t>
      </w:r>
      <w:r w:rsidRPr="00D070DF">
        <w:rPr>
          <w:lang w:eastAsia="en-GB"/>
        </w:rPr>
        <w:t>challenges</w:t>
      </w:r>
      <w:r w:rsidR="00945AE6">
        <w:rPr>
          <w:lang w:eastAsia="en-GB"/>
        </w:rPr>
        <w:t xml:space="preserve"> </w:t>
      </w:r>
      <w:r w:rsidRPr="00D070DF">
        <w:rPr>
          <w:lang w:eastAsia="en-GB"/>
        </w:rPr>
        <w:t>you</w:t>
      </w:r>
      <w:r w:rsidR="00945AE6">
        <w:rPr>
          <w:lang w:eastAsia="en-GB"/>
        </w:rPr>
        <w:t xml:space="preserve"> </w:t>
      </w:r>
      <w:r w:rsidRPr="00D070DF">
        <w:rPr>
          <w:lang w:eastAsia="en-GB"/>
        </w:rPr>
        <w:t>encounter</w:t>
      </w:r>
      <w:r w:rsidR="00945AE6">
        <w:rPr>
          <w:lang w:eastAsia="en-GB"/>
        </w:rPr>
        <w:t xml:space="preserve"> </w:t>
      </w:r>
      <w:r w:rsidRPr="00D070DF">
        <w:rPr>
          <w:lang w:eastAsia="en-GB"/>
        </w:rPr>
        <w:t>on</w:t>
      </w:r>
      <w:r w:rsidR="00945AE6">
        <w:rPr>
          <w:lang w:eastAsia="en-GB"/>
        </w:rPr>
        <w:t xml:space="preserve"> </w:t>
      </w:r>
      <w:r w:rsidRPr="00D070DF">
        <w:rPr>
          <w:lang w:eastAsia="en-GB"/>
        </w:rPr>
        <w:t>your</w:t>
      </w:r>
      <w:r w:rsidR="00945AE6">
        <w:rPr>
          <w:lang w:eastAsia="en-GB"/>
        </w:rPr>
        <w:t xml:space="preserve"> </w:t>
      </w:r>
      <w:r w:rsidRPr="00D070DF">
        <w:rPr>
          <w:lang w:eastAsia="en-GB"/>
        </w:rPr>
        <w:t>Rust</w:t>
      </w:r>
      <w:r w:rsidR="00945AE6">
        <w:rPr>
          <w:lang w:eastAsia="en-GB"/>
        </w:rPr>
        <w:t xml:space="preserve"> </w:t>
      </w:r>
      <w:r w:rsidRPr="00D070DF">
        <w:rPr>
          <w:lang w:eastAsia="en-GB"/>
        </w:rPr>
        <w:t>journey.</w:t>
      </w:r>
    </w:p>
    <w:sectPr w:rsidR="00053E72" w:rsidRPr="00E9120D">
      <w:endnotePr>
        <w:numFmt w:val="decimal"/>
      </w:endnotePr>
      <w:pgSz w:w="10080" w:h="13320"/>
      <w:pgMar w:top="900" w:right="960" w:bottom="900" w:left="1020" w:header="720" w:footer="720" w:gutter="0"/>
      <w:cols w:space="720"/>
      <w:noEndnote/>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 w:author="Audrey Doyle" w:date="2022-08-29T16:09:00Z" w:initials="A">
    <w:p w14:paraId="5A7E4E8D" w14:textId="60D864D3" w:rsidR="00996246" w:rsidRDefault="00996246">
      <w:pPr>
        <w:pStyle w:val="CommentText"/>
      </w:pPr>
      <w:r>
        <w:rPr>
          <w:rStyle w:val="CommentReference"/>
        </w:rPr>
        <w:annotationRef/>
      </w:r>
      <w:r>
        <w:t xml:space="preserve">Carol, we can’t have CodeLabels in wide code. </w:t>
      </w:r>
    </w:p>
  </w:comment>
  <w:comment w:id="17" w:author="Carol Nichols" w:date="2022-08-29T21:02:00Z" w:initials="CN">
    <w:p w14:paraId="58A3B6F0" w14:textId="77777777" w:rsidR="00357509" w:rsidRDefault="00357509" w:rsidP="00DE4523">
      <w:r>
        <w:rPr>
          <w:rStyle w:val="CommentReference"/>
        </w:rPr>
        <w:annotationRef/>
      </w:r>
      <w:r>
        <w:rPr>
          <w:sz w:val="20"/>
          <w:szCs w:val="20"/>
        </w:rPr>
        <w:t>Oooooops. Fixed!</w:t>
      </w:r>
    </w:p>
  </w:comment>
  <w:comment w:id="65" w:author="Audrey Doyle" w:date="2022-08-29T16:15:00Z" w:initials="A">
    <w:p w14:paraId="64CBCD56" w14:textId="54E2430A" w:rsidR="00B61286" w:rsidRDefault="00B61286">
      <w:pPr>
        <w:pStyle w:val="CommentText"/>
      </w:pPr>
      <w:r>
        <w:rPr>
          <w:rStyle w:val="CommentReference"/>
        </w:rPr>
        <w:annotationRef/>
      </w:r>
      <w:r>
        <w:t>Carol, literal italic here and in next line?</w:t>
      </w:r>
    </w:p>
  </w:comment>
  <w:comment w:id="66" w:author="Carol Nichols" w:date="2022-08-29T21:02:00Z" w:initials="CN">
    <w:p w14:paraId="39E72F1D" w14:textId="77777777" w:rsidR="00D83C82" w:rsidRDefault="00D83C82" w:rsidP="00BD4230">
      <w:r>
        <w:rPr>
          <w:rStyle w:val="CommentReference"/>
        </w:rPr>
        <w:annotationRef/>
      </w:r>
      <w:r>
        <w:rPr>
          <w:sz w:val="20"/>
          <w:szCs w:val="20"/>
        </w:rPr>
        <w:t>Yup!</w:t>
      </w:r>
    </w:p>
  </w:comment>
  <w:comment w:id="83" w:author="Audrey Doyle" w:date="2022-08-29T16:24:00Z" w:initials="A">
    <w:p w14:paraId="7D9C029C" w14:textId="73E5A975" w:rsidR="00741309" w:rsidRDefault="00741309">
      <w:pPr>
        <w:pStyle w:val="CommentText"/>
      </w:pPr>
      <w:r>
        <w:rPr>
          <w:rStyle w:val="CommentReference"/>
        </w:rPr>
        <w:annotationRef/>
      </w:r>
      <w:r>
        <w:t xml:space="preserve">Carol, literal font for these? </w:t>
      </w:r>
      <w:r w:rsidR="006C633B">
        <w:t>Also, s</w:t>
      </w:r>
      <w:r>
        <w:t xml:space="preserve">hould “worker” always be capitalized and in the literal font? Please </w:t>
      </w:r>
      <w:r w:rsidR="009851FF">
        <w:t>review other instances of the term and advise.</w:t>
      </w:r>
      <w:r w:rsidR="006C633B">
        <w:t xml:space="preserve"> Then I’ll update the stylesheet with the reasoning behind when it’s all caps an in literal so that the proofreader won’t ask you the same question </w:t>
      </w:r>
      <w:r w:rsidR="006C633B">
        <w:rPr>
          <mc:AlternateContent>
            <mc:Choice Requires="w16se"/>
            <mc:Fallback>
              <w:rFonts w:ascii="Segoe UI Emoji" w:eastAsia="Segoe UI Emoji" w:hAnsi="Segoe UI Emoji" w:cs="Segoe UI Emoji"/>
            </mc:Fallback>
          </mc:AlternateContent>
        </w:rPr>
        <mc:AlternateContent>
          <mc:Choice Requires="w16se">
            <w16se:symEx w16se:font="Segoe UI Emoji" w16se:char="1F60A"/>
          </mc:Choice>
          <mc:Fallback>
            <w:t>😊</w:t>
          </mc:Fallback>
        </mc:AlternateContent>
      </w:r>
    </w:p>
  </w:comment>
  <w:comment w:id="84" w:author="Carol Nichols" w:date="2022-08-29T21:16:00Z" w:initials="CN">
    <w:p w14:paraId="7E44FF84" w14:textId="77777777" w:rsidR="00B76ACE" w:rsidRDefault="00052712" w:rsidP="00C65404">
      <w:r>
        <w:rPr>
          <w:rStyle w:val="CommentReference"/>
        </w:rPr>
        <w:annotationRef/>
      </w:r>
      <w:r w:rsidR="00B76ACE">
        <w:rPr>
          <w:sz w:val="20"/>
          <w:szCs w:val="20"/>
        </w:rPr>
        <w:t>Great catch! I updated all the “worker” spots I found. Most of the time, yes, Worker should be capitalized and in literal font, when it’s referring to the type. The places that referred to “Workers” meaning the type but plural, I changed to “Worker instances” with Worker in literal font.</w:t>
      </w:r>
      <w:r w:rsidR="00B76ACE">
        <w:rPr>
          <w:sz w:val="20"/>
          <w:szCs w:val="20"/>
        </w:rPr>
        <w:cr/>
      </w:r>
      <w:r w:rsidR="00B76ACE">
        <w:rPr>
          <w:sz w:val="20"/>
          <w:szCs w:val="20"/>
        </w:rPr>
        <w:cr/>
        <w:t>There are some places that have `worker` or `workers` as a field or variable name and those should be lowercase and literal.</w:t>
      </w:r>
      <w:r w:rsidR="00B76ACE">
        <w:rPr>
          <w:sz w:val="20"/>
          <w:szCs w:val="20"/>
        </w:rPr>
        <w:cr/>
      </w:r>
      <w:r w:rsidR="00B76ACE">
        <w:rPr>
          <w:sz w:val="20"/>
          <w:szCs w:val="20"/>
        </w:rPr>
        <w:cr/>
        <w:t>There is one spot talking about workers in a restaurant and that one should stay Body.</w:t>
      </w:r>
    </w:p>
  </w:comment>
  <w:comment w:id="276" w:author="Carol Nichols" w:date="2022-08-28T21:31:00Z" w:initials="CN">
    <w:p w14:paraId="5C455DD7" w14:textId="1C21A0AB" w:rsidR="00211270" w:rsidRDefault="00F97DDA" w:rsidP="00702C48">
      <w:r>
        <w:rPr>
          <w:rStyle w:val="CommentReference"/>
        </w:rPr>
        <w:annotationRef/>
      </w:r>
      <w:r w:rsidR="00211270">
        <w:rPr>
          <w:sz w:val="20"/>
          <w:szCs w:val="20"/>
        </w:rPr>
        <w:t>NoStarch: I updated this URL to follow the same scheme as the Rust2018 edition book’s URL, is this where the new edition will be or does this need to be updated to something else?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A7E4E8D" w15:done="0"/>
  <w15:commentEx w15:paraId="58A3B6F0" w15:paraIdParent="5A7E4E8D" w15:done="0"/>
  <w15:commentEx w15:paraId="64CBCD56" w15:done="0"/>
  <w15:commentEx w15:paraId="39E72F1D" w15:paraIdParent="64CBCD56" w15:done="0"/>
  <w15:commentEx w15:paraId="7D9C029C" w15:done="0"/>
  <w15:commentEx w15:paraId="7E44FF84" w15:paraIdParent="7D9C029C" w15:done="0"/>
  <w15:commentEx w15:paraId="5C455DD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B7632F" w16cex:dateUtc="2022-08-29T20:09:00Z"/>
  <w16cex:commentExtensible w16cex:durableId="26B7A7CE" w16cex:dateUtc="2022-08-30T01:02:00Z"/>
  <w16cex:commentExtensible w16cex:durableId="26B7649E" w16cex:dateUtc="2022-08-29T20:15:00Z"/>
  <w16cex:commentExtensible w16cex:durableId="26B7A7FC" w16cex:dateUtc="2022-08-30T01:02:00Z"/>
  <w16cex:commentExtensible w16cex:durableId="26B766D7" w16cex:dateUtc="2022-08-29T20:24:00Z"/>
  <w16cex:commentExtensible w16cex:durableId="26B7AB23" w16cex:dateUtc="2022-08-30T01:16:00Z"/>
  <w16cex:commentExtensible w16cex:durableId="26B65D20" w16cex:dateUtc="2022-08-29T01: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A7E4E8D" w16cid:durableId="26B7632F"/>
  <w16cid:commentId w16cid:paraId="58A3B6F0" w16cid:durableId="26B7A7CE"/>
  <w16cid:commentId w16cid:paraId="64CBCD56" w16cid:durableId="26B7649E"/>
  <w16cid:commentId w16cid:paraId="39E72F1D" w16cid:durableId="26B7A7FC"/>
  <w16cid:commentId w16cid:paraId="7D9C029C" w16cid:durableId="26B766D7"/>
  <w16cid:commentId w16cid:paraId="7E44FF84" w16cid:durableId="26B7AB23"/>
  <w16cid:commentId w16cid:paraId="5C455DD7" w16cid:durableId="26B65D2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2CD080" w14:textId="77777777" w:rsidR="00AB51B8" w:rsidRDefault="00AB51B8" w:rsidP="009E51C3">
      <w:pPr>
        <w:spacing w:after="0" w:line="240" w:lineRule="auto"/>
      </w:pPr>
      <w:r>
        <w:separator/>
      </w:r>
    </w:p>
  </w:endnote>
  <w:endnote w:type="continuationSeparator" w:id="0">
    <w:p w14:paraId="2BF47293" w14:textId="77777777" w:rsidR="00AB51B8" w:rsidRDefault="00AB51B8" w:rsidP="009E51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 w:name="TimesNewRomanPSMT">
    <w:altName w:val="HGPMinchoE"/>
    <w:panose1 w:val="020B0604020202020204"/>
    <w:charset w:val="4D"/>
    <w:family w:val="auto"/>
    <w:notTrueType/>
    <w:pitch w:val="default"/>
    <w:sig w:usb0="00000003" w:usb1="00000000" w:usb2="00000000" w:usb3="00000000" w:csb0="00000001" w:csb1="00000000"/>
  </w:font>
  <w:font w:name="Times Roman">
    <w:altName w:val="Times New Roman"/>
    <w:panose1 w:val="00000500000000020000"/>
    <w:charset w:val="00"/>
    <w:family w:val="auto"/>
    <w:pitch w:val="variable"/>
    <w:sig w:usb0="E00002FF" w:usb1="5000205A" w:usb2="00000000" w:usb3="00000000" w:csb0="0000019F" w:csb1="00000000"/>
  </w:font>
  <w:font w:name="NewBaskervilleStd-Roman">
    <w:altName w:val="Calibri"/>
    <w:panose1 w:val="020B0604020202020204"/>
    <w:charset w:val="00"/>
    <w:family w:val="roman"/>
    <w:notTrueType/>
    <w:pitch w:val="variable"/>
    <w:sig w:usb0="800000AF" w:usb1="5000204A" w:usb2="00000000" w:usb3="00000000" w:csb0="00000001" w:csb1="00000000"/>
  </w:font>
  <w:font w:name="NewBaskervilleEF-Bold">
    <w:panose1 w:val="020B0604020202020204"/>
    <w:charset w:val="00"/>
    <w:family w:val="auto"/>
    <w:pitch w:val="variable"/>
    <w:sig w:usb0="8000002F" w:usb1="4000204A" w:usb2="00000000" w:usb3="00000000" w:csb0="00000001" w:csb1="00000000"/>
  </w:font>
  <w:font w:name="Arial">
    <w:panose1 w:val="020B0604020202020204"/>
    <w:charset w:val="00"/>
    <w:family w:val="swiss"/>
    <w:pitch w:val="variable"/>
    <w:sig w:usb0="E0002EFF" w:usb1="C000785B" w:usb2="00000009" w:usb3="00000000" w:csb0="000001FF" w:csb1="00000000"/>
  </w:font>
  <w:font w:name="FuturaPT-BookObl">
    <w:altName w:val="Century Gothic"/>
    <w:panose1 w:val="020B0604020202020204"/>
    <w:charset w:val="4D"/>
    <w:family w:val="auto"/>
    <w:notTrueType/>
    <w:pitch w:val="default"/>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heSansMonoCondensed-Plain">
    <w:altName w:val="Calibri"/>
    <w:panose1 w:val="020B0604020202020204"/>
    <w:charset w:val="4D"/>
    <w:family w:val="auto"/>
    <w:notTrueType/>
    <w:pitch w:val="default"/>
    <w:sig w:usb0="00000003" w:usb1="00000000" w:usb2="00000000" w:usb3="00000000" w:csb0="00000001" w:csb1="00000000"/>
  </w:font>
  <w:font w:name="NewBaskervilleStd-Italic">
    <w:altName w:val="Calibri"/>
    <w:panose1 w:val="020B0604020202020204"/>
    <w:charset w:val="4D"/>
    <w:family w:val="auto"/>
    <w:notTrueType/>
    <w:pitch w:val="default"/>
    <w:sig w:usb0="00000003" w:usb1="00000000" w:usb2="00000000" w:usb3="00000000" w:csb0="00000001" w:csb1="00000000"/>
  </w:font>
  <w:font w:name="TheSansMonoCondensed-Bold">
    <w:altName w:val="Calibri"/>
    <w:panose1 w:val="020B0604020202020204"/>
    <w:charset w:val="00"/>
    <w:family w:val="swiss"/>
    <w:notTrueType/>
    <w:pitch w:val="variable"/>
    <w:sig w:usb0="00000003" w:usb1="00000000" w:usb2="00000000" w:usb3="00000000" w:csb0="00000009" w:csb1="00000000"/>
  </w:font>
  <w:font w:name="TheSansMonoCondensed-Italic">
    <w:altName w:val="Calibri"/>
    <w:panose1 w:val="020B0604020202020204"/>
    <w:charset w:val="4D"/>
    <w:family w:val="auto"/>
    <w:notTrueType/>
    <w:pitch w:val="default"/>
    <w:sig w:usb0="00000003" w:usb1="00000000" w:usb2="00000000" w:usb3="00000000" w:csb0="00000001" w:csb1="00000000"/>
  </w:font>
  <w:font w:name="FuturaPT-Bold">
    <w:altName w:val="Century Gothic"/>
    <w:panose1 w:val="020B0604020202020204"/>
    <w:charset w:val="4D"/>
    <w:family w:val="auto"/>
    <w:notTrueType/>
    <w:pitch w:val="default"/>
    <w:sig w:usb0="00000003" w:usb1="00000000" w:usb2="00000000" w:usb3="00000000" w:csb0="00000001" w:csb1="00000000"/>
  </w:font>
  <w:font w:name="FuturaPT-Book">
    <w:altName w:val="Century Gothic"/>
    <w:panose1 w:val="020B0604020202020204"/>
    <w:charset w:val="4D"/>
    <w:family w:val="auto"/>
    <w:notTrueType/>
    <w:pitch w:val="default"/>
    <w:sig w:usb0="00000003" w:usb1="00000000" w:usb2="00000000" w:usb3="00000000" w:csb0="00000001" w:csb1="00000000"/>
  </w:font>
  <w:font w:name="DogmaOT-Bold">
    <w:altName w:val="Calibri"/>
    <w:panose1 w:val="020B0604020202020204"/>
    <w:charset w:val="4D"/>
    <w:family w:val="auto"/>
    <w:notTrueType/>
    <w:pitch w:val="default"/>
    <w:sig w:usb0="00000003" w:usb1="00000000" w:usb2="00000000" w:usb3="00000000" w:csb0="00000001" w:csb1="00000000"/>
  </w:font>
  <w:font w:name="FuturaPT-Heavy">
    <w:altName w:val="Century Gothic"/>
    <w:panose1 w:val="020B0604020202020204"/>
    <w:charset w:val="4D"/>
    <w:family w:val="auto"/>
    <w:notTrueType/>
    <w:pitch w:val="default"/>
    <w:sig w:usb0="00000003" w:usb1="00000000" w:usb2="00000000" w:usb3="00000000" w:csb0="00000001" w:csb1="00000000"/>
  </w:font>
  <w:font w:name="Wingdings2">
    <w:altName w:val="Arial"/>
    <w:panose1 w:val="020B0604020202020204"/>
    <w:charset w:val="02"/>
    <w:family w:val="auto"/>
    <w:notTrueType/>
    <w:pitch w:val="default"/>
  </w:font>
  <w:font w:name="NewBaskervilleStd-Bold">
    <w:altName w:val="Calibri"/>
    <w:panose1 w:val="020B0604020202020204"/>
    <w:charset w:val="4D"/>
    <w:family w:val="auto"/>
    <w:notTrueType/>
    <w:pitch w:val="default"/>
    <w:sig w:usb0="00000003" w:usb1="00000000" w:usb2="00000000" w:usb3="00000000" w:csb0="00000001" w:csb1="00000000"/>
  </w:font>
  <w:font w:name="FuturaPTCond-Bold">
    <w:altName w:val="Century Gothic"/>
    <w:panose1 w:val="020B0604020202020204"/>
    <w:charset w:val="4D"/>
    <w:family w:val="auto"/>
    <w:notTrueType/>
    <w:pitch w:val="default"/>
    <w:sig w:usb0="00000003" w:usb1="00000000" w:usb2="00000000" w:usb3="00000000" w:csb0="00000001" w:csb1="00000000"/>
  </w:font>
  <w:font w:name="FuturaPTCond-BoldObl">
    <w:altName w:val="Century Gothic"/>
    <w:panose1 w:val="020B0604020202020204"/>
    <w:charset w:val="4D"/>
    <w:family w:val="auto"/>
    <w:notTrueType/>
    <w:pitch w:val="default"/>
    <w:sig w:usb0="00000003" w:usb1="00000000" w:usb2="00000000" w:usb3="00000000" w:csb0="00000001" w:csb1="00000000"/>
  </w:font>
  <w:font w:name="Webdings">
    <w:panose1 w:val="05030102010509060703"/>
    <w:charset w:val="4D"/>
    <w:family w:val="decorative"/>
    <w:pitch w:val="variable"/>
    <w:sig w:usb0="00000003" w:usb1="00000000" w:usb2="00000000" w:usb3="00000000" w:csb0="80000001" w:csb1="00000000"/>
  </w:font>
  <w:font w:name="NewBaskerville">
    <w:altName w:val="Calibri"/>
    <w:panose1 w:val="020B0604020202020204"/>
    <w:charset w:val="01"/>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E9493C" w14:textId="77777777" w:rsidR="00AB51B8" w:rsidRDefault="00AB51B8" w:rsidP="009E51C3">
      <w:pPr>
        <w:spacing w:after="0" w:line="240" w:lineRule="auto"/>
      </w:pPr>
      <w:r>
        <w:separator/>
      </w:r>
    </w:p>
  </w:footnote>
  <w:footnote w:type="continuationSeparator" w:id="0">
    <w:p w14:paraId="357A6371" w14:textId="77777777" w:rsidR="00AB51B8" w:rsidRDefault="00AB51B8" w:rsidP="009E51C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D264E2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0A325F32"/>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71BA5178"/>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F9C24218"/>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E9D6461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AB6E20B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85A45C1C"/>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F8AEE456"/>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5AE041C"/>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A724AC9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696A714"/>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48473AE"/>
    <w:multiLevelType w:val="multilevel"/>
    <w:tmpl w:val="39388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4B82ED0"/>
    <w:multiLevelType w:val="multilevel"/>
    <w:tmpl w:val="706E9F88"/>
    <w:numStyleLink w:val="ChapterNumbering"/>
  </w:abstractNum>
  <w:abstractNum w:abstractNumId="13" w15:restartNumberingAfterBreak="0">
    <w:nsid w:val="0F736E02"/>
    <w:multiLevelType w:val="multilevel"/>
    <w:tmpl w:val="FD9E3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39D1E0A"/>
    <w:multiLevelType w:val="hybridMultilevel"/>
    <w:tmpl w:val="BED6969E"/>
    <w:lvl w:ilvl="0" w:tplc="B96CDC94">
      <w:start w:val="1"/>
      <w:numFmt w:val="decimal"/>
      <w:pStyle w:val="ListNumber"/>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15" w15:restartNumberingAfterBreak="0">
    <w:nsid w:val="1C953F23"/>
    <w:multiLevelType w:val="multilevel"/>
    <w:tmpl w:val="B1127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CFB6E03"/>
    <w:multiLevelType w:val="multilevel"/>
    <w:tmpl w:val="706E9F88"/>
    <w:styleLink w:val="ChapterNumbering"/>
    <w:lvl w:ilvl="0">
      <w:start w:val="20"/>
      <w:numFmt w:val="decimal"/>
      <w:pStyle w:val="ChapterNumber"/>
      <w:suff w:val="nothing"/>
      <w:lvlText w:val="%1"/>
      <w:lvlJc w:val="left"/>
      <w:pPr>
        <w:ind w:left="432" w:hanging="432"/>
      </w:pPr>
      <w:rPr>
        <w:rFonts w:hint="default"/>
      </w:rPr>
    </w:lvl>
    <w:lvl w:ilvl="1">
      <w:start w:val="1"/>
      <w:numFmt w:val="decimal"/>
      <w:lvlRestart w:val="0"/>
      <w:pStyle w:val="HeadANumber"/>
      <w:lvlText w:val="%1.%2"/>
      <w:lvlJc w:val="left"/>
      <w:pPr>
        <w:ind w:left="576" w:hanging="576"/>
      </w:pPr>
      <w:rPr>
        <w:rFonts w:hint="default"/>
      </w:rPr>
    </w:lvl>
    <w:lvl w:ilvl="2">
      <w:start w:val="1"/>
      <w:numFmt w:val="decimal"/>
      <w:pStyle w:val="HeadBNumber"/>
      <w:lvlText w:val="%1.%2.%3"/>
      <w:lvlJc w:val="left"/>
      <w:pPr>
        <w:ind w:left="720" w:hanging="720"/>
      </w:pPr>
      <w:rPr>
        <w:rFonts w:hint="default"/>
      </w:rPr>
    </w:lvl>
    <w:lvl w:ilvl="3">
      <w:start w:val="1"/>
      <w:numFmt w:val="decimal"/>
      <w:pStyle w:val="HeadCNumber"/>
      <w:lvlText w:val="%1.%2.%3.%4"/>
      <w:lvlJc w:val="left"/>
      <w:pPr>
        <w:tabs>
          <w:tab w:val="num" w:pos="864"/>
        </w:tabs>
        <w:ind w:left="864" w:hanging="864"/>
      </w:pPr>
      <w:rPr>
        <w:rFonts w:hint="default"/>
      </w:rPr>
    </w:lvl>
    <w:lvl w:ilvl="4">
      <w:start w:val="1"/>
      <w:numFmt w:val="decimal"/>
      <w:lvlRestart w:val="1"/>
      <w:pStyle w:val="CaptionLine"/>
      <w:lvlText w:val="Figure %1-%5"/>
      <w:lvlJc w:val="left"/>
      <w:pPr>
        <w:tabs>
          <w:tab w:val="num" w:pos="1440"/>
        </w:tabs>
        <w:ind w:left="1440" w:hanging="1440"/>
      </w:pPr>
      <w:rPr>
        <w:rFonts w:hint="default"/>
      </w:rPr>
    </w:lvl>
    <w:lvl w:ilvl="5">
      <w:start w:val="1"/>
      <w:numFmt w:val="decimal"/>
      <w:lvlRestart w:val="1"/>
      <w:pStyle w:val="TableTitle"/>
      <w:lvlText w:val="Table %1-%6"/>
      <w:lvlJc w:val="left"/>
      <w:pPr>
        <w:tabs>
          <w:tab w:val="num" w:pos="1440"/>
        </w:tabs>
        <w:ind w:left="1440" w:hanging="1440"/>
      </w:pPr>
      <w:rPr>
        <w:rFonts w:hint="default"/>
      </w:rPr>
    </w:lvl>
    <w:lvl w:ilvl="6">
      <w:start w:val="1"/>
      <w:numFmt w:val="decimal"/>
      <w:lvlRestart w:val="1"/>
      <w:pStyle w:val="CodeListingCaption"/>
      <w:lvlText w:val="Listing %1-%7"/>
      <w:lvlJc w:val="left"/>
      <w:pPr>
        <w:ind w:left="1440" w:hanging="1440"/>
      </w:pPr>
      <w:rPr>
        <w:rFonts w:hint="default"/>
      </w:rPr>
    </w:lvl>
    <w:lvl w:ilvl="7">
      <w:start w:val="1"/>
      <w:numFmt w:val="decimal"/>
      <w:lvlRestart w:val="0"/>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6292768"/>
    <w:multiLevelType w:val="multilevel"/>
    <w:tmpl w:val="706E9F88"/>
    <w:numStyleLink w:val="ChapterNumbering"/>
  </w:abstractNum>
  <w:abstractNum w:abstractNumId="18" w15:restartNumberingAfterBreak="0">
    <w:nsid w:val="267E6518"/>
    <w:multiLevelType w:val="hybridMultilevel"/>
    <w:tmpl w:val="6E92550E"/>
    <w:lvl w:ilvl="0" w:tplc="5C5EDB50">
      <w:start w:val="1"/>
      <w:numFmt w:val="decimal"/>
      <w:pStyle w:val="BoxListNumber"/>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2A2A3DFF"/>
    <w:multiLevelType w:val="multilevel"/>
    <w:tmpl w:val="24F89ACE"/>
    <w:lvl w:ilvl="0">
      <w:start w:val="1"/>
      <w:numFmt w:val="upperRoman"/>
      <w:lvlText w:val="%1."/>
      <w:lvlJc w:val="left"/>
      <w:pPr>
        <w:ind w:left="1440" w:firstLine="0"/>
      </w:pPr>
      <w:rPr>
        <w:rFonts w:hint="default"/>
      </w:rPr>
    </w:lvl>
    <w:lvl w:ilvl="1">
      <w:start w:val="1"/>
      <w:numFmt w:val="upperLetter"/>
      <w:pStyle w:val="Heading2"/>
      <w:lvlText w:val="%2."/>
      <w:lvlJc w:val="left"/>
      <w:pPr>
        <w:ind w:left="2160" w:firstLine="0"/>
      </w:pPr>
    </w:lvl>
    <w:lvl w:ilvl="2">
      <w:start w:val="1"/>
      <w:numFmt w:val="decimal"/>
      <w:pStyle w:val="Heading3"/>
      <w:lvlText w:val="%3."/>
      <w:lvlJc w:val="left"/>
      <w:pPr>
        <w:ind w:left="2880" w:firstLine="0"/>
      </w:pPr>
    </w:lvl>
    <w:lvl w:ilvl="3">
      <w:start w:val="1"/>
      <w:numFmt w:val="lowerLetter"/>
      <w:pStyle w:val="Heading4"/>
      <w:lvlText w:val="%4)"/>
      <w:lvlJc w:val="left"/>
      <w:pPr>
        <w:ind w:left="3600" w:firstLine="0"/>
      </w:pPr>
    </w:lvl>
    <w:lvl w:ilvl="4">
      <w:start w:val="1"/>
      <w:numFmt w:val="decimal"/>
      <w:pStyle w:val="Heading5"/>
      <w:lvlText w:val="(%5)"/>
      <w:lvlJc w:val="left"/>
      <w:pPr>
        <w:ind w:left="4320" w:firstLine="0"/>
      </w:pPr>
    </w:lvl>
    <w:lvl w:ilvl="5">
      <w:start w:val="1"/>
      <w:numFmt w:val="lowerLetter"/>
      <w:pStyle w:val="Heading6"/>
      <w:lvlText w:val="(%6)"/>
      <w:lvlJc w:val="left"/>
      <w:pPr>
        <w:ind w:left="5040" w:firstLine="0"/>
      </w:pPr>
    </w:lvl>
    <w:lvl w:ilvl="6">
      <w:start w:val="1"/>
      <w:numFmt w:val="lowerRoman"/>
      <w:pStyle w:val="Heading7"/>
      <w:lvlText w:val="(%7)"/>
      <w:lvlJc w:val="left"/>
      <w:pPr>
        <w:ind w:left="5760" w:firstLine="0"/>
      </w:pPr>
    </w:lvl>
    <w:lvl w:ilvl="7">
      <w:start w:val="1"/>
      <w:numFmt w:val="lowerLetter"/>
      <w:pStyle w:val="Heading8"/>
      <w:lvlText w:val="(%8)"/>
      <w:lvlJc w:val="left"/>
      <w:pPr>
        <w:ind w:left="6480" w:firstLine="0"/>
      </w:pPr>
    </w:lvl>
    <w:lvl w:ilvl="8">
      <w:start w:val="1"/>
      <w:numFmt w:val="lowerRoman"/>
      <w:pStyle w:val="Heading9"/>
      <w:lvlText w:val="(%9)"/>
      <w:lvlJc w:val="left"/>
      <w:pPr>
        <w:ind w:left="7200" w:firstLine="0"/>
      </w:pPr>
    </w:lvl>
  </w:abstractNum>
  <w:abstractNum w:abstractNumId="20" w15:restartNumberingAfterBreak="0">
    <w:nsid w:val="33AF761F"/>
    <w:multiLevelType w:val="multilevel"/>
    <w:tmpl w:val="8A1AAC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E1108A"/>
    <w:multiLevelType w:val="multilevel"/>
    <w:tmpl w:val="6BB0BC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12456B9"/>
    <w:multiLevelType w:val="multilevel"/>
    <w:tmpl w:val="54F6F0E0"/>
    <w:lvl w:ilvl="0">
      <w:start w:val="1"/>
      <w:numFmt w:val="decimal"/>
      <w:suff w:val="nothing"/>
      <w:lvlText w:val="%1"/>
      <w:lvlJc w:val="left"/>
      <w:pPr>
        <w:ind w:left="360" w:hanging="360"/>
      </w:pPr>
      <w:rPr>
        <w:rFonts w:hint="default"/>
      </w:rPr>
    </w:lvl>
    <w:lvl w:ilvl="1">
      <w:start w:val="1"/>
      <w:numFmt w:val="decimal"/>
      <w:lvlText w:val="Figure %1-%2"/>
      <w:lvlJc w:val="left"/>
      <w:pPr>
        <w:ind w:left="792" w:hanging="432"/>
      </w:pPr>
      <w:rPr>
        <w:rFonts w:hint="default"/>
      </w:rPr>
    </w:lvl>
    <w:lvl w:ilvl="2">
      <w:start w:val="1"/>
      <w:numFmt w:val="decimal"/>
      <w:lvlRestart w:val="1"/>
      <w:lvlText w:val="Figure %1-%2"/>
      <w:lvlJc w:val="left"/>
      <w:pPr>
        <w:ind w:left="1224" w:hanging="504"/>
      </w:pPr>
      <w:rPr>
        <w:rFonts w:hint="default"/>
      </w:rPr>
    </w:lvl>
    <w:lvl w:ilvl="3">
      <w:start w:val="1"/>
      <w:numFmt w:val="decimal"/>
      <w:lvlRestart w:val="1"/>
      <w:lvlText w:val="Table %1-%1"/>
      <w:lvlJc w:val="left"/>
      <w:pPr>
        <w:ind w:left="1728" w:hanging="648"/>
      </w:pPr>
      <w:rPr>
        <w:rFonts w:hint="default"/>
      </w:rPr>
    </w:lvl>
    <w:lvl w:ilvl="4">
      <w:start w:val="1"/>
      <w:numFmt w:val="decimal"/>
      <w:lvlRestart w:val="2"/>
      <w:lvlText w:val="Listing %1-%2"/>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43AD05AE"/>
    <w:multiLevelType w:val="hybridMultilevel"/>
    <w:tmpl w:val="FB407340"/>
    <w:lvl w:ilvl="0" w:tplc="A7305A98">
      <w:start w:val="1"/>
      <w:numFmt w:val="bullet"/>
      <w:pStyle w:val="TableListBulleted"/>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F829CF"/>
    <w:multiLevelType w:val="multilevel"/>
    <w:tmpl w:val="706E9F88"/>
    <w:numStyleLink w:val="ChapterNumbering"/>
  </w:abstractNum>
  <w:abstractNum w:abstractNumId="25" w15:restartNumberingAfterBreak="0">
    <w:nsid w:val="556E2F1D"/>
    <w:multiLevelType w:val="hybridMultilevel"/>
    <w:tmpl w:val="D1A41C5A"/>
    <w:lvl w:ilvl="0" w:tplc="0F5CAF4E">
      <w:start w:val="1"/>
      <w:numFmt w:val="lowerLetter"/>
      <w:pStyle w:val="ListNumberSub"/>
      <w:lvlText w:val="%1."/>
      <w:lvlJc w:val="left"/>
      <w:pPr>
        <w:ind w:left="2160" w:hanging="360"/>
      </w:pPr>
    </w:lvl>
    <w:lvl w:ilvl="1" w:tplc="10090019" w:tentative="1">
      <w:start w:val="1"/>
      <w:numFmt w:val="lowerLetter"/>
      <w:lvlText w:val="%2."/>
      <w:lvlJc w:val="left"/>
      <w:pPr>
        <w:ind w:left="2880" w:hanging="360"/>
      </w:pPr>
    </w:lvl>
    <w:lvl w:ilvl="2" w:tplc="1009001B" w:tentative="1">
      <w:start w:val="1"/>
      <w:numFmt w:val="lowerRoman"/>
      <w:lvlText w:val="%3."/>
      <w:lvlJc w:val="right"/>
      <w:pPr>
        <w:ind w:left="3600" w:hanging="180"/>
      </w:pPr>
    </w:lvl>
    <w:lvl w:ilvl="3" w:tplc="1009000F" w:tentative="1">
      <w:start w:val="1"/>
      <w:numFmt w:val="decimal"/>
      <w:lvlText w:val="%4."/>
      <w:lvlJc w:val="left"/>
      <w:pPr>
        <w:ind w:left="4320" w:hanging="360"/>
      </w:pPr>
    </w:lvl>
    <w:lvl w:ilvl="4" w:tplc="10090019" w:tentative="1">
      <w:start w:val="1"/>
      <w:numFmt w:val="lowerLetter"/>
      <w:lvlText w:val="%5."/>
      <w:lvlJc w:val="left"/>
      <w:pPr>
        <w:ind w:left="5040" w:hanging="360"/>
      </w:pPr>
    </w:lvl>
    <w:lvl w:ilvl="5" w:tplc="1009001B" w:tentative="1">
      <w:start w:val="1"/>
      <w:numFmt w:val="lowerRoman"/>
      <w:lvlText w:val="%6."/>
      <w:lvlJc w:val="right"/>
      <w:pPr>
        <w:ind w:left="5760" w:hanging="180"/>
      </w:pPr>
    </w:lvl>
    <w:lvl w:ilvl="6" w:tplc="1009000F" w:tentative="1">
      <w:start w:val="1"/>
      <w:numFmt w:val="decimal"/>
      <w:lvlText w:val="%7."/>
      <w:lvlJc w:val="left"/>
      <w:pPr>
        <w:ind w:left="6480" w:hanging="360"/>
      </w:pPr>
    </w:lvl>
    <w:lvl w:ilvl="7" w:tplc="10090019" w:tentative="1">
      <w:start w:val="1"/>
      <w:numFmt w:val="lowerLetter"/>
      <w:lvlText w:val="%8."/>
      <w:lvlJc w:val="left"/>
      <w:pPr>
        <w:ind w:left="7200" w:hanging="360"/>
      </w:pPr>
    </w:lvl>
    <w:lvl w:ilvl="8" w:tplc="1009001B" w:tentative="1">
      <w:start w:val="1"/>
      <w:numFmt w:val="lowerRoman"/>
      <w:lvlText w:val="%9."/>
      <w:lvlJc w:val="right"/>
      <w:pPr>
        <w:ind w:left="7920" w:hanging="180"/>
      </w:pPr>
    </w:lvl>
  </w:abstractNum>
  <w:abstractNum w:abstractNumId="26" w15:restartNumberingAfterBreak="0">
    <w:nsid w:val="5BA46494"/>
    <w:multiLevelType w:val="hybridMultilevel"/>
    <w:tmpl w:val="49665D2C"/>
    <w:lvl w:ilvl="0" w:tplc="C1C661C0">
      <w:start w:val="1"/>
      <w:numFmt w:val="bullet"/>
      <w:pStyle w:val="BoxList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7" w15:restartNumberingAfterBreak="0">
    <w:nsid w:val="71017330"/>
    <w:multiLevelType w:val="hybridMultilevel"/>
    <w:tmpl w:val="4AB0B80C"/>
    <w:lvl w:ilvl="0" w:tplc="4618622C">
      <w:start w:val="1"/>
      <w:numFmt w:val="bullet"/>
      <w:pStyle w:val="ListBullet"/>
      <w:lvlText w:val=""/>
      <w:lvlJc w:val="left"/>
      <w:pPr>
        <w:ind w:left="2160" w:hanging="360"/>
      </w:pPr>
      <w:rPr>
        <w:rFonts w:ascii="Symbol" w:hAnsi="Symbol" w:hint="default"/>
      </w:rPr>
    </w:lvl>
    <w:lvl w:ilvl="1" w:tplc="10090003" w:tentative="1">
      <w:start w:val="1"/>
      <w:numFmt w:val="bullet"/>
      <w:lvlText w:val="o"/>
      <w:lvlJc w:val="left"/>
      <w:pPr>
        <w:ind w:left="2880" w:hanging="360"/>
      </w:pPr>
      <w:rPr>
        <w:rFonts w:ascii="Courier New" w:hAnsi="Courier New" w:cs="Courier New" w:hint="default"/>
      </w:rPr>
    </w:lvl>
    <w:lvl w:ilvl="2" w:tplc="10090005" w:tentative="1">
      <w:start w:val="1"/>
      <w:numFmt w:val="bullet"/>
      <w:lvlText w:val=""/>
      <w:lvlJc w:val="left"/>
      <w:pPr>
        <w:ind w:left="3600" w:hanging="360"/>
      </w:pPr>
      <w:rPr>
        <w:rFonts w:ascii="Wingdings" w:hAnsi="Wingdings" w:hint="default"/>
      </w:rPr>
    </w:lvl>
    <w:lvl w:ilvl="3" w:tplc="10090001" w:tentative="1">
      <w:start w:val="1"/>
      <w:numFmt w:val="bullet"/>
      <w:lvlText w:val=""/>
      <w:lvlJc w:val="left"/>
      <w:pPr>
        <w:ind w:left="4320" w:hanging="360"/>
      </w:pPr>
      <w:rPr>
        <w:rFonts w:ascii="Symbol" w:hAnsi="Symbol" w:hint="default"/>
      </w:rPr>
    </w:lvl>
    <w:lvl w:ilvl="4" w:tplc="10090003" w:tentative="1">
      <w:start w:val="1"/>
      <w:numFmt w:val="bullet"/>
      <w:lvlText w:val="o"/>
      <w:lvlJc w:val="left"/>
      <w:pPr>
        <w:ind w:left="5040" w:hanging="360"/>
      </w:pPr>
      <w:rPr>
        <w:rFonts w:ascii="Courier New" w:hAnsi="Courier New" w:cs="Courier New" w:hint="default"/>
      </w:rPr>
    </w:lvl>
    <w:lvl w:ilvl="5" w:tplc="10090005" w:tentative="1">
      <w:start w:val="1"/>
      <w:numFmt w:val="bullet"/>
      <w:lvlText w:val=""/>
      <w:lvlJc w:val="left"/>
      <w:pPr>
        <w:ind w:left="5760" w:hanging="360"/>
      </w:pPr>
      <w:rPr>
        <w:rFonts w:ascii="Wingdings" w:hAnsi="Wingdings" w:hint="default"/>
      </w:rPr>
    </w:lvl>
    <w:lvl w:ilvl="6" w:tplc="10090001" w:tentative="1">
      <w:start w:val="1"/>
      <w:numFmt w:val="bullet"/>
      <w:lvlText w:val=""/>
      <w:lvlJc w:val="left"/>
      <w:pPr>
        <w:ind w:left="6480" w:hanging="360"/>
      </w:pPr>
      <w:rPr>
        <w:rFonts w:ascii="Symbol" w:hAnsi="Symbol" w:hint="default"/>
      </w:rPr>
    </w:lvl>
    <w:lvl w:ilvl="7" w:tplc="10090003" w:tentative="1">
      <w:start w:val="1"/>
      <w:numFmt w:val="bullet"/>
      <w:lvlText w:val="o"/>
      <w:lvlJc w:val="left"/>
      <w:pPr>
        <w:ind w:left="7200" w:hanging="360"/>
      </w:pPr>
      <w:rPr>
        <w:rFonts w:ascii="Courier New" w:hAnsi="Courier New" w:cs="Courier New" w:hint="default"/>
      </w:rPr>
    </w:lvl>
    <w:lvl w:ilvl="8" w:tplc="10090005" w:tentative="1">
      <w:start w:val="1"/>
      <w:numFmt w:val="bullet"/>
      <w:lvlText w:val=""/>
      <w:lvlJc w:val="left"/>
      <w:pPr>
        <w:ind w:left="7920" w:hanging="360"/>
      </w:pPr>
      <w:rPr>
        <w:rFonts w:ascii="Wingdings" w:hAnsi="Wingdings" w:hint="default"/>
      </w:rPr>
    </w:lvl>
  </w:abstractNum>
  <w:abstractNum w:abstractNumId="28" w15:restartNumberingAfterBreak="0">
    <w:nsid w:val="725203AD"/>
    <w:multiLevelType w:val="hybridMultilevel"/>
    <w:tmpl w:val="88C8E6E2"/>
    <w:lvl w:ilvl="0" w:tplc="79CC0074">
      <w:start w:val="1"/>
      <w:numFmt w:val="decimal"/>
      <w:pStyle w:val="TableListNumbered"/>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295794"/>
    <w:multiLevelType w:val="multilevel"/>
    <w:tmpl w:val="706E9F88"/>
    <w:numStyleLink w:val="ChapterNumbering"/>
  </w:abstractNum>
  <w:abstractNum w:abstractNumId="30" w15:restartNumberingAfterBreak="0">
    <w:nsid w:val="7CC272E9"/>
    <w:multiLevelType w:val="multilevel"/>
    <w:tmpl w:val="706E9F88"/>
    <w:numStyleLink w:val="ChapterNumbering"/>
  </w:abstractNum>
  <w:num w:numId="1" w16cid:durableId="1433671816">
    <w:abstractNumId w:val="14"/>
  </w:num>
  <w:num w:numId="2" w16cid:durableId="385304103">
    <w:abstractNumId w:val="25"/>
  </w:num>
  <w:num w:numId="3" w16cid:durableId="1701390650">
    <w:abstractNumId w:val="27"/>
  </w:num>
  <w:num w:numId="4" w16cid:durableId="563373197">
    <w:abstractNumId w:val="19"/>
  </w:num>
  <w:num w:numId="5" w16cid:durableId="44761907">
    <w:abstractNumId w:val="26"/>
  </w:num>
  <w:num w:numId="6" w16cid:durableId="1101072290">
    <w:abstractNumId w:val="18"/>
  </w:num>
  <w:num w:numId="7" w16cid:durableId="1629897676">
    <w:abstractNumId w:val="23"/>
  </w:num>
  <w:num w:numId="8" w16cid:durableId="650138380">
    <w:abstractNumId w:val="28"/>
  </w:num>
  <w:num w:numId="9" w16cid:durableId="2021807744">
    <w:abstractNumId w:val="22"/>
  </w:num>
  <w:num w:numId="10" w16cid:durableId="716858717">
    <w:abstractNumId w:val="16"/>
  </w:num>
  <w:num w:numId="11" w16cid:durableId="344014094">
    <w:abstractNumId w:val="12"/>
  </w:num>
  <w:num w:numId="12" w16cid:durableId="1995179777">
    <w:abstractNumId w:val="17"/>
  </w:num>
  <w:num w:numId="13" w16cid:durableId="2136212814">
    <w:abstractNumId w:val="29"/>
  </w:num>
  <w:num w:numId="14" w16cid:durableId="1485704533">
    <w:abstractNumId w:val="0"/>
  </w:num>
  <w:num w:numId="15" w16cid:durableId="1716389067">
    <w:abstractNumId w:val="24"/>
  </w:num>
  <w:num w:numId="16" w16cid:durableId="1503812401">
    <w:abstractNumId w:val="21"/>
  </w:num>
  <w:num w:numId="17" w16cid:durableId="753168163">
    <w:abstractNumId w:val="20"/>
  </w:num>
  <w:num w:numId="18" w16cid:durableId="1513759235">
    <w:abstractNumId w:val="13"/>
  </w:num>
  <w:num w:numId="19" w16cid:durableId="397437508">
    <w:abstractNumId w:val="15"/>
  </w:num>
  <w:num w:numId="20" w16cid:durableId="1954748751">
    <w:abstractNumId w:val="11"/>
  </w:num>
  <w:num w:numId="21" w16cid:durableId="203912800">
    <w:abstractNumId w:val="10"/>
  </w:num>
  <w:num w:numId="22" w16cid:durableId="833762898">
    <w:abstractNumId w:val="8"/>
  </w:num>
  <w:num w:numId="23" w16cid:durableId="1448962322">
    <w:abstractNumId w:val="7"/>
  </w:num>
  <w:num w:numId="24" w16cid:durableId="1375930104">
    <w:abstractNumId w:val="6"/>
  </w:num>
  <w:num w:numId="25" w16cid:durableId="608390445">
    <w:abstractNumId w:val="5"/>
  </w:num>
  <w:num w:numId="26" w16cid:durableId="1054424889">
    <w:abstractNumId w:val="9"/>
  </w:num>
  <w:num w:numId="27" w16cid:durableId="454065441">
    <w:abstractNumId w:val="4"/>
  </w:num>
  <w:num w:numId="28" w16cid:durableId="672222627">
    <w:abstractNumId w:val="3"/>
  </w:num>
  <w:num w:numId="29" w16cid:durableId="599458277">
    <w:abstractNumId w:val="2"/>
  </w:num>
  <w:num w:numId="30" w16cid:durableId="1458599302">
    <w:abstractNumId w:val="1"/>
  </w:num>
  <w:num w:numId="31" w16cid:durableId="393744723">
    <w:abstractNumId w:val="14"/>
    <w:lvlOverride w:ilvl="0">
      <w:startOverride w:val="1"/>
    </w:lvlOverride>
  </w:num>
  <w:num w:numId="32" w16cid:durableId="1498115403">
    <w:abstractNumId w:val="14"/>
    <w:lvlOverride w:ilvl="0">
      <w:startOverride w:val="1"/>
    </w:lvlOverride>
  </w:num>
  <w:num w:numId="33" w16cid:durableId="1691031919">
    <w:abstractNumId w:val="30"/>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arol Nichols">
    <w15:presenceInfo w15:providerId="Windows Live" w15:userId="e9e82a3b7022bb4e"/>
  </w15:person>
  <w15:person w15:author="Audrey Doyle">
    <w15:presenceInfo w15:providerId="None" w15:userId="Audrey Doyl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embedSystemFonts/>
  <w:bordersDoNotSurroundHeader/>
  <w:bordersDoNotSurroundFooter/>
  <w:attachedTemplate r:id="rId1"/>
  <w:linkStyle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stylePaneSortMethod w:val="0000"/>
  <w:trackRevisions/>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numFmt w:val="decimal"/>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70DF"/>
    <w:rsid w:val="00006275"/>
    <w:rsid w:val="00010F59"/>
    <w:rsid w:val="0001390B"/>
    <w:rsid w:val="00013A0F"/>
    <w:rsid w:val="00015785"/>
    <w:rsid w:val="000251C2"/>
    <w:rsid w:val="00026A3C"/>
    <w:rsid w:val="00027719"/>
    <w:rsid w:val="00032AFB"/>
    <w:rsid w:val="00035261"/>
    <w:rsid w:val="00035713"/>
    <w:rsid w:val="00044C60"/>
    <w:rsid w:val="0005012C"/>
    <w:rsid w:val="00052436"/>
    <w:rsid w:val="00052712"/>
    <w:rsid w:val="00053E72"/>
    <w:rsid w:val="00057F86"/>
    <w:rsid w:val="0006127C"/>
    <w:rsid w:val="000667BA"/>
    <w:rsid w:val="000711B8"/>
    <w:rsid w:val="00071727"/>
    <w:rsid w:val="0007352C"/>
    <w:rsid w:val="000775C2"/>
    <w:rsid w:val="00077AD8"/>
    <w:rsid w:val="00080824"/>
    <w:rsid w:val="00084C0E"/>
    <w:rsid w:val="0009146E"/>
    <w:rsid w:val="000934C9"/>
    <w:rsid w:val="00093911"/>
    <w:rsid w:val="00094A00"/>
    <w:rsid w:val="00094EDE"/>
    <w:rsid w:val="000B0337"/>
    <w:rsid w:val="000B0A4A"/>
    <w:rsid w:val="000B6D77"/>
    <w:rsid w:val="000C187B"/>
    <w:rsid w:val="000C3488"/>
    <w:rsid w:val="000C4DBF"/>
    <w:rsid w:val="000E23FE"/>
    <w:rsid w:val="000E291C"/>
    <w:rsid w:val="000E7CB5"/>
    <w:rsid w:val="000F14AB"/>
    <w:rsid w:val="000F6B51"/>
    <w:rsid w:val="000F70F5"/>
    <w:rsid w:val="000F719F"/>
    <w:rsid w:val="00104928"/>
    <w:rsid w:val="00107966"/>
    <w:rsid w:val="00110424"/>
    <w:rsid w:val="00112E75"/>
    <w:rsid w:val="00113E0A"/>
    <w:rsid w:val="00122DE8"/>
    <w:rsid w:val="00123638"/>
    <w:rsid w:val="00131BCD"/>
    <w:rsid w:val="00133123"/>
    <w:rsid w:val="0013773E"/>
    <w:rsid w:val="001435B6"/>
    <w:rsid w:val="00147C28"/>
    <w:rsid w:val="001549E3"/>
    <w:rsid w:val="0015557B"/>
    <w:rsid w:val="0017571A"/>
    <w:rsid w:val="00176833"/>
    <w:rsid w:val="00176BE2"/>
    <w:rsid w:val="001862DB"/>
    <w:rsid w:val="00196CDD"/>
    <w:rsid w:val="001A00A3"/>
    <w:rsid w:val="001A12D4"/>
    <w:rsid w:val="001A192F"/>
    <w:rsid w:val="001A6DE7"/>
    <w:rsid w:val="001B64F2"/>
    <w:rsid w:val="001B66C5"/>
    <w:rsid w:val="001C4586"/>
    <w:rsid w:val="001C72D3"/>
    <w:rsid w:val="001D0557"/>
    <w:rsid w:val="001D1FC4"/>
    <w:rsid w:val="001E0123"/>
    <w:rsid w:val="001E1CE3"/>
    <w:rsid w:val="001E211C"/>
    <w:rsid w:val="001E24F0"/>
    <w:rsid w:val="001E4986"/>
    <w:rsid w:val="001E607D"/>
    <w:rsid w:val="001F00C3"/>
    <w:rsid w:val="001F720A"/>
    <w:rsid w:val="001F79DD"/>
    <w:rsid w:val="0020456C"/>
    <w:rsid w:val="0020599A"/>
    <w:rsid w:val="0020674F"/>
    <w:rsid w:val="00211270"/>
    <w:rsid w:val="0021177D"/>
    <w:rsid w:val="002144B4"/>
    <w:rsid w:val="002147BC"/>
    <w:rsid w:val="00217DAE"/>
    <w:rsid w:val="0022057D"/>
    <w:rsid w:val="00227396"/>
    <w:rsid w:val="002334CD"/>
    <w:rsid w:val="002344F6"/>
    <w:rsid w:val="0023524F"/>
    <w:rsid w:val="00241E83"/>
    <w:rsid w:val="00242BEC"/>
    <w:rsid w:val="00243174"/>
    <w:rsid w:val="00246E16"/>
    <w:rsid w:val="002526D6"/>
    <w:rsid w:val="002550CC"/>
    <w:rsid w:val="002566A8"/>
    <w:rsid w:val="002859D4"/>
    <w:rsid w:val="00290D40"/>
    <w:rsid w:val="002A3BF5"/>
    <w:rsid w:val="002A5CBE"/>
    <w:rsid w:val="002A6483"/>
    <w:rsid w:val="002A6D62"/>
    <w:rsid w:val="002B0301"/>
    <w:rsid w:val="002B1A69"/>
    <w:rsid w:val="002B4897"/>
    <w:rsid w:val="002C0783"/>
    <w:rsid w:val="002C0D80"/>
    <w:rsid w:val="002C52AD"/>
    <w:rsid w:val="002C6237"/>
    <w:rsid w:val="002C7F1F"/>
    <w:rsid w:val="002D1A1E"/>
    <w:rsid w:val="002D7706"/>
    <w:rsid w:val="002E5B13"/>
    <w:rsid w:val="002F5749"/>
    <w:rsid w:val="0030255A"/>
    <w:rsid w:val="00305E4C"/>
    <w:rsid w:val="00310551"/>
    <w:rsid w:val="00311803"/>
    <w:rsid w:val="0031369A"/>
    <w:rsid w:val="00315822"/>
    <w:rsid w:val="003174D2"/>
    <w:rsid w:val="003203B1"/>
    <w:rsid w:val="00327BBA"/>
    <w:rsid w:val="00332C96"/>
    <w:rsid w:val="003345E1"/>
    <w:rsid w:val="00334D3F"/>
    <w:rsid w:val="00343E55"/>
    <w:rsid w:val="0034529B"/>
    <w:rsid w:val="0034556F"/>
    <w:rsid w:val="00346FA5"/>
    <w:rsid w:val="003505D4"/>
    <w:rsid w:val="003562F5"/>
    <w:rsid w:val="00357509"/>
    <w:rsid w:val="00361247"/>
    <w:rsid w:val="00361659"/>
    <w:rsid w:val="00363101"/>
    <w:rsid w:val="0036522B"/>
    <w:rsid w:val="00365337"/>
    <w:rsid w:val="003658CD"/>
    <w:rsid w:val="00365995"/>
    <w:rsid w:val="00365E20"/>
    <w:rsid w:val="003669A4"/>
    <w:rsid w:val="00366FA4"/>
    <w:rsid w:val="00367B4B"/>
    <w:rsid w:val="00372150"/>
    <w:rsid w:val="00374719"/>
    <w:rsid w:val="00375BC0"/>
    <w:rsid w:val="00381CF1"/>
    <w:rsid w:val="00390955"/>
    <w:rsid w:val="00390B3E"/>
    <w:rsid w:val="003A064A"/>
    <w:rsid w:val="003A3EF8"/>
    <w:rsid w:val="003A50D7"/>
    <w:rsid w:val="003B5A44"/>
    <w:rsid w:val="003B5D4D"/>
    <w:rsid w:val="003C2061"/>
    <w:rsid w:val="003C76E9"/>
    <w:rsid w:val="003D488F"/>
    <w:rsid w:val="003D5202"/>
    <w:rsid w:val="003D6DE4"/>
    <w:rsid w:val="003D747E"/>
    <w:rsid w:val="003D7B3A"/>
    <w:rsid w:val="003E0F89"/>
    <w:rsid w:val="003E1373"/>
    <w:rsid w:val="003E14B9"/>
    <w:rsid w:val="003E3322"/>
    <w:rsid w:val="003E3EF2"/>
    <w:rsid w:val="003E599B"/>
    <w:rsid w:val="003F1CE6"/>
    <w:rsid w:val="003F547B"/>
    <w:rsid w:val="003F5C33"/>
    <w:rsid w:val="00400E94"/>
    <w:rsid w:val="004058D0"/>
    <w:rsid w:val="004071DB"/>
    <w:rsid w:val="00411658"/>
    <w:rsid w:val="00417DD9"/>
    <w:rsid w:val="004206BB"/>
    <w:rsid w:val="00430380"/>
    <w:rsid w:val="00440082"/>
    <w:rsid w:val="004402EF"/>
    <w:rsid w:val="00440BE3"/>
    <w:rsid w:val="0044402D"/>
    <w:rsid w:val="004447CD"/>
    <w:rsid w:val="00447693"/>
    <w:rsid w:val="004517BC"/>
    <w:rsid w:val="004538CA"/>
    <w:rsid w:val="004569E1"/>
    <w:rsid w:val="00457D9D"/>
    <w:rsid w:val="00463BEA"/>
    <w:rsid w:val="00467FAB"/>
    <w:rsid w:val="00470D3B"/>
    <w:rsid w:val="00472501"/>
    <w:rsid w:val="00472BD5"/>
    <w:rsid w:val="004736E6"/>
    <w:rsid w:val="00474068"/>
    <w:rsid w:val="0047597D"/>
    <w:rsid w:val="00476611"/>
    <w:rsid w:val="0047751D"/>
    <w:rsid w:val="00480FC2"/>
    <w:rsid w:val="00481771"/>
    <w:rsid w:val="00481D42"/>
    <w:rsid w:val="00482052"/>
    <w:rsid w:val="00482144"/>
    <w:rsid w:val="00486016"/>
    <w:rsid w:val="00487DA8"/>
    <w:rsid w:val="00490895"/>
    <w:rsid w:val="00493265"/>
    <w:rsid w:val="004970AD"/>
    <w:rsid w:val="004A0FEF"/>
    <w:rsid w:val="004A111C"/>
    <w:rsid w:val="004A2390"/>
    <w:rsid w:val="004A2400"/>
    <w:rsid w:val="004A4C8E"/>
    <w:rsid w:val="004B0722"/>
    <w:rsid w:val="004B1D1D"/>
    <w:rsid w:val="004B2A94"/>
    <w:rsid w:val="004B4654"/>
    <w:rsid w:val="004B5A17"/>
    <w:rsid w:val="004B6F2A"/>
    <w:rsid w:val="004C2396"/>
    <w:rsid w:val="004C7002"/>
    <w:rsid w:val="004D4BB9"/>
    <w:rsid w:val="004F3FC9"/>
    <w:rsid w:val="0050058C"/>
    <w:rsid w:val="005056A5"/>
    <w:rsid w:val="00506CE0"/>
    <w:rsid w:val="0051294E"/>
    <w:rsid w:val="0052787B"/>
    <w:rsid w:val="0053177C"/>
    <w:rsid w:val="00537277"/>
    <w:rsid w:val="00537F3B"/>
    <w:rsid w:val="00542141"/>
    <w:rsid w:val="005425C3"/>
    <w:rsid w:val="00562F60"/>
    <w:rsid w:val="00564355"/>
    <w:rsid w:val="005815A2"/>
    <w:rsid w:val="005921CC"/>
    <w:rsid w:val="005A1DD2"/>
    <w:rsid w:val="005A540F"/>
    <w:rsid w:val="005A5B9A"/>
    <w:rsid w:val="005B0DE0"/>
    <w:rsid w:val="005B3B2F"/>
    <w:rsid w:val="005B6575"/>
    <w:rsid w:val="005C0697"/>
    <w:rsid w:val="005C235D"/>
    <w:rsid w:val="005C421E"/>
    <w:rsid w:val="005C6B82"/>
    <w:rsid w:val="005C7488"/>
    <w:rsid w:val="005D7B00"/>
    <w:rsid w:val="005E2D6A"/>
    <w:rsid w:val="005E6C7C"/>
    <w:rsid w:val="005F0095"/>
    <w:rsid w:val="005F723C"/>
    <w:rsid w:val="006016B6"/>
    <w:rsid w:val="006027A9"/>
    <w:rsid w:val="00605B67"/>
    <w:rsid w:val="0060703D"/>
    <w:rsid w:val="00607F85"/>
    <w:rsid w:val="00612294"/>
    <w:rsid w:val="00613CDB"/>
    <w:rsid w:val="0061736D"/>
    <w:rsid w:val="00617CC3"/>
    <w:rsid w:val="00622ECD"/>
    <w:rsid w:val="00625DD3"/>
    <w:rsid w:val="00626EFB"/>
    <w:rsid w:val="0064266A"/>
    <w:rsid w:val="00643DED"/>
    <w:rsid w:val="006544D9"/>
    <w:rsid w:val="00657AC8"/>
    <w:rsid w:val="00657ED5"/>
    <w:rsid w:val="0066266A"/>
    <w:rsid w:val="006641F6"/>
    <w:rsid w:val="0066643F"/>
    <w:rsid w:val="00667C35"/>
    <w:rsid w:val="00671281"/>
    <w:rsid w:val="0067441B"/>
    <w:rsid w:val="00676E67"/>
    <w:rsid w:val="00682266"/>
    <w:rsid w:val="00682513"/>
    <w:rsid w:val="006944F2"/>
    <w:rsid w:val="006A08DE"/>
    <w:rsid w:val="006A0D4C"/>
    <w:rsid w:val="006A69DB"/>
    <w:rsid w:val="006B7B30"/>
    <w:rsid w:val="006C0469"/>
    <w:rsid w:val="006C0A45"/>
    <w:rsid w:val="006C0B9C"/>
    <w:rsid w:val="006C1054"/>
    <w:rsid w:val="006C4191"/>
    <w:rsid w:val="006C5716"/>
    <w:rsid w:val="006C5960"/>
    <w:rsid w:val="006C633B"/>
    <w:rsid w:val="006C6D24"/>
    <w:rsid w:val="006C78BE"/>
    <w:rsid w:val="006C7E1D"/>
    <w:rsid w:val="006D307B"/>
    <w:rsid w:val="006D50A5"/>
    <w:rsid w:val="006E19DE"/>
    <w:rsid w:val="006E2076"/>
    <w:rsid w:val="006E4E4F"/>
    <w:rsid w:val="006E7E5E"/>
    <w:rsid w:val="0070020A"/>
    <w:rsid w:val="0070241D"/>
    <w:rsid w:val="0070439E"/>
    <w:rsid w:val="0071206E"/>
    <w:rsid w:val="00715B75"/>
    <w:rsid w:val="00716BA2"/>
    <w:rsid w:val="00717DFA"/>
    <w:rsid w:val="007238EB"/>
    <w:rsid w:val="0073013D"/>
    <w:rsid w:val="00730B5D"/>
    <w:rsid w:val="00730B77"/>
    <w:rsid w:val="00730EE3"/>
    <w:rsid w:val="00733799"/>
    <w:rsid w:val="0073414B"/>
    <w:rsid w:val="0073437F"/>
    <w:rsid w:val="007355AA"/>
    <w:rsid w:val="00741309"/>
    <w:rsid w:val="00742939"/>
    <w:rsid w:val="007450FA"/>
    <w:rsid w:val="00745C17"/>
    <w:rsid w:val="00750B65"/>
    <w:rsid w:val="0075103F"/>
    <w:rsid w:val="00762C75"/>
    <w:rsid w:val="00764367"/>
    <w:rsid w:val="007743B3"/>
    <w:rsid w:val="00776A4B"/>
    <w:rsid w:val="00783976"/>
    <w:rsid w:val="00785E73"/>
    <w:rsid w:val="007A02E7"/>
    <w:rsid w:val="007A4E19"/>
    <w:rsid w:val="007B6095"/>
    <w:rsid w:val="007C14A2"/>
    <w:rsid w:val="007C4313"/>
    <w:rsid w:val="007D2CFA"/>
    <w:rsid w:val="007D72AB"/>
    <w:rsid w:val="007E645A"/>
    <w:rsid w:val="007F0435"/>
    <w:rsid w:val="007F0869"/>
    <w:rsid w:val="007F2153"/>
    <w:rsid w:val="00804A89"/>
    <w:rsid w:val="008052EE"/>
    <w:rsid w:val="00806332"/>
    <w:rsid w:val="00806399"/>
    <w:rsid w:val="00807AF5"/>
    <w:rsid w:val="0081127A"/>
    <w:rsid w:val="008121DD"/>
    <w:rsid w:val="00812217"/>
    <w:rsid w:val="00820E35"/>
    <w:rsid w:val="0082136E"/>
    <w:rsid w:val="008216C9"/>
    <w:rsid w:val="0082602F"/>
    <w:rsid w:val="00830E4B"/>
    <w:rsid w:val="00831AAF"/>
    <w:rsid w:val="00833DD2"/>
    <w:rsid w:val="00840668"/>
    <w:rsid w:val="00841DE8"/>
    <w:rsid w:val="00843258"/>
    <w:rsid w:val="0084557D"/>
    <w:rsid w:val="00855038"/>
    <w:rsid w:val="0085646C"/>
    <w:rsid w:val="0085795C"/>
    <w:rsid w:val="00862650"/>
    <w:rsid w:val="00864068"/>
    <w:rsid w:val="0086467D"/>
    <w:rsid w:val="00870319"/>
    <w:rsid w:val="008707C4"/>
    <w:rsid w:val="008756F7"/>
    <w:rsid w:val="0088465E"/>
    <w:rsid w:val="00887377"/>
    <w:rsid w:val="00897027"/>
    <w:rsid w:val="008A6550"/>
    <w:rsid w:val="008A6644"/>
    <w:rsid w:val="008B0201"/>
    <w:rsid w:val="008B1A2D"/>
    <w:rsid w:val="008B7FAB"/>
    <w:rsid w:val="008C2171"/>
    <w:rsid w:val="008C2C87"/>
    <w:rsid w:val="008C40D2"/>
    <w:rsid w:val="008C4402"/>
    <w:rsid w:val="008D25A2"/>
    <w:rsid w:val="008D429A"/>
    <w:rsid w:val="008D733E"/>
    <w:rsid w:val="008E14B1"/>
    <w:rsid w:val="008E4570"/>
    <w:rsid w:val="008F2055"/>
    <w:rsid w:val="008F39BA"/>
    <w:rsid w:val="008F3B3D"/>
    <w:rsid w:val="008F408C"/>
    <w:rsid w:val="008F47F3"/>
    <w:rsid w:val="008F5D0D"/>
    <w:rsid w:val="008F6006"/>
    <w:rsid w:val="008F6071"/>
    <w:rsid w:val="008F740F"/>
    <w:rsid w:val="009001D3"/>
    <w:rsid w:val="00904342"/>
    <w:rsid w:val="0090456C"/>
    <w:rsid w:val="00904D9B"/>
    <w:rsid w:val="009109BE"/>
    <w:rsid w:val="0091338B"/>
    <w:rsid w:val="00914EEC"/>
    <w:rsid w:val="00916D35"/>
    <w:rsid w:val="00924579"/>
    <w:rsid w:val="00925C5B"/>
    <w:rsid w:val="009357A3"/>
    <w:rsid w:val="0094246A"/>
    <w:rsid w:val="00943AF0"/>
    <w:rsid w:val="00944D4F"/>
    <w:rsid w:val="00945AE6"/>
    <w:rsid w:val="00945D9B"/>
    <w:rsid w:val="0094655E"/>
    <w:rsid w:val="00952928"/>
    <w:rsid w:val="009551E1"/>
    <w:rsid w:val="009564B5"/>
    <w:rsid w:val="009567D8"/>
    <w:rsid w:val="00956DBD"/>
    <w:rsid w:val="009603A7"/>
    <w:rsid w:val="00961E81"/>
    <w:rsid w:val="0096212C"/>
    <w:rsid w:val="009641CC"/>
    <w:rsid w:val="00965C70"/>
    <w:rsid w:val="00967D1D"/>
    <w:rsid w:val="00967DE5"/>
    <w:rsid w:val="009701B8"/>
    <w:rsid w:val="0097167B"/>
    <w:rsid w:val="00974F08"/>
    <w:rsid w:val="00975514"/>
    <w:rsid w:val="009823FA"/>
    <w:rsid w:val="00982443"/>
    <w:rsid w:val="0098334B"/>
    <w:rsid w:val="00984C3D"/>
    <w:rsid w:val="009851FF"/>
    <w:rsid w:val="00987ACD"/>
    <w:rsid w:val="009923A2"/>
    <w:rsid w:val="00996246"/>
    <w:rsid w:val="009A19EF"/>
    <w:rsid w:val="009A1AD7"/>
    <w:rsid w:val="009A34DA"/>
    <w:rsid w:val="009A3B37"/>
    <w:rsid w:val="009B1ED5"/>
    <w:rsid w:val="009B1EF8"/>
    <w:rsid w:val="009B2041"/>
    <w:rsid w:val="009B2B5D"/>
    <w:rsid w:val="009B531B"/>
    <w:rsid w:val="009C4242"/>
    <w:rsid w:val="009C6925"/>
    <w:rsid w:val="009C6BC8"/>
    <w:rsid w:val="009D319C"/>
    <w:rsid w:val="009D45B8"/>
    <w:rsid w:val="009E27BB"/>
    <w:rsid w:val="009E4B52"/>
    <w:rsid w:val="009E51C3"/>
    <w:rsid w:val="009E76E6"/>
    <w:rsid w:val="009F192F"/>
    <w:rsid w:val="009F1B4C"/>
    <w:rsid w:val="00A01D6E"/>
    <w:rsid w:val="00A02E74"/>
    <w:rsid w:val="00A0695F"/>
    <w:rsid w:val="00A14A3B"/>
    <w:rsid w:val="00A21298"/>
    <w:rsid w:val="00A22A11"/>
    <w:rsid w:val="00A23CA6"/>
    <w:rsid w:val="00A3112F"/>
    <w:rsid w:val="00A35550"/>
    <w:rsid w:val="00A35F53"/>
    <w:rsid w:val="00A406BF"/>
    <w:rsid w:val="00A52DD6"/>
    <w:rsid w:val="00A57A54"/>
    <w:rsid w:val="00A620E4"/>
    <w:rsid w:val="00A65E5D"/>
    <w:rsid w:val="00A67060"/>
    <w:rsid w:val="00A672A1"/>
    <w:rsid w:val="00A70814"/>
    <w:rsid w:val="00A73287"/>
    <w:rsid w:val="00A74546"/>
    <w:rsid w:val="00A7500C"/>
    <w:rsid w:val="00A775E4"/>
    <w:rsid w:val="00A77747"/>
    <w:rsid w:val="00A818AB"/>
    <w:rsid w:val="00A818B7"/>
    <w:rsid w:val="00A818F1"/>
    <w:rsid w:val="00A81BD5"/>
    <w:rsid w:val="00A82095"/>
    <w:rsid w:val="00A82261"/>
    <w:rsid w:val="00A82E6D"/>
    <w:rsid w:val="00A83EAC"/>
    <w:rsid w:val="00A84032"/>
    <w:rsid w:val="00A87FF1"/>
    <w:rsid w:val="00A92356"/>
    <w:rsid w:val="00AB165C"/>
    <w:rsid w:val="00AB51B8"/>
    <w:rsid w:val="00AB6123"/>
    <w:rsid w:val="00AC67B5"/>
    <w:rsid w:val="00AD0472"/>
    <w:rsid w:val="00AE3B2B"/>
    <w:rsid w:val="00AF7569"/>
    <w:rsid w:val="00B00CBD"/>
    <w:rsid w:val="00B0113E"/>
    <w:rsid w:val="00B01F5F"/>
    <w:rsid w:val="00B036D2"/>
    <w:rsid w:val="00B0420F"/>
    <w:rsid w:val="00B118BA"/>
    <w:rsid w:val="00B14DBB"/>
    <w:rsid w:val="00B161CA"/>
    <w:rsid w:val="00B23CB3"/>
    <w:rsid w:val="00B24BA0"/>
    <w:rsid w:val="00B259E3"/>
    <w:rsid w:val="00B25E4D"/>
    <w:rsid w:val="00B274E2"/>
    <w:rsid w:val="00B30CF5"/>
    <w:rsid w:val="00B30EB7"/>
    <w:rsid w:val="00B31E41"/>
    <w:rsid w:val="00B3321B"/>
    <w:rsid w:val="00B335CC"/>
    <w:rsid w:val="00B36EDF"/>
    <w:rsid w:val="00B37E12"/>
    <w:rsid w:val="00B45496"/>
    <w:rsid w:val="00B526E8"/>
    <w:rsid w:val="00B52F47"/>
    <w:rsid w:val="00B5352A"/>
    <w:rsid w:val="00B5535B"/>
    <w:rsid w:val="00B56096"/>
    <w:rsid w:val="00B61286"/>
    <w:rsid w:val="00B63F77"/>
    <w:rsid w:val="00B65488"/>
    <w:rsid w:val="00B74E83"/>
    <w:rsid w:val="00B74F2B"/>
    <w:rsid w:val="00B762C5"/>
    <w:rsid w:val="00B76ACE"/>
    <w:rsid w:val="00B77D63"/>
    <w:rsid w:val="00B84717"/>
    <w:rsid w:val="00B92122"/>
    <w:rsid w:val="00B92BF5"/>
    <w:rsid w:val="00B92F52"/>
    <w:rsid w:val="00B930D7"/>
    <w:rsid w:val="00B96D51"/>
    <w:rsid w:val="00B97083"/>
    <w:rsid w:val="00B974C0"/>
    <w:rsid w:val="00BA3B7C"/>
    <w:rsid w:val="00BA5FAF"/>
    <w:rsid w:val="00BB3999"/>
    <w:rsid w:val="00BB692D"/>
    <w:rsid w:val="00BC030B"/>
    <w:rsid w:val="00BC076D"/>
    <w:rsid w:val="00BC1F31"/>
    <w:rsid w:val="00BD3DE3"/>
    <w:rsid w:val="00BE493A"/>
    <w:rsid w:val="00BF0CBA"/>
    <w:rsid w:val="00C032D3"/>
    <w:rsid w:val="00C036DE"/>
    <w:rsid w:val="00C03EFE"/>
    <w:rsid w:val="00C03F26"/>
    <w:rsid w:val="00C065C7"/>
    <w:rsid w:val="00C12E1F"/>
    <w:rsid w:val="00C13DFC"/>
    <w:rsid w:val="00C15827"/>
    <w:rsid w:val="00C21558"/>
    <w:rsid w:val="00C24F13"/>
    <w:rsid w:val="00C2624C"/>
    <w:rsid w:val="00C31ECF"/>
    <w:rsid w:val="00C34375"/>
    <w:rsid w:val="00C3481B"/>
    <w:rsid w:val="00C34DD8"/>
    <w:rsid w:val="00C41485"/>
    <w:rsid w:val="00C41558"/>
    <w:rsid w:val="00C41620"/>
    <w:rsid w:val="00C476ED"/>
    <w:rsid w:val="00C50801"/>
    <w:rsid w:val="00C50E0B"/>
    <w:rsid w:val="00C52F39"/>
    <w:rsid w:val="00C6086F"/>
    <w:rsid w:val="00C61D2D"/>
    <w:rsid w:val="00C62B55"/>
    <w:rsid w:val="00C71A5A"/>
    <w:rsid w:val="00C72332"/>
    <w:rsid w:val="00C7299D"/>
    <w:rsid w:val="00C741AB"/>
    <w:rsid w:val="00C772AA"/>
    <w:rsid w:val="00C8113A"/>
    <w:rsid w:val="00C822FC"/>
    <w:rsid w:val="00C82A73"/>
    <w:rsid w:val="00C85F9F"/>
    <w:rsid w:val="00CA2AD1"/>
    <w:rsid w:val="00CA4CFB"/>
    <w:rsid w:val="00CA4F4D"/>
    <w:rsid w:val="00CA68A7"/>
    <w:rsid w:val="00CA69C7"/>
    <w:rsid w:val="00CA6B99"/>
    <w:rsid w:val="00CB0092"/>
    <w:rsid w:val="00CB0816"/>
    <w:rsid w:val="00CB463D"/>
    <w:rsid w:val="00CC28DB"/>
    <w:rsid w:val="00CC58BE"/>
    <w:rsid w:val="00CC73C0"/>
    <w:rsid w:val="00CD1F8C"/>
    <w:rsid w:val="00CD6BEF"/>
    <w:rsid w:val="00CE4E79"/>
    <w:rsid w:val="00CE69F4"/>
    <w:rsid w:val="00CF1C65"/>
    <w:rsid w:val="00CF30A5"/>
    <w:rsid w:val="00CF3F4A"/>
    <w:rsid w:val="00CF5728"/>
    <w:rsid w:val="00D06BFE"/>
    <w:rsid w:val="00D070DF"/>
    <w:rsid w:val="00D07795"/>
    <w:rsid w:val="00D12293"/>
    <w:rsid w:val="00D12AF8"/>
    <w:rsid w:val="00D14A5E"/>
    <w:rsid w:val="00D163BC"/>
    <w:rsid w:val="00D174F4"/>
    <w:rsid w:val="00D17AE5"/>
    <w:rsid w:val="00D2035D"/>
    <w:rsid w:val="00D2320E"/>
    <w:rsid w:val="00D30D53"/>
    <w:rsid w:val="00D310FF"/>
    <w:rsid w:val="00D32E58"/>
    <w:rsid w:val="00D35EB9"/>
    <w:rsid w:val="00D37304"/>
    <w:rsid w:val="00D379EA"/>
    <w:rsid w:val="00D42C6A"/>
    <w:rsid w:val="00D43395"/>
    <w:rsid w:val="00D52794"/>
    <w:rsid w:val="00D535B5"/>
    <w:rsid w:val="00D5656A"/>
    <w:rsid w:val="00D57AB3"/>
    <w:rsid w:val="00D60E9B"/>
    <w:rsid w:val="00D62983"/>
    <w:rsid w:val="00D62D8F"/>
    <w:rsid w:val="00D658F8"/>
    <w:rsid w:val="00D6667B"/>
    <w:rsid w:val="00D66D93"/>
    <w:rsid w:val="00D71969"/>
    <w:rsid w:val="00D73F8C"/>
    <w:rsid w:val="00D8261A"/>
    <w:rsid w:val="00D83C82"/>
    <w:rsid w:val="00D85FDB"/>
    <w:rsid w:val="00D86BF0"/>
    <w:rsid w:val="00D87D3A"/>
    <w:rsid w:val="00D922BF"/>
    <w:rsid w:val="00D97084"/>
    <w:rsid w:val="00D97472"/>
    <w:rsid w:val="00DA0069"/>
    <w:rsid w:val="00DA04A9"/>
    <w:rsid w:val="00DA5D80"/>
    <w:rsid w:val="00DB0D49"/>
    <w:rsid w:val="00DB25B5"/>
    <w:rsid w:val="00DB68B2"/>
    <w:rsid w:val="00DC3496"/>
    <w:rsid w:val="00DC4720"/>
    <w:rsid w:val="00DC563A"/>
    <w:rsid w:val="00DC5E41"/>
    <w:rsid w:val="00DC7ABF"/>
    <w:rsid w:val="00DD056D"/>
    <w:rsid w:val="00DD07D5"/>
    <w:rsid w:val="00DE0447"/>
    <w:rsid w:val="00DE1057"/>
    <w:rsid w:val="00DE163C"/>
    <w:rsid w:val="00DF0BEB"/>
    <w:rsid w:val="00DF377E"/>
    <w:rsid w:val="00DF65F0"/>
    <w:rsid w:val="00DF7836"/>
    <w:rsid w:val="00E03D3D"/>
    <w:rsid w:val="00E056C8"/>
    <w:rsid w:val="00E064DD"/>
    <w:rsid w:val="00E06F5A"/>
    <w:rsid w:val="00E077E0"/>
    <w:rsid w:val="00E1153F"/>
    <w:rsid w:val="00E177D7"/>
    <w:rsid w:val="00E3164C"/>
    <w:rsid w:val="00E334C3"/>
    <w:rsid w:val="00E341D0"/>
    <w:rsid w:val="00E34FDA"/>
    <w:rsid w:val="00E37BF4"/>
    <w:rsid w:val="00E44F4A"/>
    <w:rsid w:val="00E45C66"/>
    <w:rsid w:val="00E45D9A"/>
    <w:rsid w:val="00E61240"/>
    <w:rsid w:val="00E62067"/>
    <w:rsid w:val="00E6249F"/>
    <w:rsid w:val="00E67EB7"/>
    <w:rsid w:val="00E72FF5"/>
    <w:rsid w:val="00E74571"/>
    <w:rsid w:val="00E76EAB"/>
    <w:rsid w:val="00E81C53"/>
    <w:rsid w:val="00E82299"/>
    <w:rsid w:val="00E8513D"/>
    <w:rsid w:val="00E85570"/>
    <w:rsid w:val="00E9120D"/>
    <w:rsid w:val="00E91432"/>
    <w:rsid w:val="00E94888"/>
    <w:rsid w:val="00E94D17"/>
    <w:rsid w:val="00EA27FC"/>
    <w:rsid w:val="00EB023F"/>
    <w:rsid w:val="00EB0D6D"/>
    <w:rsid w:val="00EB1044"/>
    <w:rsid w:val="00EB36E6"/>
    <w:rsid w:val="00EB402C"/>
    <w:rsid w:val="00EB4498"/>
    <w:rsid w:val="00EB6314"/>
    <w:rsid w:val="00EB6DFA"/>
    <w:rsid w:val="00EB7FD4"/>
    <w:rsid w:val="00EC285A"/>
    <w:rsid w:val="00ED2ED4"/>
    <w:rsid w:val="00ED7E0E"/>
    <w:rsid w:val="00EF3B10"/>
    <w:rsid w:val="00EF5BD8"/>
    <w:rsid w:val="00EF6C2B"/>
    <w:rsid w:val="00F00ABC"/>
    <w:rsid w:val="00F0320D"/>
    <w:rsid w:val="00F03A8D"/>
    <w:rsid w:val="00F0701B"/>
    <w:rsid w:val="00F17410"/>
    <w:rsid w:val="00F21AA2"/>
    <w:rsid w:val="00F21CD5"/>
    <w:rsid w:val="00F25C31"/>
    <w:rsid w:val="00F26D50"/>
    <w:rsid w:val="00F3323C"/>
    <w:rsid w:val="00F414D0"/>
    <w:rsid w:val="00F44F2B"/>
    <w:rsid w:val="00F45D07"/>
    <w:rsid w:val="00F461ED"/>
    <w:rsid w:val="00F57DCE"/>
    <w:rsid w:val="00F668A2"/>
    <w:rsid w:val="00F71AD2"/>
    <w:rsid w:val="00F7366F"/>
    <w:rsid w:val="00F74BA1"/>
    <w:rsid w:val="00F766EA"/>
    <w:rsid w:val="00F8036A"/>
    <w:rsid w:val="00F825B5"/>
    <w:rsid w:val="00F871D4"/>
    <w:rsid w:val="00F906BC"/>
    <w:rsid w:val="00F90E03"/>
    <w:rsid w:val="00F9618C"/>
    <w:rsid w:val="00F97C6E"/>
    <w:rsid w:val="00F97DDA"/>
    <w:rsid w:val="00FA0EC9"/>
    <w:rsid w:val="00FA29B4"/>
    <w:rsid w:val="00FA31CD"/>
    <w:rsid w:val="00FA36FB"/>
    <w:rsid w:val="00FA3C0A"/>
    <w:rsid w:val="00FB0DA0"/>
    <w:rsid w:val="00FB3FE2"/>
    <w:rsid w:val="00FC17F6"/>
    <w:rsid w:val="00FC18D9"/>
    <w:rsid w:val="00FE5349"/>
    <w:rsid w:val="00FE59AB"/>
    <w:rsid w:val="00FE5EC5"/>
    <w:rsid w:val="00FF1C63"/>
    <w:rsid w:val="00FF277B"/>
    <w:rsid w:val="00FF2DE3"/>
    <w:rsid w:val="00FF3086"/>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86ABA3E"/>
  <w14:defaultImageDpi w14:val="300"/>
  <w15:docId w15:val="{5172AFF0-E1E3-4F62-9E37-11DCC3D16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1AD7"/>
    <w:pPr>
      <w:spacing w:after="200" w:line="276" w:lineRule="auto"/>
    </w:pPr>
    <w:rPr>
      <w:rFonts w:ascii="Times New Roman" w:hAnsi="Times New Roman"/>
      <w:sz w:val="22"/>
      <w:szCs w:val="22"/>
      <w:lang w:val="en-CA" w:eastAsia="en-CA"/>
    </w:rPr>
  </w:style>
  <w:style w:type="paragraph" w:styleId="Heading1">
    <w:name w:val="heading 1"/>
    <w:basedOn w:val="Normal"/>
    <w:link w:val="Heading1Char"/>
    <w:uiPriority w:val="9"/>
    <w:qFormat/>
    <w:rsid w:val="00D070DF"/>
    <w:pPr>
      <w:spacing w:before="100" w:beforeAutospacing="1" w:after="100" w:afterAutospacing="1" w:line="240" w:lineRule="auto"/>
      <w:outlineLvl w:val="0"/>
    </w:pPr>
    <w:rPr>
      <w:b/>
      <w:bCs/>
      <w:kern w:val="36"/>
      <w:sz w:val="48"/>
      <w:szCs w:val="48"/>
      <w:lang w:val="en-GB" w:eastAsia="en-GB"/>
    </w:rPr>
  </w:style>
  <w:style w:type="paragraph" w:styleId="Heading2">
    <w:name w:val="heading 2"/>
    <w:basedOn w:val="Normal"/>
    <w:next w:val="Normal"/>
    <w:link w:val="Heading2Char"/>
    <w:uiPriority w:val="9"/>
    <w:unhideWhenUsed/>
    <w:qFormat/>
    <w:rsid w:val="009A1AD7"/>
    <w:pPr>
      <w:keepNext/>
      <w:keepLines/>
      <w:numPr>
        <w:ilvl w:val="1"/>
        <w:numId w:val="4"/>
      </w:numPr>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1AD7"/>
    <w:pPr>
      <w:keepNext/>
      <w:keepLines/>
      <w:numPr>
        <w:ilvl w:val="2"/>
        <w:numId w:val="4"/>
      </w:numPr>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9A1AD7"/>
    <w:pPr>
      <w:keepNext/>
      <w:keepLines/>
      <w:numPr>
        <w:ilvl w:val="3"/>
        <w:numId w:val="4"/>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A1AD7"/>
    <w:pPr>
      <w:keepNext/>
      <w:keepLines/>
      <w:numPr>
        <w:ilvl w:val="4"/>
        <w:numId w:val="4"/>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A1AD7"/>
    <w:pPr>
      <w:keepNext/>
      <w:keepLines/>
      <w:numPr>
        <w:ilvl w:val="5"/>
        <w:numId w:val="4"/>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A1AD7"/>
    <w:pPr>
      <w:keepNext/>
      <w:keepLines/>
      <w:numPr>
        <w:ilvl w:val="6"/>
        <w:numId w:val="4"/>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A1AD7"/>
    <w:pPr>
      <w:keepNext/>
      <w:keepLines/>
      <w:numPr>
        <w:ilvl w:val="7"/>
        <w:numId w:val="4"/>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A1AD7"/>
    <w:pPr>
      <w:keepNext/>
      <w:keepLines/>
      <w:numPr>
        <w:ilvl w:val="8"/>
        <w:numId w:val="4"/>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A1AD7"/>
    <w:rPr>
      <w:rFonts w:asciiTheme="majorHAnsi" w:eastAsiaTheme="majorEastAsia" w:hAnsiTheme="majorHAnsi" w:cstheme="majorBidi"/>
      <w:b/>
      <w:bCs/>
      <w:color w:val="4F81BD" w:themeColor="accent1"/>
      <w:sz w:val="26"/>
      <w:szCs w:val="26"/>
      <w:lang w:val="en-CA" w:eastAsia="en-CA"/>
    </w:rPr>
  </w:style>
  <w:style w:type="character" w:customStyle="1" w:styleId="Heading3Char">
    <w:name w:val="Heading 3 Char"/>
    <w:basedOn w:val="DefaultParagraphFont"/>
    <w:link w:val="Heading3"/>
    <w:uiPriority w:val="9"/>
    <w:rsid w:val="009A1AD7"/>
    <w:rPr>
      <w:rFonts w:asciiTheme="majorHAnsi" w:eastAsiaTheme="majorEastAsia" w:hAnsiTheme="majorHAnsi" w:cstheme="majorBidi"/>
      <w:b/>
      <w:bCs/>
      <w:color w:val="4F81BD" w:themeColor="accent1"/>
      <w:sz w:val="22"/>
      <w:szCs w:val="22"/>
      <w:lang w:val="en-CA" w:eastAsia="en-CA"/>
    </w:rPr>
  </w:style>
  <w:style w:type="character" w:customStyle="1" w:styleId="Heading4Char">
    <w:name w:val="Heading 4 Char"/>
    <w:basedOn w:val="DefaultParagraphFont"/>
    <w:link w:val="Heading4"/>
    <w:uiPriority w:val="9"/>
    <w:rsid w:val="009A1AD7"/>
    <w:rPr>
      <w:rFonts w:asciiTheme="majorHAnsi" w:eastAsiaTheme="majorEastAsia" w:hAnsiTheme="majorHAnsi" w:cstheme="majorBidi"/>
      <w:b/>
      <w:bCs/>
      <w:i/>
      <w:iCs/>
      <w:color w:val="4F81BD" w:themeColor="accent1"/>
      <w:sz w:val="22"/>
      <w:szCs w:val="22"/>
      <w:lang w:val="en-CA" w:eastAsia="en-CA"/>
    </w:rPr>
  </w:style>
  <w:style w:type="character" w:customStyle="1" w:styleId="Heading5Char">
    <w:name w:val="Heading 5 Char"/>
    <w:basedOn w:val="DefaultParagraphFont"/>
    <w:link w:val="Heading5"/>
    <w:uiPriority w:val="9"/>
    <w:semiHidden/>
    <w:rsid w:val="009A1AD7"/>
    <w:rPr>
      <w:rFonts w:asciiTheme="majorHAnsi" w:eastAsiaTheme="majorEastAsia" w:hAnsiTheme="majorHAnsi" w:cstheme="majorBidi"/>
      <w:color w:val="243F60" w:themeColor="accent1" w:themeShade="7F"/>
      <w:sz w:val="22"/>
      <w:szCs w:val="22"/>
      <w:lang w:val="en-CA" w:eastAsia="en-CA"/>
    </w:rPr>
  </w:style>
  <w:style w:type="character" w:customStyle="1" w:styleId="Heading6Char">
    <w:name w:val="Heading 6 Char"/>
    <w:basedOn w:val="DefaultParagraphFont"/>
    <w:link w:val="Heading6"/>
    <w:uiPriority w:val="9"/>
    <w:semiHidden/>
    <w:rsid w:val="009A1AD7"/>
    <w:rPr>
      <w:rFonts w:asciiTheme="majorHAnsi" w:eastAsiaTheme="majorEastAsia" w:hAnsiTheme="majorHAnsi" w:cstheme="majorBidi"/>
      <w:i/>
      <w:iCs/>
      <w:color w:val="243F60" w:themeColor="accent1" w:themeShade="7F"/>
      <w:sz w:val="22"/>
      <w:szCs w:val="22"/>
      <w:lang w:val="en-CA" w:eastAsia="en-CA"/>
    </w:rPr>
  </w:style>
  <w:style w:type="character" w:customStyle="1" w:styleId="Heading7Char">
    <w:name w:val="Heading 7 Char"/>
    <w:basedOn w:val="DefaultParagraphFont"/>
    <w:link w:val="Heading7"/>
    <w:uiPriority w:val="9"/>
    <w:semiHidden/>
    <w:rsid w:val="009A1AD7"/>
    <w:rPr>
      <w:rFonts w:asciiTheme="majorHAnsi" w:eastAsiaTheme="majorEastAsia" w:hAnsiTheme="majorHAnsi" w:cstheme="majorBidi"/>
      <w:i/>
      <w:iCs/>
      <w:color w:val="404040" w:themeColor="text1" w:themeTint="BF"/>
      <w:sz w:val="22"/>
      <w:szCs w:val="22"/>
      <w:lang w:val="en-CA" w:eastAsia="en-CA"/>
    </w:rPr>
  </w:style>
  <w:style w:type="character" w:customStyle="1" w:styleId="Heading8Char">
    <w:name w:val="Heading 8 Char"/>
    <w:basedOn w:val="DefaultParagraphFont"/>
    <w:link w:val="Heading8"/>
    <w:uiPriority w:val="9"/>
    <w:semiHidden/>
    <w:rsid w:val="009A1AD7"/>
    <w:rPr>
      <w:rFonts w:asciiTheme="majorHAnsi" w:eastAsiaTheme="majorEastAsia" w:hAnsiTheme="majorHAnsi" w:cstheme="majorBidi"/>
      <w:color w:val="404040" w:themeColor="text1" w:themeTint="BF"/>
      <w:lang w:val="en-CA" w:eastAsia="en-CA"/>
    </w:rPr>
  </w:style>
  <w:style w:type="character" w:customStyle="1" w:styleId="Heading9Char">
    <w:name w:val="Heading 9 Char"/>
    <w:basedOn w:val="DefaultParagraphFont"/>
    <w:link w:val="Heading9"/>
    <w:uiPriority w:val="9"/>
    <w:semiHidden/>
    <w:rsid w:val="009A1AD7"/>
    <w:rPr>
      <w:rFonts w:asciiTheme="majorHAnsi" w:eastAsiaTheme="majorEastAsia" w:hAnsiTheme="majorHAnsi" w:cstheme="majorBidi"/>
      <w:i/>
      <w:iCs/>
      <w:color w:val="404040" w:themeColor="text1" w:themeTint="BF"/>
      <w:lang w:val="en-CA" w:eastAsia="en-CA"/>
    </w:rPr>
  </w:style>
  <w:style w:type="paragraph" w:customStyle="1" w:styleId="NoParagraphStyle">
    <w:name w:val="[No Paragraph Style]"/>
    <w:rsid w:val="009A1AD7"/>
    <w:pPr>
      <w:widowControl w:val="0"/>
      <w:autoSpaceDE w:val="0"/>
      <w:autoSpaceDN w:val="0"/>
      <w:adjustRightInd w:val="0"/>
      <w:spacing w:line="288" w:lineRule="auto"/>
      <w:textAlignment w:val="center"/>
    </w:pPr>
    <w:rPr>
      <w:rFonts w:ascii="Times New Roman" w:hAnsi="Times New Roman" w:cs="TimesNewRomanPSMT"/>
      <w:color w:val="000000"/>
      <w:sz w:val="24"/>
      <w:szCs w:val="24"/>
      <w:lang w:eastAsia="en-CA"/>
    </w:rPr>
  </w:style>
  <w:style w:type="paragraph" w:customStyle="1" w:styleId="IndexBody">
    <w:name w:val="IndexBody"/>
    <w:qFormat/>
    <w:rsid w:val="009A1AD7"/>
    <w:pPr>
      <w:spacing w:line="220" w:lineRule="atLeast"/>
    </w:pPr>
    <w:rPr>
      <w:rFonts w:ascii="Times Roman" w:hAnsi="Times Roman" w:cs="NewBaskervilleStd-Roman"/>
      <w:color w:val="000000"/>
      <w:sz w:val="18"/>
      <w:szCs w:val="18"/>
      <w:lang w:eastAsia="en-CA"/>
    </w:rPr>
  </w:style>
  <w:style w:type="character" w:customStyle="1" w:styleId="BoldItalic">
    <w:name w:val="BoldItalic"/>
    <w:uiPriority w:val="1"/>
    <w:qFormat/>
    <w:rsid w:val="009A1AD7"/>
    <w:rPr>
      <w:rFonts w:cs="NewBaskervilleEF-Bold"/>
      <w:b/>
      <w:bCs/>
      <w:i/>
      <w:iCs/>
      <w:color w:val="3366FF"/>
      <w:w w:val="100"/>
      <w:position w:val="0"/>
      <w:u w:val="none"/>
      <w:vertAlign w:val="baseline"/>
      <w:lang w:val="en-US"/>
    </w:rPr>
  </w:style>
  <w:style w:type="paragraph" w:customStyle="1" w:styleId="BodyCustom">
    <w:name w:val="BodyCustom"/>
    <w:qFormat/>
    <w:rsid w:val="009A1AD7"/>
    <w:pPr>
      <w:widowControl w:val="0"/>
      <w:autoSpaceDE w:val="0"/>
      <w:autoSpaceDN w:val="0"/>
      <w:adjustRightInd w:val="0"/>
      <w:spacing w:before="120" w:after="120" w:line="240" w:lineRule="atLeast"/>
      <w:ind w:left="1440"/>
      <w:textAlignment w:val="baseline"/>
    </w:pPr>
    <w:rPr>
      <w:rFonts w:ascii="Times Roman" w:hAnsi="Times Roman" w:cs="NewBaskervilleStd-Roman"/>
      <w:color w:val="008000"/>
      <w:lang w:eastAsia="en-CA"/>
    </w:rPr>
  </w:style>
  <w:style w:type="paragraph" w:customStyle="1" w:styleId="IndexHead">
    <w:name w:val="IndexHead"/>
    <w:qFormat/>
    <w:rsid w:val="009A1AD7"/>
    <w:pPr>
      <w:spacing w:before="320" w:after="80"/>
    </w:pPr>
    <w:rPr>
      <w:rFonts w:ascii="Arial" w:hAnsi="Arial" w:cs="NewBaskervilleStd-Roman"/>
      <w:color w:val="000000"/>
      <w:sz w:val="22"/>
      <w:szCs w:val="22"/>
      <w:lang w:eastAsia="en-CA"/>
    </w:rPr>
  </w:style>
  <w:style w:type="paragraph" w:customStyle="1" w:styleId="IndexLevel1">
    <w:name w:val="IndexLevel1"/>
    <w:qFormat/>
    <w:rsid w:val="009A1AD7"/>
    <w:pPr>
      <w:spacing w:line="220" w:lineRule="atLeast"/>
    </w:pPr>
    <w:rPr>
      <w:rFonts w:ascii="Times Roman" w:hAnsi="Times Roman" w:cs="NewBaskervilleStd-Roman"/>
      <w:color w:val="000000"/>
      <w:sz w:val="18"/>
      <w:szCs w:val="18"/>
      <w:lang w:eastAsia="en-CA"/>
    </w:rPr>
  </w:style>
  <w:style w:type="paragraph" w:customStyle="1" w:styleId="CodeListingCaption">
    <w:name w:val="CodeListingCaption"/>
    <w:next w:val="Code"/>
    <w:qFormat/>
    <w:rsid w:val="009A1AD7"/>
    <w:pPr>
      <w:numPr>
        <w:ilvl w:val="6"/>
        <w:numId w:val="33"/>
      </w:numPr>
      <w:spacing w:before="240" w:after="120"/>
    </w:pPr>
    <w:rPr>
      <w:rFonts w:ascii="Times Roman" w:hAnsi="Times Roman" w:cs="FuturaPT-BookObl"/>
      <w:color w:val="000000"/>
      <w:sz w:val="17"/>
      <w:szCs w:val="17"/>
      <w:lang w:eastAsia="en-CA"/>
    </w:rPr>
  </w:style>
  <w:style w:type="paragraph" w:customStyle="1" w:styleId="Code">
    <w:name w:val="Code"/>
    <w:qFormat/>
    <w:rsid w:val="009A1AD7"/>
    <w:pPr>
      <w:pBdr>
        <w:left w:val="single" w:sz="4" w:space="14" w:color="auto"/>
      </w:pBdr>
      <w:suppressAutoHyphens/>
      <w:spacing w:line="210" w:lineRule="atLeast"/>
      <w:ind w:left="1440"/>
      <w:contextualSpacing/>
      <w:textAlignment w:val="top"/>
    </w:pPr>
    <w:rPr>
      <w:rFonts w:ascii="Courier" w:hAnsi="Courier" w:cs="TheSansMonoCondensed-Plain"/>
      <w:color w:val="000000"/>
      <w:sz w:val="17"/>
      <w:szCs w:val="17"/>
      <w:lang w:eastAsia="en-CA"/>
    </w:rPr>
  </w:style>
  <w:style w:type="paragraph" w:customStyle="1" w:styleId="Epigraph">
    <w:name w:val="Epigraph"/>
    <w:qFormat/>
    <w:rsid w:val="009A1AD7"/>
    <w:pPr>
      <w:keepLines/>
      <w:widowControl w:val="0"/>
      <w:suppressAutoHyphens/>
      <w:autoSpaceDE w:val="0"/>
      <w:autoSpaceDN w:val="0"/>
      <w:adjustRightInd w:val="0"/>
      <w:spacing w:after="120" w:line="240" w:lineRule="atLeast"/>
      <w:ind w:left="1440"/>
      <w:jc w:val="center"/>
      <w:textAlignment w:val="baseline"/>
    </w:pPr>
    <w:rPr>
      <w:rFonts w:ascii="Times Roman" w:hAnsi="Times Roman" w:cs="NewBaskervilleStd-Italic"/>
      <w:i/>
      <w:iCs/>
      <w:color w:val="000000"/>
      <w:sz w:val="18"/>
      <w:szCs w:val="18"/>
      <w:lang w:eastAsia="en-CA"/>
    </w:rPr>
  </w:style>
  <w:style w:type="character" w:customStyle="1" w:styleId="Literal">
    <w:name w:val="Literal"/>
    <w:uiPriority w:val="1"/>
    <w:qFormat/>
    <w:rsid w:val="009A1AD7"/>
    <w:rPr>
      <w:rFonts w:ascii="Courier" w:hAnsi="Courier" w:cs="TheSansMonoCondensed-Plain"/>
      <w:color w:val="3366FF"/>
      <w:spacing w:val="0"/>
      <w:w w:val="100"/>
      <w:position w:val="0"/>
      <w:u w:val="none"/>
      <w:vertAlign w:val="baseline"/>
      <w:lang w:val="en-US"/>
    </w:rPr>
  </w:style>
  <w:style w:type="paragraph" w:customStyle="1" w:styleId="ProductionDirective">
    <w:name w:val="ProductionDirective"/>
    <w:qFormat/>
    <w:rsid w:val="009A1AD7"/>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FF0000"/>
      <w:sz w:val="18"/>
      <w:szCs w:val="18"/>
      <w:lang w:eastAsia="en-CA"/>
    </w:rPr>
  </w:style>
  <w:style w:type="character" w:customStyle="1" w:styleId="LiteralBold">
    <w:name w:val="LiteralBold"/>
    <w:uiPriority w:val="1"/>
    <w:qFormat/>
    <w:rsid w:val="009A1AD7"/>
    <w:rPr>
      <w:rFonts w:ascii="Courier" w:hAnsi="Courier" w:cs="TheSansMonoCondensed-Bold"/>
      <w:b/>
      <w:bCs/>
      <w:i w:val="0"/>
      <w:iCs w:val="0"/>
      <w:color w:val="3366FF"/>
      <w:spacing w:val="0"/>
      <w:w w:val="100"/>
      <w:position w:val="0"/>
      <w:u w:val="none"/>
      <w:vertAlign w:val="baseline"/>
      <w:lang w:val="en-US"/>
    </w:rPr>
  </w:style>
  <w:style w:type="character" w:customStyle="1" w:styleId="LiteralItalic">
    <w:name w:val="LiteralItalic"/>
    <w:uiPriority w:val="1"/>
    <w:qFormat/>
    <w:rsid w:val="009A1AD7"/>
    <w:rPr>
      <w:rFonts w:ascii="Courier" w:hAnsi="Courier" w:cs="TheSansMonoCondensed-Italic"/>
      <w:i/>
      <w:iCs/>
      <w:color w:val="3366FF"/>
      <w:spacing w:val="0"/>
      <w:w w:val="100"/>
      <w:position w:val="0"/>
      <w:sz w:val="17"/>
      <w:szCs w:val="17"/>
      <w:u w:val="none"/>
      <w:vertAlign w:val="baseline"/>
      <w:lang w:val="en-US"/>
    </w:rPr>
  </w:style>
  <w:style w:type="character" w:customStyle="1" w:styleId="LiteralBoldItalic">
    <w:name w:val="LiteralBoldItalic"/>
    <w:uiPriority w:val="1"/>
    <w:qFormat/>
    <w:rsid w:val="009A1AD7"/>
    <w:rPr>
      <w:rFonts w:ascii="Courier" w:hAnsi="Courier" w:cs="TheSansMonoCondensed-Bold"/>
      <w:b w:val="0"/>
      <w:bCs w:val="0"/>
      <w:i/>
      <w:iCs/>
      <w:color w:val="3366FF"/>
      <w:spacing w:val="0"/>
      <w:w w:val="100"/>
      <w:position w:val="0"/>
      <w:u w:val="none"/>
      <w:vertAlign w:val="baseline"/>
      <w:lang w:val="en-US"/>
    </w:rPr>
  </w:style>
  <w:style w:type="paragraph" w:customStyle="1" w:styleId="CodeLabel">
    <w:name w:val="CodeLabel"/>
    <w:next w:val="Code"/>
    <w:qFormat/>
    <w:rsid w:val="009A1AD7"/>
    <w:pPr>
      <w:widowControl w:val="0"/>
      <w:suppressAutoHyphens/>
      <w:autoSpaceDE w:val="0"/>
      <w:autoSpaceDN w:val="0"/>
      <w:adjustRightInd w:val="0"/>
      <w:spacing w:before="240" w:line="210" w:lineRule="atLeast"/>
      <w:ind w:left="1800" w:hanging="1800"/>
      <w:contextualSpacing/>
      <w:textAlignment w:val="top"/>
    </w:pPr>
    <w:rPr>
      <w:rFonts w:ascii="Arial" w:hAnsi="Arial" w:cs="TheSansMonoCondensed-Plain"/>
      <w:i/>
      <w:color w:val="000000"/>
      <w:sz w:val="17"/>
      <w:szCs w:val="17"/>
      <w:lang w:eastAsia="en-CA"/>
    </w:rPr>
  </w:style>
  <w:style w:type="numbering" w:customStyle="1" w:styleId="ChapterNumbering">
    <w:name w:val="ChapterNumbering"/>
    <w:uiPriority w:val="99"/>
    <w:rsid w:val="009A1AD7"/>
    <w:pPr>
      <w:numPr>
        <w:numId w:val="10"/>
      </w:numPr>
    </w:pPr>
  </w:style>
  <w:style w:type="paragraph" w:customStyle="1" w:styleId="HeadA">
    <w:name w:val="HeadA"/>
    <w:qFormat/>
    <w:rsid w:val="009A1AD7"/>
    <w:pPr>
      <w:keepNext/>
      <w:keepLines/>
      <w:widowControl w:val="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000000"/>
      <w:sz w:val="24"/>
      <w:szCs w:val="24"/>
      <w:lang w:eastAsia="en-CA"/>
    </w:rPr>
  </w:style>
  <w:style w:type="paragraph" w:customStyle="1" w:styleId="Blockquote">
    <w:name w:val="Blockquote"/>
    <w:next w:val="Normal"/>
    <w:qFormat/>
    <w:rsid w:val="009A1AD7"/>
    <w:pPr>
      <w:widowControl w:val="0"/>
      <w:autoSpaceDE w:val="0"/>
      <w:autoSpaceDN w:val="0"/>
      <w:adjustRightInd w:val="0"/>
      <w:spacing w:before="120" w:after="120" w:line="240" w:lineRule="atLeast"/>
      <w:ind w:left="2160" w:right="720"/>
      <w:textAlignment w:val="baseline"/>
    </w:pPr>
    <w:rPr>
      <w:rFonts w:ascii="Arial" w:hAnsi="Arial" w:cs="NewBaskervilleStd-Roman"/>
      <w:color w:val="000000"/>
      <w:sz w:val="18"/>
      <w:szCs w:val="18"/>
      <w:lang w:eastAsia="en-CA"/>
    </w:rPr>
  </w:style>
  <w:style w:type="paragraph" w:customStyle="1" w:styleId="CodeWide">
    <w:name w:val="CodeWide"/>
    <w:qFormat/>
    <w:rsid w:val="009A1AD7"/>
    <w:pPr>
      <w:widowControl w:val="0"/>
      <w:pBdr>
        <w:left w:val="single" w:sz="4" w:space="4" w:color="auto"/>
      </w:pBdr>
      <w:suppressAutoHyphens/>
      <w:autoSpaceDE w:val="0"/>
      <w:autoSpaceDN w:val="0"/>
      <w:adjustRightInd w:val="0"/>
      <w:spacing w:line="210" w:lineRule="atLeast"/>
      <w:contextualSpacing/>
      <w:textAlignment w:val="baseline"/>
    </w:pPr>
    <w:rPr>
      <w:rFonts w:ascii="Courier" w:hAnsi="Courier" w:cs="TheSansMonoCondensed-Plain"/>
      <w:color w:val="000000"/>
      <w:sz w:val="17"/>
      <w:szCs w:val="17"/>
      <w:lang w:eastAsia="en-CA"/>
    </w:rPr>
  </w:style>
  <w:style w:type="paragraph" w:customStyle="1" w:styleId="CaptionLine">
    <w:name w:val="CaptionLine"/>
    <w:next w:val="Body"/>
    <w:qFormat/>
    <w:rsid w:val="009A1AD7"/>
    <w:pPr>
      <w:numPr>
        <w:ilvl w:val="4"/>
        <w:numId w:val="33"/>
      </w:numPr>
      <w:spacing w:after="240"/>
    </w:pPr>
    <w:rPr>
      <w:rFonts w:ascii="Times Roman" w:hAnsi="Times Roman" w:cs="FuturaPT-BookObl"/>
      <w:color w:val="000000"/>
      <w:sz w:val="17"/>
      <w:szCs w:val="17"/>
      <w:lang w:eastAsia="en-CA"/>
    </w:rPr>
  </w:style>
  <w:style w:type="character" w:customStyle="1" w:styleId="Regular">
    <w:name w:val="Regular"/>
    <w:uiPriority w:val="1"/>
    <w:qFormat/>
    <w:rsid w:val="009A1AD7"/>
    <w:rPr>
      <w:rFonts w:cs="FuturaPT-Book"/>
      <w:b w:val="0"/>
      <w:bCs w:val="0"/>
      <w:i w:val="0"/>
      <w:iCs w:val="0"/>
      <w:color w:val="3366FF"/>
      <w:w w:val="100"/>
      <w:position w:val="0"/>
      <w:u w:val="none"/>
      <w:vertAlign w:val="baseline"/>
      <w:lang w:val="en-US"/>
    </w:rPr>
  </w:style>
  <w:style w:type="character" w:customStyle="1" w:styleId="NoteHead">
    <w:name w:val="NoteHead"/>
    <w:uiPriority w:val="1"/>
    <w:qFormat/>
    <w:rsid w:val="009A1AD7"/>
    <w:rPr>
      <w:rFonts w:ascii="DogmaOT-Bold" w:hAnsi="DogmaOT-Bold" w:cs="DogmaOT-Bold"/>
      <w:b/>
      <w:bCs/>
      <w:caps/>
      <w:color w:val="FFFFFF"/>
      <w:spacing w:val="30"/>
      <w:sz w:val="15"/>
      <w:szCs w:val="15"/>
      <w:u w:val="none"/>
      <w:bdr w:val="none" w:sz="0" w:space="0" w:color="auto"/>
      <w:shd w:val="solid" w:color="auto" w:fill="auto"/>
      <w:vertAlign w:val="baseline"/>
    </w:rPr>
  </w:style>
  <w:style w:type="paragraph" w:customStyle="1" w:styleId="TableHeader">
    <w:name w:val="TableHeader"/>
    <w:qFormat/>
    <w:rsid w:val="009A1AD7"/>
    <w:pPr>
      <w:keepLines/>
      <w:widowControl w:val="0"/>
      <w:suppressAutoHyphens/>
      <w:autoSpaceDE w:val="0"/>
      <w:autoSpaceDN w:val="0"/>
      <w:adjustRightInd w:val="0"/>
      <w:spacing w:line="240" w:lineRule="atLeast"/>
      <w:textAlignment w:val="baseline"/>
    </w:pPr>
    <w:rPr>
      <w:rFonts w:ascii="Arial" w:hAnsi="Arial" w:cs="FuturaPT-Heavy"/>
      <w:b/>
      <w:bCs/>
      <w:color w:val="000000"/>
      <w:sz w:val="18"/>
      <w:szCs w:val="18"/>
      <w:lang w:eastAsia="en-CA"/>
    </w:rPr>
  </w:style>
  <w:style w:type="paragraph" w:customStyle="1" w:styleId="TableBody">
    <w:name w:val="TableBody"/>
    <w:qFormat/>
    <w:rsid w:val="009A1AD7"/>
    <w:pPr>
      <w:keepLines/>
      <w:widowControl w:val="0"/>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IndexLevel2">
    <w:name w:val="IndexLevel2"/>
    <w:qFormat/>
    <w:rsid w:val="009A1AD7"/>
    <w:pPr>
      <w:spacing w:line="220" w:lineRule="atLeast"/>
      <w:ind w:left="360"/>
    </w:pPr>
    <w:rPr>
      <w:rFonts w:ascii="Times Roman" w:hAnsi="Times Roman" w:cs="NewBaskervilleStd-Roman"/>
      <w:color w:val="000000"/>
      <w:sz w:val="18"/>
      <w:szCs w:val="18"/>
      <w:lang w:eastAsia="en-CA"/>
    </w:rPr>
  </w:style>
  <w:style w:type="paragraph" w:customStyle="1" w:styleId="IndexLevel3">
    <w:name w:val="IndexLevel3"/>
    <w:qFormat/>
    <w:rsid w:val="009A1AD7"/>
    <w:pPr>
      <w:spacing w:line="220" w:lineRule="atLeast"/>
      <w:ind w:left="720"/>
    </w:pPr>
    <w:rPr>
      <w:rFonts w:ascii="Times Roman" w:hAnsi="Times Roman" w:cs="NewBaskervilleStd-Roman"/>
      <w:color w:val="000000"/>
      <w:sz w:val="18"/>
      <w:szCs w:val="18"/>
      <w:lang w:eastAsia="en-CA"/>
    </w:rPr>
  </w:style>
  <w:style w:type="paragraph" w:customStyle="1" w:styleId="IndexTitle">
    <w:name w:val="IndexTitle"/>
    <w:qFormat/>
    <w:rsid w:val="009A1AD7"/>
    <w:pPr>
      <w:spacing w:before="600" w:after="960" w:line="360" w:lineRule="atLeast"/>
      <w:jc w:val="center"/>
    </w:pPr>
    <w:rPr>
      <w:rFonts w:ascii="DogmaOT-Bold" w:hAnsi="DogmaOT-Bold" w:cs="DogmaOT-Bold"/>
      <w:b/>
      <w:bCs/>
      <w:caps/>
      <w:color w:val="000000"/>
      <w:sz w:val="32"/>
      <w:szCs w:val="32"/>
      <w:lang w:eastAsia="en-CA"/>
    </w:rPr>
  </w:style>
  <w:style w:type="paragraph" w:customStyle="1" w:styleId="ChapterIntro">
    <w:name w:val="ChapterIntro"/>
    <w:qFormat/>
    <w:rsid w:val="009A1AD7"/>
    <w:pPr>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BoxCaption">
    <w:name w:val="BoxCaption"/>
    <w:next w:val="BoxBody"/>
    <w:qFormat/>
    <w:rsid w:val="009A1AD7"/>
    <w:pPr>
      <w:spacing w:line="180" w:lineRule="atLeast"/>
    </w:pPr>
    <w:rPr>
      <w:rFonts w:ascii="FuturaPT-BookObl" w:hAnsi="FuturaPT-BookObl" w:cs="FuturaPT-BookObl"/>
      <w:i/>
      <w:iCs/>
      <w:color w:val="000000"/>
      <w:sz w:val="15"/>
      <w:szCs w:val="15"/>
      <w:lang w:eastAsia="en-CA"/>
    </w:rPr>
  </w:style>
  <w:style w:type="paragraph" w:customStyle="1" w:styleId="BoxBody">
    <w:name w:val="BoxBody"/>
    <w:qFormat/>
    <w:rsid w:val="009A1AD7"/>
    <w:pPr>
      <w:widowControl w:val="0"/>
      <w:pBdr>
        <w:left w:val="single" w:sz="18" w:space="4" w:color="008000"/>
      </w:pBdr>
      <w:autoSpaceDE w:val="0"/>
      <w:autoSpaceDN w:val="0"/>
      <w:adjustRightInd w:val="0"/>
      <w:spacing w:before="120" w:after="120" w:line="240" w:lineRule="atLeast"/>
      <w:ind w:firstLine="360"/>
      <w:contextualSpacing/>
      <w:textAlignment w:val="center"/>
    </w:pPr>
    <w:rPr>
      <w:rFonts w:ascii="Arial" w:hAnsi="Arial" w:cs="FuturaPT-Book"/>
      <w:color w:val="000000"/>
      <w:sz w:val="17"/>
      <w:szCs w:val="17"/>
      <w:lang w:eastAsia="en-CA"/>
    </w:rPr>
  </w:style>
  <w:style w:type="paragraph" w:customStyle="1" w:styleId="BoxBodyFirst">
    <w:name w:val="BoxBodyFirst"/>
    <w:qFormat/>
    <w:rsid w:val="009A1AD7"/>
    <w:pPr>
      <w:widowControl w:val="0"/>
      <w:pBdr>
        <w:left w:val="single" w:sz="18" w:space="4" w:color="008000"/>
      </w:pBdr>
      <w:autoSpaceDE w:val="0"/>
      <w:autoSpaceDN w:val="0"/>
      <w:adjustRightInd w:val="0"/>
      <w:spacing w:line="240" w:lineRule="atLeast"/>
      <w:textAlignment w:val="center"/>
    </w:pPr>
    <w:rPr>
      <w:rFonts w:ascii="FuturaPT-Book" w:hAnsi="FuturaPT-Book" w:cs="FuturaPT-Book"/>
      <w:color w:val="000000"/>
      <w:sz w:val="17"/>
      <w:szCs w:val="17"/>
      <w:lang w:eastAsia="en-CA"/>
    </w:rPr>
  </w:style>
  <w:style w:type="paragraph" w:customStyle="1" w:styleId="ChapterTitle">
    <w:name w:val="ChapterTitle"/>
    <w:qFormat/>
    <w:rsid w:val="009A1AD7"/>
    <w:pPr>
      <w:keepLines/>
      <w:suppressAutoHyphens/>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oxListBullet">
    <w:name w:val="BoxListBullet"/>
    <w:qFormat/>
    <w:rsid w:val="009A1AD7"/>
    <w:pPr>
      <w:widowControl w:val="0"/>
      <w:numPr>
        <w:numId w:val="5"/>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Code">
    <w:name w:val="BoxCode"/>
    <w:qFormat/>
    <w:rsid w:val="009A1AD7"/>
    <w:pPr>
      <w:widowControl w:val="0"/>
      <w:pBdr>
        <w:left w:val="single" w:sz="18" w:space="4" w:color="008000"/>
      </w:pBdr>
      <w:suppressAutoHyphens/>
      <w:autoSpaceDE w:val="0"/>
      <w:autoSpaceDN w:val="0"/>
      <w:adjustRightInd w:val="0"/>
      <w:spacing w:line="200" w:lineRule="atLeast"/>
      <w:contextualSpacing/>
      <w:textAlignment w:val="top"/>
    </w:pPr>
    <w:rPr>
      <w:rFonts w:ascii="Courier" w:hAnsi="Courier" w:cs="TheSansMonoCondensed-Plain"/>
      <w:color w:val="000000"/>
      <w:sz w:val="16"/>
      <w:szCs w:val="16"/>
      <w:lang w:eastAsia="en-CA"/>
    </w:rPr>
  </w:style>
  <w:style w:type="paragraph" w:customStyle="1" w:styleId="BoxListBody">
    <w:name w:val="BoxListBody"/>
    <w:qFormat/>
    <w:rsid w:val="009A1AD7"/>
    <w:pPr>
      <w:widowControl w:val="0"/>
      <w:pBdr>
        <w:left w:val="single" w:sz="18" w:space="22" w:color="008000"/>
      </w:pBdr>
      <w:autoSpaceDE w:val="0"/>
      <w:autoSpaceDN w:val="0"/>
      <w:adjustRightInd w:val="0"/>
      <w:spacing w:after="120" w:line="240" w:lineRule="atLeast"/>
      <w:ind w:left="359"/>
      <w:textAlignment w:val="center"/>
    </w:pPr>
    <w:rPr>
      <w:rFonts w:ascii="Arial" w:hAnsi="Arial" w:cs="FuturaPT-Book"/>
      <w:color w:val="000000"/>
      <w:sz w:val="17"/>
      <w:szCs w:val="17"/>
      <w:lang w:eastAsia="en-CA"/>
    </w:rPr>
  </w:style>
  <w:style w:type="paragraph" w:customStyle="1" w:styleId="BoxListHead">
    <w:name w:val="BoxListHead"/>
    <w:qFormat/>
    <w:rsid w:val="009A1AD7"/>
    <w:pPr>
      <w:keepNext/>
      <w:keepLines/>
      <w:widowControl w:val="0"/>
      <w:pBdr>
        <w:left w:val="single" w:sz="18" w:space="4" w:color="008000"/>
      </w:pBdr>
      <w:autoSpaceDE w:val="0"/>
      <w:autoSpaceDN w:val="0"/>
      <w:adjustRightInd w:val="0"/>
      <w:spacing w:before="120" w:line="240" w:lineRule="atLeast"/>
      <w:textAlignment w:val="center"/>
    </w:pPr>
    <w:rPr>
      <w:rFonts w:ascii="Arial" w:hAnsi="Arial" w:cs="FuturaPT-Heavy"/>
      <w:b/>
      <w:color w:val="000000"/>
      <w:spacing w:val="1"/>
      <w:sz w:val="17"/>
      <w:szCs w:val="17"/>
      <w:lang w:eastAsia="en-CA"/>
    </w:rPr>
  </w:style>
  <w:style w:type="character" w:customStyle="1" w:styleId="KeyCaps">
    <w:name w:val="KeyCaps"/>
    <w:uiPriority w:val="1"/>
    <w:qFormat/>
    <w:rsid w:val="009A1AD7"/>
    <w:rPr>
      <w:rFonts w:cs="NewBaskervilleStd-Roman"/>
      <w:caps w:val="0"/>
      <w:smallCaps/>
      <w:color w:val="3366FF"/>
      <w:w w:val="100"/>
      <w:position w:val="0"/>
      <w:u w:val="none"/>
      <w:vertAlign w:val="baseline"/>
      <w:lang w:val="en-US"/>
    </w:rPr>
  </w:style>
  <w:style w:type="character" w:customStyle="1" w:styleId="wingdings">
    <w:name w:val="wingdings"/>
    <w:uiPriority w:val="1"/>
    <w:qFormat/>
    <w:rsid w:val="009A1AD7"/>
    <w:rPr>
      <w:rFonts w:ascii="Wingdings2" w:hAnsi="Wingdings2" w:cs="Wingdings2"/>
      <w:color w:val="000000"/>
      <w:w w:val="100"/>
      <w:position w:val="0"/>
      <w:u w:val="none"/>
      <w:vertAlign w:val="baseline"/>
      <w:lang w:val="en-US"/>
    </w:rPr>
  </w:style>
  <w:style w:type="paragraph" w:customStyle="1" w:styleId="ListBody">
    <w:name w:val="ListBody"/>
    <w:qFormat/>
    <w:rsid w:val="009A1AD7"/>
    <w:pPr>
      <w:widowControl w:val="0"/>
      <w:autoSpaceDE w:val="0"/>
      <w:autoSpaceDN w:val="0"/>
      <w:adjustRightInd w:val="0"/>
      <w:spacing w:before="80" w:after="120" w:line="240" w:lineRule="atLeast"/>
      <w:ind w:left="1800" w:firstLine="360"/>
      <w:textAlignment w:val="baseline"/>
    </w:pPr>
    <w:rPr>
      <w:rFonts w:ascii="Times Roman" w:hAnsi="Times Roman" w:cs="NewBaskervilleStd-Roman"/>
      <w:color w:val="000000"/>
      <w:lang w:eastAsia="en-CA"/>
    </w:rPr>
  </w:style>
  <w:style w:type="character" w:customStyle="1" w:styleId="LinkURL">
    <w:name w:val="LinkURL"/>
    <w:uiPriority w:val="1"/>
    <w:qFormat/>
    <w:rsid w:val="009A1AD7"/>
    <w:rPr>
      <w:rFonts w:cs="NewBaskervilleStd-Italic"/>
      <w:i/>
      <w:iCs/>
      <w:color w:val="3366FF"/>
      <w:w w:val="100"/>
      <w:position w:val="0"/>
      <w:u w:val="none"/>
      <w:vertAlign w:val="baseline"/>
      <w:lang w:val="en-US"/>
    </w:rPr>
  </w:style>
  <w:style w:type="paragraph" w:customStyle="1" w:styleId="Note">
    <w:name w:val="Note"/>
    <w:qFormat/>
    <w:rsid w:val="009A1AD7"/>
    <w:pPr>
      <w:widowControl w:val="0"/>
      <w:autoSpaceDE w:val="0"/>
      <w:autoSpaceDN w:val="0"/>
      <w:adjustRightInd w:val="0"/>
      <w:spacing w:before="240" w:after="240" w:line="240" w:lineRule="atLeast"/>
      <w:ind w:left="1152" w:hanging="1152"/>
      <w:textAlignment w:val="baseline"/>
    </w:pPr>
    <w:rPr>
      <w:rFonts w:ascii="Times Roman" w:hAnsi="Times Roman" w:cs="NewBaskervilleStd-Italic"/>
      <w:iCs/>
      <w:color w:val="000000"/>
      <w:lang w:eastAsia="en-CA"/>
    </w:rPr>
  </w:style>
  <w:style w:type="character" w:customStyle="1" w:styleId="bulletcharacter">
    <w:name w:val="bullet_character"/>
    <w:uiPriority w:val="99"/>
    <w:rsid w:val="009A1AD7"/>
    <w:rPr>
      <w:rFonts w:ascii="Symbol" w:hAnsi="Symbol" w:cs="Symbol"/>
      <w:color w:val="000000"/>
    </w:rPr>
  </w:style>
  <w:style w:type="character" w:customStyle="1" w:styleId="Superscript">
    <w:name w:val="Superscript"/>
    <w:uiPriority w:val="1"/>
    <w:qFormat/>
    <w:rsid w:val="009A1AD7"/>
    <w:rPr>
      <w:color w:val="3366FF"/>
      <w:vertAlign w:val="superscript"/>
    </w:rPr>
  </w:style>
  <w:style w:type="character" w:customStyle="1" w:styleId="SuperscriptItalic">
    <w:name w:val="SuperscriptItalic"/>
    <w:uiPriority w:val="1"/>
    <w:qFormat/>
    <w:rsid w:val="009A1AD7"/>
    <w:rPr>
      <w:i/>
      <w:color w:val="3366FF"/>
      <w:vertAlign w:val="superscript"/>
    </w:rPr>
  </w:style>
  <w:style w:type="character" w:customStyle="1" w:styleId="Subscript">
    <w:name w:val="Subscript"/>
    <w:uiPriority w:val="1"/>
    <w:qFormat/>
    <w:rsid w:val="009A1AD7"/>
    <w:rPr>
      <w:color w:val="3366FF"/>
      <w:vertAlign w:val="subscript"/>
    </w:rPr>
  </w:style>
  <w:style w:type="character" w:customStyle="1" w:styleId="SubscriptItalic">
    <w:name w:val="SubscriptItalic"/>
    <w:uiPriority w:val="1"/>
    <w:qFormat/>
    <w:rsid w:val="009A1AD7"/>
    <w:rPr>
      <w:i/>
      <w:color w:val="3366FF"/>
      <w:vertAlign w:val="subscript"/>
    </w:rPr>
  </w:style>
  <w:style w:type="character" w:customStyle="1" w:styleId="Symbol">
    <w:name w:val="Symbol"/>
    <w:uiPriority w:val="1"/>
    <w:qFormat/>
    <w:rsid w:val="009A1AD7"/>
    <w:rPr>
      <w:rFonts w:ascii="Symbol" w:hAnsi="Symbol"/>
    </w:rPr>
  </w:style>
  <w:style w:type="character" w:customStyle="1" w:styleId="Italic">
    <w:name w:val="Italic"/>
    <w:uiPriority w:val="1"/>
    <w:qFormat/>
    <w:rsid w:val="009A1AD7"/>
    <w:rPr>
      <w:rFonts w:cs="NewBaskervilleStd-Italic"/>
      <w:i/>
      <w:iCs/>
      <w:color w:val="0000FF"/>
      <w:w w:val="100"/>
      <w:position w:val="0"/>
      <w:u w:val="none"/>
      <w:vertAlign w:val="baseline"/>
      <w:lang w:val="en-US"/>
    </w:rPr>
  </w:style>
  <w:style w:type="paragraph" w:customStyle="1" w:styleId="ListBullet">
    <w:name w:val="ListBullet"/>
    <w:qFormat/>
    <w:rsid w:val="009A1AD7"/>
    <w:pPr>
      <w:widowControl w:val="0"/>
      <w:numPr>
        <w:numId w:val="3"/>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Code">
    <w:name w:val="ListCode"/>
    <w:qFormat/>
    <w:rsid w:val="009A1AD7"/>
    <w:pPr>
      <w:widowControl w:val="0"/>
      <w:pBdr>
        <w:left w:val="single" w:sz="4" w:space="4" w:color="auto"/>
      </w:pBdr>
      <w:suppressAutoHyphens/>
      <w:autoSpaceDE w:val="0"/>
      <w:autoSpaceDN w:val="0"/>
      <w:adjustRightInd w:val="0"/>
      <w:spacing w:line="210" w:lineRule="atLeast"/>
      <w:ind w:left="1800"/>
      <w:contextualSpacing/>
      <w:textAlignment w:val="baseline"/>
    </w:pPr>
    <w:rPr>
      <w:rFonts w:ascii="Courier" w:hAnsi="Courier" w:cs="TheSansMonoCondensed-Plain"/>
      <w:color w:val="000000"/>
      <w:sz w:val="17"/>
      <w:szCs w:val="17"/>
      <w:lang w:eastAsia="en-CA"/>
    </w:rPr>
  </w:style>
  <w:style w:type="paragraph" w:customStyle="1" w:styleId="ListHead">
    <w:name w:val="ListHead"/>
    <w:qFormat/>
    <w:rsid w:val="009A1AD7"/>
    <w:pPr>
      <w:keepNext/>
      <w:keepLines/>
      <w:widowControl w:val="0"/>
      <w:suppressAutoHyphens/>
      <w:autoSpaceDE w:val="0"/>
      <w:autoSpaceDN w:val="0"/>
      <w:adjustRightInd w:val="0"/>
      <w:spacing w:before="120" w:line="240" w:lineRule="atLeast"/>
      <w:ind w:left="1440"/>
      <w:textAlignment w:val="baseline"/>
    </w:pPr>
    <w:rPr>
      <w:rFonts w:ascii="Times Roman" w:hAnsi="Times Roman" w:cs="NewBaskervilleStd-Bold"/>
      <w:b/>
      <w:bCs/>
      <w:color w:val="000000"/>
      <w:lang w:eastAsia="en-CA"/>
    </w:rPr>
  </w:style>
  <w:style w:type="paragraph" w:customStyle="1" w:styleId="ListNumber">
    <w:name w:val="ListNumber"/>
    <w:qFormat/>
    <w:rsid w:val="009A1AD7"/>
    <w:pPr>
      <w:widowControl w:val="0"/>
      <w:numPr>
        <w:numId w:val="1"/>
      </w:numPr>
      <w:tabs>
        <w:tab w:val="left" w:pos="1800"/>
      </w:tabs>
      <w:autoSpaceDE w:val="0"/>
      <w:autoSpaceDN w:val="0"/>
      <w:adjustRightInd w:val="0"/>
      <w:spacing w:before="180" w:line="240" w:lineRule="atLeast"/>
      <w:ind w:left="1800"/>
      <w:textAlignment w:val="top"/>
    </w:pPr>
    <w:rPr>
      <w:rFonts w:ascii="Times Roman" w:hAnsi="Times Roman" w:cs="NewBaskervilleStd-Roman"/>
      <w:color w:val="000000"/>
      <w:lang w:eastAsia="en-CA"/>
    </w:rPr>
  </w:style>
  <w:style w:type="paragraph" w:customStyle="1" w:styleId="ListNumberSub">
    <w:name w:val="ListNumberSub"/>
    <w:qFormat/>
    <w:rsid w:val="009A1AD7"/>
    <w:pPr>
      <w:widowControl w:val="0"/>
      <w:numPr>
        <w:numId w:val="2"/>
      </w:numPr>
      <w:tabs>
        <w:tab w:val="left" w:pos="1800"/>
      </w:tabs>
      <w:autoSpaceDE w:val="0"/>
      <w:autoSpaceDN w:val="0"/>
      <w:adjustRightInd w:val="0"/>
      <w:spacing w:before="60" w:line="240" w:lineRule="atLeast"/>
      <w:textAlignment w:val="top"/>
    </w:pPr>
    <w:rPr>
      <w:rFonts w:ascii="Times Roman" w:hAnsi="Times Roman" w:cs="NewBaskervilleStd-Roman"/>
      <w:color w:val="000000"/>
      <w:lang w:eastAsia="en-CA"/>
    </w:rPr>
  </w:style>
  <w:style w:type="paragraph" w:customStyle="1" w:styleId="GraphicSlug">
    <w:name w:val="GraphicSlug"/>
    <w:qFormat/>
    <w:rsid w:val="009A1AD7"/>
    <w:pPr>
      <w:keepLines/>
      <w:widowControl w:val="0"/>
      <w:suppressAutoHyphens/>
      <w:autoSpaceDE w:val="0"/>
      <w:autoSpaceDN w:val="0"/>
      <w:adjustRightInd w:val="0"/>
      <w:spacing w:before="120" w:line="240" w:lineRule="atLeast"/>
      <w:ind w:left="1440"/>
      <w:textAlignment w:val="baseline"/>
    </w:pPr>
    <w:rPr>
      <w:rFonts w:ascii="Arial" w:hAnsi="Arial" w:cs="TimesNewRomanPSMT"/>
      <w:smallCaps/>
      <w:color w:val="A50F1E"/>
      <w:sz w:val="18"/>
      <w:szCs w:val="18"/>
      <w:lang w:eastAsia="en-CA"/>
    </w:rPr>
  </w:style>
  <w:style w:type="character" w:customStyle="1" w:styleId="AltText">
    <w:name w:val="AltText"/>
    <w:uiPriority w:val="1"/>
    <w:qFormat/>
    <w:rsid w:val="009A1AD7"/>
    <w:rPr>
      <w:color w:val="008000"/>
    </w:rPr>
  </w:style>
  <w:style w:type="paragraph" w:customStyle="1" w:styleId="PartNumber">
    <w:name w:val="PartNumber"/>
    <w:qFormat/>
    <w:rsid w:val="009A1AD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PartTitle">
    <w:name w:val="PartTitle"/>
    <w:qFormat/>
    <w:rsid w:val="009A1AD7"/>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PartIntro">
    <w:name w:val="PartIntro"/>
    <w:qFormat/>
    <w:rsid w:val="009A1AD7"/>
    <w:pPr>
      <w:widowControl w:val="0"/>
      <w:autoSpaceDE w:val="0"/>
      <w:autoSpaceDN w:val="0"/>
      <w:adjustRightInd w:val="0"/>
      <w:spacing w:after="60" w:line="360" w:lineRule="atLeast"/>
      <w:ind w:left="1440"/>
      <w:textAlignment w:val="baseline"/>
    </w:pPr>
    <w:rPr>
      <w:rFonts w:ascii="Times Roman" w:hAnsi="Times Roman" w:cs="NewBaskervilleStd-Roman"/>
      <w:color w:val="000000"/>
      <w:spacing w:val="1"/>
      <w:sz w:val="28"/>
      <w:szCs w:val="28"/>
      <w:lang w:eastAsia="en-CA"/>
    </w:rPr>
  </w:style>
  <w:style w:type="paragraph" w:customStyle="1" w:styleId="PartList">
    <w:name w:val="PartList"/>
    <w:qFormat/>
    <w:rsid w:val="009A1AD7"/>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IntroList">
    <w:name w:val="ChapterIntroList"/>
    <w:qFormat/>
    <w:rsid w:val="009A1AD7"/>
    <w:pPr>
      <w:widowControl w:val="0"/>
      <w:tabs>
        <w:tab w:val="left" w:pos="1800"/>
      </w:tabs>
      <w:autoSpaceDE w:val="0"/>
      <w:autoSpaceDN w:val="0"/>
      <w:adjustRightInd w:val="0"/>
      <w:spacing w:before="180" w:line="240" w:lineRule="atLeast"/>
      <w:ind w:left="1800" w:hanging="360"/>
      <w:textAlignment w:val="top"/>
    </w:pPr>
    <w:rPr>
      <w:rFonts w:ascii="Times Roman" w:hAnsi="Times Roman" w:cs="NewBaskervilleStd-Roman"/>
      <w:color w:val="000000"/>
      <w:lang w:eastAsia="en-CA"/>
    </w:rPr>
  </w:style>
  <w:style w:type="paragraph" w:customStyle="1" w:styleId="ChapterSubtitle">
    <w:name w:val="ChapterSubtitle"/>
    <w:rsid w:val="009A1AD7"/>
    <w:pPr>
      <w:keepLines/>
      <w:widowControl w:val="0"/>
      <w:suppressAutoHyphens/>
      <w:autoSpaceDE w:val="0"/>
      <w:autoSpaceDN w:val="0"/>
      <w:adjustRightInd w:val="0"/>
      <w:spacing w:after="360" w:line="360" w:lineRule="atLeast"/>
      <w:ind w:left="1440"/>
      <w:jc w:val="center"/>
      <w:textAlignment w:val="baseline"/>
    </w:pPr>
    <w:rPr>
      <w:rFonts w:ascii="Arial" w:hAnsi="Arial" w:cs="DogmaOT-Bold"/>
      <w:b/>
      <w:bCs/>
      <w:color w:val="000000"/>
      <w:spacing w:val="48"/>
      <w:sz w:val="28"/>
      <w:szCs w:val="28"/>
      <w:lang w:eastAsia="en-CA"/>
    </w:rPr>
  </w:style>
  <w:style w:type="paragraph" w:customStyle="1" w:styleId="BodyContinued">
    <w:name w:val="BodyContinued"/>
    <w:qFormat/>
    <w:rsid w:val="009A1AD7"/>
    <w:pPr>
      <w:widowControl w:val="0"/>
      <w:autoSpaceDE w:val="0"/>
      <w:autoSpaceDN w:val="0"/>
      <w:adjustRightInd w:val="0"/>
      <w:spacing w:before="120" w:after="120" w:line="240" w:lineRule="atLeast"/>
      <w:ind w:left="1440"/>
      <w:textAlignment w:val="baseline"/>
    </w:pPr>
    <w:rPr>
      <w:rFonts w:ascii="Times Roman" w:hAnsi="Times Roman" w:cs="NewBaskervilleStd-Roman"/>
      <w:color w:val="000000"/>
      <w:lang w:eastAsia="en-CA"/>
    </w:rPr>
  </w:style>
  <w:style w:type="paragraph" w:customStyle="1" w:styleId="BoxHeadA">
    <w:name w:val="BoxHeadA"/>
    <w:qFormat/>
    <w:rsid w:val="009A1AD7"/>
    <w:pPr>
      <w:keepNext/>
      <w:keepLines/>
      <w:widowControl w:val="0"/>
      <w:pBdr>
        <w:left w:val="single" w:sz="18" w:space="4" w:color="008000"/>
      </w:pBdr>
      <w:suppressAutoHyphens/>
      <w:autoSpaceDE w:val="0"/>
      <w:autoSpaceDN w:val="0"/>
      <w:adjustRightInd w:val="0"/>
      <w:spacing w:before="80" w:after="80" w:line="300" w:lineRule="atLeast"/>
      <w:textAlignment w:val="baseline"/>
    </w:pPr>
    <w:rPr>
      <w:rFonts w:ascii="Arial" w:hAnsi="Arial" w:cs="DogmaOT-Bold"/>
      <w:b/>
      <w:bCs/>
      <w:caps/>
      <w:color w:val="000000"/>
      <w:spacing w:val="13"/>
      <w:sz w:val="18"/>
      <w:szCs w:val="18"/>
      <w:lang w:eastAsia="en-CA"/>
    </w:rPr>
  </w:style>
  <w:style w:type="paragraph" w:customStyle="1" w:styleId="BoxHeadB">
    <w:name w:val="BoxHeadB"/>
    <w:basedOn w:val="BoxHeadA"/>
    <w:qFormat/>
    <w:rsid w:val="009A1AD7"/>
    <w:pPr>
      <w:spacing w:before="120"/>
    </w:pPr>
    <w:rPr>
      <w:i/>
      <w:iCs/>
      <w:caps w:val="0"/>
    </w:rPr>
  </w:style>
  <w:style w:type="paragraph" w:customStyle="1" w:styleId="BoxBodyContinued">
    <w:name w:val="BoxBodyContinued"/>
    <w:qFormat/>
    <w:rsid w:val="009A1AD7"/>
    <w:pPr>
      <w:widowControl w:val="0"/>
      <w:pBdr>
        <w:left w:val="single" w:sz="18" w:space="4" w:color="008000"/>
      </w:pBdr>
      <w:autoSpaceDE w:val="0"/>
      <w:autoSpaceDN w:val="0"/>
      <w:adjustRightInd w:val="0"/>
      <w:spacing w:before="120" w:after="120" w:line="240" w:lineRule="atLeast"/>
      <w:textAlignment w:val="center"/>
    </w:pPr>
    <w:rPr>
      <w:rFonts w:ascii="Arial" w:hAnsi="Arial" w:cs="FuturaPT-Book"/>
      <w:color w:val="000000"/>
      <w:sz w:val="17"/>
      <w:szCs w:val="17"/>
      <w:lang w:eastAsia="en-CA"/>
    </w:rPr>
  </w:style>
  <w:style w:type="character" w:customStyle="1" w:styleId="Bold">
    <w:name w:val="Bold"/>
    <w:uiPriority w:val="1"/>
    <w:rsid w:val="009A1AD7"/>
    <w:rPr>
      <w:b/>
      <w:bCs/>
      <w:color w:val="3366FF"/>
    </w:rPr>
  </w:style>
  <w:style w:type="paragraph" w:customStyle="1" w:styleId="RunInHead">
    <w:name w:val="RunInHead"/>
    <w:rsid w:val="009A1AD7"/>
    <w:pPr>
      <w:widowControl w:val="0"/>
      <w:autoSpaceDE w:val="0"/>
      <w:autoSpaceDN w:val="0"/>
      <w:adjustRightInd w:val="0"/>
      <w:spacing w:before="120" w:line="240" w:lineRule="atLeast"/>
      <w:ind w:left="1440"/>
      <w:textAlignment w:val="baseline"/>
    </w:pPr>
    <w:rPr>
      <w:rFonts w:ascii="Times Roman" w:hAnsi="Times Roman" w:cs="NewBaskervilleStd-Roman"/>
      <w:b/>
      <w:color w:val="000000"/>
      <w:lang w:eastAsia="en-CA"/>
    </w:rPr>
  </w:style>
  <w:style w:type="paragraph" w:customStyle="1" w:styleId="RunInPara">
    <w:name w:val="RunInPara"/>
    <w:qFormat/>
    <w:rsid w:val="009A1AD7"/>
    <w:pPr>
      <w:widowControl w:val="0"/>
      <w:autoSpaceDE w:val="0"/>
      <w:autoSpaceDN w:val="0"/>
      <w:adjustRightInd w:val="0"/>
      <w:spacing w:after="120" w:line="240" w:lineRule="atLeast"/>
      <w:ind w:left="1440"/>
      <w:textAlignment w:val="baseline"/>
    </w:pPr>
    <w:rPr>
      <w:rFonts w:ascii="Times Roman" w:hAnsi="Times Roman" w:cs="NewBaskervilleStd-Roman"/>
      <w:color w:val="000000"/>
      <w:lang w:eastAsia="en-CA"/>
    </w:rPr>
  </w:style>
  <w:style w:type="paragraph" w:customStyle="1" w:styleId="BoxRunInHead">
    <w:name w:val="BoxRunInHead"/>
    <w:rsid w:val="009A1AD7"/>
    <w:pPr>
      <w:widowControl w:val="0"/>
      <w:pBdr>
        <w:left w:val="single" w:sz="18" w:space="4" w:color="008000"/>
      </w:pBdr>
      <w:autoSpaceDE w:val="0"/>
      <w:autoSpaceDN w:val="0"/>
      <w:adjustRightInd w:val="0"/>
      <w:spacing w:before="120" w:line="240" w:lineRule="atLeast"/>
      <w:textAlignment w:val="center"/>
    </w:pPr>
    <w:rPr>
      <w:rFonts w:ascii="Arial" w:hAnsi="Arial" w:cs="FuturaPT-Book"/>
      <w:b/>
      <w:color w:val="000000"/>
      <w:sz w:val="17"/>
      <w:szCs w:val="17"/>
      <w:lang w:eastAsia="en-CA"/>
    </w:rPr>
  </w:style>
  <w:style w:type="paragraph" w:customStyle="1" w:styleId="BoxRunInPara">
    <w:name w:val="BoxRunInPara"/>
    <w:qFormat/>
    <w:rsid w:val="009A1AD7"/>
    <w:pPr>
      <w:widowControl w:val="0"/>
      <w:pBdr>
        <w:left w:val="single" w:sz="18" w:space="4" w:color="008000"/>
      </w:pBdr>
      <w:autoSpaceDE w:val="0"/>
      <w:autoSpaceDN w:val="0"/>
      <w:adjustRightInd w:val="0"/>
      <w:spacing w:after="120" w:line="240" w:lineRule="atLeast"/>
      <w:textAlignment w:val="center"/>
    </w:pPr>
    <w:rPr>
      <w:rFonts w:ascii="Arial" w:hAnsi="Arial" w:cs="FuturaPT-Book"/>
      <w:color w:val="000000"/>
      <w:sz w:val="17"/>
      <w:szCs w:val="17"/>
      <w:lang w:eastAsia="en-CA"/>
    </w:rPr>
  </w:style>
  <w:style w:type="paragraph" w:customStyle="1" w:styleId="BoxExtractPara">
    <w:name w:val="BoxExtractPara"/>
    <w:qFormat/>
    <w:rsid w:val="009A1AD7"/>
    <w:pPr>
      <w:widowControl w:val="0"/>
      <w:pBdr>
        <w:left w:val="single" w:sz="18" w:space="31" w:color="008000"/>
      </w:pBdr>
      <w:autoSpaceDE w:val="0"/>
      <w:autoSpaceDN w:val="0"/>
      <w:adjustRightInd w:val="0"/>
      <w:spacing w:before="120" w:after="120" w:line="240" w:lineRule="atLeast"/>
      <w:ind w:left="547"/>
      <w:textAlignment w:val="center"/>
    </w:pPr>
    <w:rPr>
      <w:rFonts w:ascii="Arial" w:hAnsi="Arial" w:cs="FuturaPT-Book"/>
      <w:color w:val="000000"/>
      <w:sz w:val="17"/>
      <w:szCs w:val="17"/>
      <w:lang w:eastAsia="en-CA"/>
    </w:rPr>
  </w:style>
  <w:style w:type="character" w:customStyle="1" w:styleId="GraphicInline">
    <w:name w:val="GraphicInline"/>
    <w:uiPriority w:val="1"/>
    <w:qFormat/>
    <w:rsid w:val="009A1AD7"/>
    <w:rPr>
      <w:color w:val="3366FF"/>
      <w:bdr w:val="none" w:sz="0" w:space="0" w:color="auto"/>
      <w:shd w:val="clear" w:color="auto" w:fill="99CC00"/>
    </w:rPr>
  </w:style>
  <w:style w:type="character" w:customStyle="1" w:styleId="KeyTerm">
    <w:name w:val="KeyTerm"/>
    <w:uiPriority w:val="1"/>
    <w:qFormat/>
    <w:rsid w:val="009A1AD7"/>
    <w:rPr>
      <w:i/>
      <w:color w:val="3366FF"/>
      <w:bdr w:val="none" w:sz="0" w:space="0" w:color="auto"/>
      <w:shd w:val="clear" w:color="auto" w:fill="D9D9D9"/>
    </w:rPr>
  </w:style>
  <w:style w:type="character" w:customStyle="1" w:styleId="DigitalOnly">
    <w:name w:val="DigitalOnly"/>
    <w:uiPriority w:val="1"/>
    <w:qFormat/>
    <w:rsid w:val="009A1AD7"/>
    <w:rPr>
      <w:color w:val="3366FF"/>
      <w:bdr w:val="single" w:sz="4" w:space="0" w:color="3366FF"/>
    </w:rPr>
  </w:style>
  <w:style w:type="character" w:customStyle="1" w:styleId="PrintOnly">
    <w:name w:val="PrintOnly"/>
    <w:uiPriority w:val="1"/>
    <w:qFormat/>
    <w:rsid w:val="009A1AD7"/>
    <w:rPr>
      <w:color w:val="3366FF"/>
      <w:bdr w:val="single" w:sz="4" w:space="0" w:color="FF0000"/>
    </w:rPr>
  </w:style>
  <w:style w:type="character" w:customStyle="1" w:styleId="LinkEmail">
    <w:name w:val="LinkEmail"/>
    <w:basedOn w:val="LinkURL"/>
    <w:uiPriority w:val="1"/>
    <w:qFormat/>
    <w:rsid w:val="009A1AD7"/>
    <w:rPr>
      <w:rFonts w:cs="NewBaskervilleStd-Italic"/>
      <w:b w:val="0"/>
      <w:bCs w:val="0"/>
      <w:i/>
      <w:iCs w:val="0"/>
      <w:color w:val="3366FF"/>
      <w:w w:val="100"/>
      <w:position w:val="0"/>
      <w:u w:val="none"/>
      <w:vertAlign w:val="baseline"/>
      <w:lang w:val="en-US"/>
    </w:rPr>
  </w:style>
  <w:style w:type="character" w:customStyle="1" w:styleId="LinkTwitter">
    <w:name w:val="LinkTwitter"/>
    <w:basedOn w:val="LinkEmail"/>
    <w:uiPriority w:val="1"/>
    <w:qFormat/>
    <w:rsid w:val="009A1AD7"/>
    <w:rPr>
      <w:rFonts w:cs="NewBaskervilleStd-Italic"/>
      <w:b w:val="0"/>
      <w:bCs w:val="0"/>
      <w:i w:val="0"/>
      <w:iCs w:val="0"/>
      <w:color w:val="3366FF"/>
      <w:w w:val="100"/>
      <w:position w:val="0"/>
      <w:u w:val="none"/>
      <w:vertAlign w:val="baseline"/>
      <w:lang w:val="en-US"/>
    </w:rPr>
  </w:style>
  <w:style w:type="character" w:customStyle="1" w:styleId="Highlight">
    <w:name w:val="Highlight"/>
    <w:uiPriority w:val="1"/>
    <w:qFormat/>
    <w:rsid w:val="009A1AD7"/>
    <w:rPr>
      <w:color w:val="3366FF"/>
      <w:bdr w:val="none" w:sz="0" w:space="0" w:color="auto"/>
      <w:shd w:val="clear" w:color="auto" w:fill="FFFF00"/>
    </w:rPr>
  </w:style>
  <w:style w:type="character" w:customStyle="1" w:styleId="FootnoteReference">
    <w:name w:val="FootnoteReference"/>
    <w:uiPriority w:val="1"/>
    <w:qFormat/>
    <w:rsid w:val="009A1AD7"/>
    <w:rPr>
      <w:color w:val="3366FF"/>
      <w:vertAlign w:val="superscript"/>
    </w:rPr>
  </w:style>
  <w:style w:type="paragraph" w:customStyle="1" w:styleId="Footnote">
    <w:name w:val="Footnote"/>
    <w:qFormat/>
    <w:rsid w:val="009A1AD7"/>
    <w:pPr>
      <w:widowControl w:val="0"/>
      <w:pBdr>
        <w:top w:val="single" w:sz="4" w:space="1" w:color="000000" w:themeColor="text1"/>
        <w:bottom w:val="single" w:sz="4" w:space="1" w:color="000000" w:themeColor="text1"/>
      </w:pBdr>
      <w:autoSpaceDE w:val="0"/>
      <w:autoSpaceDN w:val="0"/>
      <w:adjustRightInd w:val="0"/>
      <w:spacing w:before="120" w:after="120" w:line="240" w:lineRule="atLeast"/>
      <w:ind w:left="1440"/>
      <w:textAlignment w:val="baseline"/>
    </w:pPr>
    <w:rPr>
      <w:rFonts w:ascii="Arial" w:hAnsi="Arial" w:cs="NewBaskervilleStd-Roman"/>
      <w:color w:val="000000"/>
      <w:sz w:val="16"/>
      <w:lang w:eastAsia="en-CA"/>
    </w:rPr>
  </w:style>
  <w:style w:type="character" w:customStyle="1" w:styleId="FootnoteRef">
    <w:name w:val="FootnoteRef"/>
    <w:basedOn w:val="FootnoteReference"/>
    <w:uiPriority w:val="1"/>
    <w:qFormat/>
    <w:rsid w:val="009A1AD7"/>
    <w:rPr>
      <w:color w:val="3366FF"/>
      <w:vertAlign w:val="superscript"/>
    </w:rPr>
  </w:style>
  <w:style w:type="character" w:customStyle="1" w:styleId="EndnoteReference">
    <w:name w:val="EndnoteReference"/>
    <w:basedOn w:val="FootnoteReference"/>
    <w:uiPriority w:val="1"/>
    <w:qFormat/>
    <w:rsid w:val="009A1AD7"/>
    <w:rPr>
      <w:color w:val="3366FF"/>
      <w:vertAlign w:val="superscript"/>
    </w:rPr>
  </w:style>
  <w:style w:type="paragraph" w:customStyle="1" w:styleId="QuotePara">
    <w:name w:val="QuotePara"/>
    <w:qFormat/>
    <w:rsid w:val="009A1AD7"/>
    <w:pPr>
      <w:widowControl w:val="0"/>
      <w:autoSpaceDE w:val="0"/>
      <w:autoSpaceDN w:val="0"/>
      <w:adjustRightInd w:val="0"/>
      <w:spacing w:before="120" w:after="120" w:line="240" w:lineRule="atLeast"/>
      <w:ind w:left="2160"/>
      <w:textAlignment w:val="baseline"/>
    </w:pPr>
    <w:rPr>
      <w:rFonts w:ascii="Times Roman" w:hAnsi="Times Roman" w:cs="NewBaskervilleStd-Roman"/>
      <w:color w:val="000000"/>
      <w:lang w:eastAsia="en-CA"/>
    </w:rPr>
  </w:style>
  <w:style w:type="paragraph" w:customStyle="1" w:styleId="QuoteSource">
    <w:name w:val="QuoteSource"/>
    <w:basedOn w:val="QuotePara"/>
    <w:qFormat/>
    <w:rsid w:val="009A1AD7"/>
    <w:pPr>
      <w:spacing w:after="240"/>
      <w:jc w:val="right"/>
    </w:pPr>
  </w:style>
  <w:style w:type="character" w:customStyle="1" w:styleId="Caps">
    <w:name w:val="Caps"/>
    <w:uiPriority w:val="1"/>
    <w:qFormat/>
    <w:rsid w:val="009A1AD7"/>
    <w:rPr>
      <w:caps/>
      <w:smallCaps w:val="0"/>
      <w:color w:val="3366FF"/>
    </w:rPr>
  </w:style>
  <w:style w:type="character" w:customStyle="1" w:styleId="SmallCaps">
    <w:name w:val="SmallCaps"/>
    <w:uiPriority w:val="1"/>
    <w:qFormat/>
    <w:rsid w:val="009A1AD7"/>
    <w:rPr>
      <w:caps w:val="0"/>
      <w:smallCaps/>
      <w:color w:val="3366FF"/>
    </w:rPr>
  </w:style>
  <w:style w:type="character" w:customStyle="1" w:styleId="SmallCapsBold">
    <w:name w:val="SmallCapsBold"/>
    <w:basedOn w:val="SmallCaps"/>
    <w:uiPriority w:val="1"/>
    <w:qFormat/>
    <w:rsid w:val="009A1AD7"/>
    <w:rPr>
      <w:b/>
      <w:bCs/>
      <w:caps w:val="0"/>
      <w:smallCaps/>
      <w:color w:val="3366FF"/>
    </w:rPr>
  </w:style>
  <w:style w:type="character" w:customStyle="1" w:styleId="SmallCapsBoldItalic">
    <w:name w:val="SmallCapsBoldItalic"/>
    <w:basedOn w:val="SmallCapsBold"/>
    <w:uiPriority w:val="1"/>
    <w:qFormat/>
    <w:rsid w:val="009A1AD7"/>
    <w:rPr>
      <w:b/>
      <w:bCs/>
      <w:i/>
      <w:iCs/>
      <w:caps w:val="0"/>
      <w:smallCaps/>
      <w:color w:val="3366FF"/>
    </w:rPr>
  </w:style>
  <w:style w:type="character" w:customStyle="1" w:styleId="SmallCapsItalic">
    <w:name w:val="SmallCapsItalic"/>
    <w:basedOn w:val="SmallCaps"/>
    <w:uiPriority w:val="1"/>
    <w:qFormat/>
    <w:rsid w:val="009A1AD7"/>
    <w:rPr>
      <w:i/>
      <w:iCs/>
      <w:caps w:val="0"/>
      <w:smallCaps/>
      <w:color w:val="3366FF"/>
    </w:rPr>
  </w:style>
  <w:style w:type="character" w:customStyle="1" w:styleId="NSSymbol">
    <w:name w:val="NSSymbol"/>
    <w:uiPriority w:val="1"/>
    <w:qFormat/>
    <w:rsid w:val="009A1AD7"/>
    <w:rPr>
      <w:color w:val="3366FF"/>
    </w:rPr>
  </w:style>
  <w:style w:type="table" w:styleId="TableGrid">
    <w:name w:val="Table Grid"/>
    <w:basedOn w:val="TableNormal"/>
    <w:uiPriority w:val="59"/>
    <w:rsid w:val="009A1A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erSub">
    <w:name w:val="TableHeaderSub"/>
    <w:qFormat/>
    <w:rsid w:val="009A1AD7"/>
    <w:pPr>
      <w:keepLines/>
      <w:widowControl w:val="0"/>
      <w:suppressAutoHyphens/>
      <w:autoSpaceDE w:val="0"/>
      <w:autoSpaceDN w:val="0"/>
      <w:adjustRightInd w:val="0"/>
      <w:spacing w:line="240" w:lineRule="atLeast"/>
      <w:textAlignment w:val="baseline"/>
    </w:pPr>
    <w:rPr>
      <w:rFonts w:ascii="Arial" w:hAnsi="Arial" w:cs="FuturaPT-Heavy"/>
      <w:color w:val="000000"/>
      <w:sz w:val="18"/>
      <w:szCs w:val="18"/>
      <w:lang w:eastAsia="en-CA"/>
    </w:rPr>
  </w:style>
  <w:style w:type="paragraph" w:customStyle="1" w:styleId="TableFootnote">
    <w:name w:val="TableFootnote"/>
    <w:qFormat/>
    <w:rsid w:val="009A1AD7"/>
    <w:pPr>
      <w:keepLines/>
      <w:widowControl w:val="0"/>
      <w:autoSpaceDE w:val="0"/>
      <w:autoSpaceDN w:val="0"/>
      <w:adjustRightInd w:val="0"/>
      <w:spacing w:line="190" w:lineRule="atLeast"/>
      <w:textAlignment w:val="baseline"/>
    </w:pPr>
    <w:rPr>
      <w:rFonts w:ascii="Arial" w:hAnsi="Arial" w:cs="FuturaPT-Book"/>
      <w:color w:val="000000"/>
      <w:sz w:val="16"/>
      <w:szCs w:val="17"/>
      <w:lang w:eastAsia="en-CA"/>
    </w:rPr>
  </w:style>
  <w:style w:type="paragraph" w:customStyle="1" w:styleId="TableListBulleted">
    <w:name w:val="TableListBulleted"/>
    <w:qFormat/>
    <w:rsid w:val="009A1AD7"/>
    <w:pPr>
      <w:keepLines/>
      <w:widowControl w:val="0"/>
      <w:numPr>
        <w:numId w:val="7"/>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Numbered">
    <w:name w:val="TableListNumbered"/>
    <w:qFormat/>
    <w:rsid w:val="009A1AD7"/>
    <w:pPr>
      <w:keepLines/>
      <w:widowControl w:val="0"/>
      <w:numPr>
        <w:numId w:val="8"/>
      </w:numPr>
      <w:autoSpaceDE w:val="0"/>
      <w:autoSpaceDN w:val="0"/>
      <w:adjustRightInd w:val="0"/>
      <w:spacing w:line="190" w:lineRule="atLeast"/>
      <w:textAlignment w:val="baseline"/>
    </w:pPr>
    <w:rPr>
      <w:rFonts w:ascii="Arial" w:hAnsi="Arial" w:cs="FuturaPT-Book"/>
      <w:color w:val="000000"/>
      <w:sz w:val="17"/>
      <w:szCs w:val="17"/>
      <w:lang w:eastAsia="en-CA"/>
    </w:rPr>
  </w:style>
  <w:style w:type="paragraph" w:customStyle="1" w:styleId="TableListPlain">
    <w:name w:val="TableListPlain"/>
    <w:qFormat/>
    <w:rsid w:val="009A1AD7"/>
    <w:pPr>
      <w:keepLines/>
      <w:widowControl w:val="0"/>
      <w:autoSpaceDE w:val="0"/>
      <w:autoSpaceDN w:val="0"/>
      <w:adjustRightInd w:val="0"/>
      <w:spacing w:line="190" w:lineRule="atLeast"/>
      <w:ind w:left="360"/>
      <w:textAlignment w:val="baseline"/>
    </w:pPr>
    <w:rPr>
      <w:rFonts w:ascii="Arial" w:hAnsi="Arial" w:cs="FuturaPT-Book"/>
      <w:color w:val="000000"/>
      <w:sz w:val="17"/>
      <w:szCs w:val="17"/>
      <w:lang w:eastAsia="en-CA"/>
    </w:rPr>
  </w:style>
  <w:style w:type="paragraph" w:customStyle="1" w:styleId="ExtractPara">
    <w:name w:val="ExtractPara"/>
    <w:basedOn w:val="QuotePara"/>
    <w:qFormat/>
    <w:rsid w:val="009A1AD7"/>
    <w:rPr>
      <w:sz w:val="18"/>
      <w:szCs w:val="18"/>
    </w:rPr>
  </w:style>
  <w:style w:type="paragraph" w:customStyle="1" w:styleId="ExtractSource">
    <w:name w:val="ExtractSource"/>
    <w:basedOn w:val="ExtractPara"/>
    <w:qFormat/>
    <w:rsid w:val="009A1AD7"/>
    <w:pPr>
      <w:jc w:val="right"/>
    </w:pPr>
  </w:style>
  <w:style w:type="paragraph" w:customStyle="1" w:styleId="ExtractParaContinued">
    <w:name w:val="ExtractParaContinued"/>
    <w:basedOn w:val="ExtractPara"/>
    <w:qFormat/>
    <w:rsid w:val="009A1AD7"/>
    <w:pPr>
      <w:spacing w:before="0"/>
      <w:ind w:firstLine="360"/>
    </w:pPr>
  </w:style>
  <w:style w:type="paragraph" w:customStyle="1" w:styleId="AppendixNumber">
    <w:name w:val="AppendixNumber"/>
    <w:qFormat/>
    <w:rsid w:val="009A1AD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240"/>
      <w:szCs w:val="240"/>
      <w:lang w:eastAsia="en-CA"/>
    </w:rPr>
  </w:style>
  <w:style w:type="paragraph" w:customStyle="1" w:styleId="AppendixTitle">
    <w:name w:val="AppendixTitle"/>
    <w:qFormat/>
    <w:rsid w:val="009A1AD7"/>
    <w:pPr>
      <w:keepLines/>
      <w:widowControl w:val="0"/>
      <w:suppressAutoHyphens/>
      <w:autoSpaceDE w:val="0"/>
      <w:autoSpaceDN w:val="0"/>
      <w:adjustRightInd w:val="0"/>
      <w:spacing w:before="600" w:after="1920" w:line="360" w:lineRule="atLeast"/>
      <w:ind w:left="1440"/>
      <w:jc w:val="center"/>
      <w:textAlignment w:val="baseline"/>
    </w:pPr>
    <w:rPr>
      <w:rFonts w:ascii="Arial" w:hAnsi="Arial" w:cs="DogmaOT-Bold"/>
      <w:b/>
      <w:bCs/>
      <w:caps/>
      <w:color w:val="000000"/>
      <w:spacing w:val="48"/>
      <w:sz w:val="32"/>
      <w:szCs w:val="32"/>
      <w:lang w:eastAsia="en-CA"/>
    </w:rPr>
  </w:style>
  <w:style w:type="paragraph" w:customStyle="1" w:styleId="BackmatterTitle">
    <w:name w:val="BackmatterTitle"/>
    <w:qFormat/>
    <w:rsid w:val="009A1AD7"/>
    <w:pPr>
      <w:keepLines/>
      <w:widowControl w:val="0"/>
      <w:suppressAutoHyphens/>
      <w:autoSpaceDE w:val="0"/>
      <w:autoSpaceDN w:val="0"/>
      <w:adjustRightInd w:val="0"/>
      <w:spacing w:before="600" w:after="600" w:line="360" w:lineRule="atLeast"/>
      <w:ind w:left="360"/>
      <w:textAlignment w:val="baseline"/>
    </w:pPr>
    <w:rPr>
      <w:rFonts w:ascii="Arial" w:hAnsi="Arial" w:cs="DogmaOT-Bold"/>
      <w:b/>
      <w:bCs/>
      <w:caps/>
      <w:color w:val="000000"/>
      <w:spacing w:val="48"/>
      <w:sz w:val="32"/>
      <w:szCs w:val="32"/>
      <w:lang w:eastAsia="en-CA"/>
    </w:rPr>
  </w:style>
  <w:style w:type="paragraph" w:customStyle="1" w:styleId="GlossaryTerm">
    <w:name w:val="GlossaryTerm"/>
    <w:qFormat/>
    <w:rsid w:val="009A1AD7"/>
    <w:pPr>
      <w:widowControl w:val="0"/>
      <w:autoSpaceDE w:val="0"/>
      <w:autoSpaceDN w:val="0"/>
      <w:adjustRightInd w:val="0"/>
      <w:spacing w:line="240" w:lineRule="atLeast"/>
      <w:ind w:left="360"/>
      <w:textAlignment w:val="baseline"/>
    </w:pPr>
    <w:rPr>
      <w:rFonts w:ascii="Times Roman" w:hAnsi="Times Roman" w:cs="NewBaskervilleStd-Roman"/>
      <w:b/>
      <w:bCs/>
      <w:color w:val="000000"/>
      <w:u w:val="single"/>
      <w:lang w:eastAsia="en-CA"/>
    </w:rPr>
  </w:style>
  <w:style w:type="paragraph" w:customStyle="1" w:styleId="GlossaryDefinition">
    <w:name w:val="GlossaryDefinition"/>
    <w:qFormat/>
    <w:rsid w:val="009A1AD7"/>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paragraph" w:customStyle="1" w:styleId="EndnoteEntry">
    <w:name w:val="EndnoteEntry"/>
    <w:qFormat/>
    <w:rsid w:val="009A1AD7"/>
    <w:pPr>
      <w:widowControl w:val="0"/>
      <w:autoSpaceDE w:val="0"/>
      <w:autoSpaceDN w:val="0"/>
      <w:adjustRightInd w:val="0"/>
      <w:spacing w:after="120" w:line="240" w:lineRule="atLeast"/>
      <w:ind w:left="360"/>
      <w:textAlignment w:val="baseline"/>
    </w:pPr>
    <w:rPr>
      <w:rFonts w:ascii="Times Roman" w:hAnsi="Times Roman" w:cs="NewBaskervilleStd-Roman"/>
      <w:color w:val="000000"/>
      <w:lang w:eastAsia="en-CA"/>
    </w:rPr>
  </w:style>
  <w:style w:type="character" w:customStyle="1" w:styleId="EndnoteRef">
    <w:name w:val="EndnoteRef"/>
    <w:basedOn w:val="EndnoteReference"/>
    <w:uiPriority w:val="1"/>
    <w:qFormat/>
    <w:rsid w:val="009A1AD7"/>
    <w:rPr>
      <w:color w:val="3366FF"/>
      <w:vertAlign w:val="superscript"/>
    </w:rPr>
  </w:style>
  <w:style w:type="paragraph" w:customStyle="1" w:styleId="Reference">
    <w:name w:val="Reference"/>
    <w:qFormat/>
    <w:rsid w:val="009A1AD7"/>
    <w:pPr>
      <w:widowControl w:val="0"/>
      <w:autoSpaceDE w:val="0"/>
      <w:autoSpaceDN w:val="0"/>
      <w:adjustRightInd w:val="0"/>
      <w:spacing w:after="120" w:line="240" w:lineRule="atLeast"/>
      <w:ind w:left="360" w:hanging="360"/>
      <w:textAlignment w:val="baseline"/>
    </w:pPr>
    <w:rPr>
      <w:rFonts w:ascii="Times Roman" w:hAnsi="Times Roman" w:cs="NewBaskervilleStd-Roman"/>
      <w:color w:val="000000"/>
      <w:lang w:eastAsia="en-CA"/>
    </w:rPr>
  </w:style>
  <w:style w:type="paragraph" w:customStyle="1" w:styleId="HeadProject">
    <w:name w:val="HeadProject"/>
    <w:qFormat/>
    <w:rsid w:val="009A1AD7"/>
    <w:pPr>
      <w:keepNext/>
      <w:keepLines/>
      <w:widowControl w:val="0"/>
      <w:shd w:val="clear" w:color="auto" w:fill="000000"/>
      <w:tabs>
        <w:tab w:val="right" w:pos="1200"/>
        <w:tab w:val="left" w:pos="1440"/>
      </w:tabs>
      <w:suppressAutoHyphens/>
      <w:autoSpaceDE w:val="0"/>
      <w:autoSpaceDN w:val="0"/>
      <w:adjustRightInd w:val="0"/>
      <w:spacing w:before="420" w:after="120" w:line="300" w:lineRule="atLeast"/>
      <w:ind w:left="360"/>
      <w:textAlignment w:val="baseline"/>
    </w:pPr>
    <w:rPr>
      <w:rFonts w:ascii="Arial" w:hAnsi="Arial" w:cs="FuturaPT-Bold"/>
      <w:b/>
      <w:bCs/>
      <w:color w:val="FFFFFF" w:themeColor="background1"/>
      <w:sz w:val="24"/>
      <w:szCs w:val="24"/>
      <w:lang w:eastAsia="en-CA"/>
    </w:rPr>
  </w:style>
  <w:style w:type="character" w:customStyle="1" w:styleId="LiteralGray">
    <w:name w:val="LiteralGray"/>
    <w:uiPriority w:val="1"/>
    <w:qFormat/>
    <w:rsid w:val="009A1AD7"/>
    <w:rPr>
      <w:rFonts w:ascii="Courier" w:hAnsi="Courier"/>
      <w:color w:val="A6A6A6" w:themeColor="background1" w:themeShade="A6"/>
    </w:rPr>
  </w:style>
  <w:style w:type="character" w:customStyle="1" w:styleId="PyBracket">
    <w:name w:val="PyBracket"/>
    <w:uiPriority w:val="1"/>
    <w:qFormat/>
    <w:rsid w:val="009A1AD7"/>
    <w:rPr>
      <w:rFonts w:ascii="Courier" w:hAnsi="Courier" w:cs="TheSansMonoCondensed-Plain"/>
      <w:color w:val="B12735"/>
      <w:spacing w:val="0"/>
      <w:w w:val="100"/>
      <w:position w:val="0"/>
      <w:sz w:val="17"/>
      <w:szCs w:val="17"/>
      <w:u w:val="none"/>
      <w:vertAlign w:val="baseline"/>
      <w:lang w:val="en-US"/>
    </w:rPr>
  </w:style>
  <w:style w:type="character" w:customStyle="1" w:styleId="PyFunction">
    <w:name w:val="PyFunction"/>
    <w:basedOn w:val="PyBracket"/>
    <w:uiPriority w:val="1"/>
    <w:qFormat/>
    <w:rsid w:val="009A1AD7"/>
    <w:rPr>
      <w:rFonts w:ascii="Courier" w:hAnsi="Courier" w:cs="TheSansMonoCondensed-Plain"/>
      <w:color w:val="5F497A" w:themeColor="accent4" w:themeShade="BF"/>
      <w:spacing w:val="0"/>
      <w:w w:val="100"/>
      <w:position w:val="0"/>
      <w:sz w:val="17"/>
      <w:szCs w:val="17"/>
      <w:u w:val="none"/>
      <w:vertAlign w:val="baseline"/>
      <w:lang w:val="en-US"/>
    </w:rPr>
  </w:style>
  <w:style w:type="character" w:customStyle="1" w:styleId="PyVariable">
    <w:name w:val="PyVariable"/>
    <w:basedOn w:val="PyBracket"/>
    <w:uiPriority w:val="1"/>
    <w:qFormat/>
    <w:rsid w:val="009A1AD7"/>
    <w:rPr>
      <w:rFonts w:ascii="Courier" w:hAnsi="Courier" w:cs="TheSansMonoCondensed-Plain"/>
      <w:color w:val="008000"/>
      <w:spacing w:val="0"/>
      <w:w w:val="100"/>
      <w:position w:val="0"/>
      <w:sz w:val="17"/>
      <w:szCs w:val="17"/>
      <w:u w:val="none"/>
      <w:vertAlign w:val="baseline"/>
      <w:lang w:val="en-US"/>
    </w:rPr>
  </w:style>
  <w:style w:type="paragraph" w:customStyle="1" w:styleId="BookHalfTitle">
    <w:name w:val="BookHalfTitle"/>
    <w:basedOn w:val="BackmatterTitle"/>
    <w:qFormat/>
    <w:rsid w:val="009A1AD7"/>
  </w:style>
  <w:style w:type="character" w:styleId="BookTitle">
    <w:name w:val="Book Title"/>
    <w:basedOn w:val="DefaultParagraphFont"/>
    <w:uiPriority w:val="33"/>
    <w:qFormat/>
    <w:rsid w:val="009A1AD7"/>
    <w:rPr>
      <w:b/>
      <w:bCs/>
      <w:smallCaps/>
      <w:spacing w:val="5"/>
    </w:rPr>
  </w:style>
  <w:style w:type="paragraph" w:customStyle="1" w:styleId="BookTitle0">
    <w:name w:val="BookTitle"/>
    <w:qFormat/>
    <w:rsid w:val="009A1AD7"/>
    <w:pPr>
      <w:widowControl w:val="0"/>
      <w:suppressAutoHyphens/>
      <w:autoSpaceDE w:val="0"/>
      <w:autoSpaceDN w:val="0"/>
      <w:adjustRightInd w:val="0"/>
      <w:spacing w:before="1200" w:line="2400" w:lineRule="atLeast"/>
      <w:ind w:left="1440"/>
      <w:jc w:val="center"/>
      <w:textAlignment w:val="baseline"/>
    </w:pPr>
    <w:rPr>
      <w:rFonts w:ascii="Arial" w:hAnsi="Arial" w:cs="FuturaPTCond-Bold"/>
      <w:b/>
      <w:bCs/>
      <w:color w:val="000000"/>
      <w:sz w:val="120"/>
      <w:szCs w:val="240"/>
      <w:lang w:eastAsia="en-CA"/>
    </w:rPr>
  </w:style>
  <w:style w:type="paragraph" w:customStyle="1" w:styleId="BookSubtitle">
    <w:name w:val="BookSubtitle"/>
    <w:basedOn w:val="ChapterSubtitle"/>
    <w:qFormat/>
    <w:rsid w:val="009A1AD7"/>
  </w:style>
  <w:style w:type="paragraph" w:customStyle="1" w:styleId="BookEdition">
    <w:name w:val="BookEdition"/>
    <w:basedOn w:val="BookSubtitle"/>
    <w:qFormat/>
    <w:rsid w:val="009A1AD7"/>
    <w:rPr>
      <w:b w:val="0"/>
      <w:bCs w:val="0"/>
      <w:i/>
      <w:iCs/>
      <w:sz w:val="24"/>
      <w:szCs w:val="24"/>
    </w:rPr>
  </w:style>
  <w:style w:type="paragraph" w:customStyle="1" w:styleId="BookAuthor">
    <w:name w:val="BookAuthor"/>
    <w:basedOn w:val="BookEdition"/>
    <w:qFormat/>
    <w:rsid w:val="009A1AD7"/>
    <w:rPr>
      <w:i w:val="0"/>
      <w:iCs w:val="0"/>
      <w:smallCaps/>
    </w:rPr>
  </w:style>
  <w:style w:type="paragraph" w:customStyle="1" w:styleId="BookPublisher">
    <w:name w:val="BookPublisher"/>
    <w:basedOn w:val="BookAuthor"/>
    <w:qFormat/>
    <w:rsid w:val="009A1AD7"/>
    <w:rPr>
      <w:i/>
      <w:iCs/>
      <w:smallCaps w:val="0"/>
      <w:sz w:val="20"/>
      <w:szCs w:val="20"/>
    </w:rPr>
  </w:style>
  <w:style w:type="paragraph" w:customStyle="1" w:styleId="Copyright">
    <w:name w:val="Copyright"/>
    <w:qFormat/>
    <w:rsid w:val="009A1AD7"/>
    <w:pPr>
      <w:widowControl w:val="0"/>
      <w:autoSpaceDE w:val="0"/>
      <w:autoSpaceDN w:val="0"/>
      <w:adjustRightInd w:val="0"/>
      <w:spacing w:line="240" w:lineRule="atLeast"/>
      <w:textAlignment w:val="baseline"/>
    </w:pPr>
    <w:rPr>
      <w:rFonts w:ascii="NewBaskervilleStd-Roman" w:hAnsi="NewBaskervilleStd-Roman" w:cs="NewBaskervilleStd-Roman"/>
      <w:color w:val="000000"/>
      <w:sz w:val="16"/>
      <w:szCs w:val="18"/>
      <w:lang w:eastAsia="en-CA"/>
    </w:rPr>
  </w:style>
  <w:style w:type="paragraph" w:customStyle="1" w:styleId="CopyrightLOC">
    <w:name w:val="CopyrightLOC"/>
    <w:basedOn w:val="Copyright"/>
    <w:qFormat/>
    <w:rsid w:val="009A1AD7"/>
  </w:style>
  <w:style w:type="paragraph" w:customStyle="1" w:styleId="CopyrightHead">
    <w:name w:val="CopyrightHead"/>
    <w:basedOn w:val="CopyrightLOC"/>
    <w:qFormat/>
    <w:rsid w:val="009A1AD7"/>
    <w:pPr>
      <w:jc w:val="center"/>
    </w:pPr>
    <w:rPr>
      <w:b/>
    </w:rPr>
  </w:style>
  <w:style w:type="paragraph" w:customStyle="1" w:styleId="Dedication">
    <w:name w:val="Dedication"/>
    <w:basedOn w:val="BookPublisher"/>
    <w:qFormat/>
    <w:rsid w:val="009A1AD7"/>
  </w:style>
  <w:style w:type="paragraph" w:customStyle="1" w:styleId="FrontmatterTitle">
    <w:name w:val="FrontmatterTitle"/>
    <w:basedOn w:val="BackmatterTitle"/>
    <w:qFormat/>
    <w:rsid w:val="009A1AD7"/>
  </w:style>
  <w:style w:type="paragraph" w:customStyle="1" w:styleId="TOCFM">
    <w:name w:val="TOCFM"/>
    <w:basedOn w:val="Normal"/>
    <w:qFormat/>
    <w:rsid w:val="009A1AD7"/>
    <w:pPr>
      <w:widowControl w:val="0"/>
      <w:autoSpaceDE w:val="0"/>
      <w:autoSpaceDN w:val="0"/>
      <w:adjustRightInd w:val="0"/>
      <w:spacing w:after="120" w:line="240" w:lineRule="atLeast"/>
      <w:textAlignment w:val="baseline"/>
    </w:pPr>
    <w:rPr>
      <w:rFonts w:ascii="NewBaskervilleStd-Roman" w:hAnsi="NewBaskervilleStd-Roman" w:cs="NewBaskervilleStd-Roman"/>
      <w:color w:val="000000"/>
      <w:sz w:val="20"/>
      <w:szCs w:val="20"/>
      <w:lang w:val="en-US"/>
    </w:rPr>
  </w:style>
  <w:style w:type="paragraph" w:customStyle="1" w:styleId="TOCH1">
    <w:name w:val="TOCH1"/>
    <w:basedOn w:val="TOCFM"/>
    <w:qFormat/>
    <w:rsid w:val="009A1AD7"/>
    <w:pPr>
      <w:ind w:left="720"/>
    </w:pPr>
    <w:rPr>
      <w:b/>
    </w:rPr>
  </w:style>
  <w:style w:type="paragraph" w:customStyle="1" w:styleId="TOCPart">
    <w:name w:val="TOCPart"/>
    <w:basedOn w:val="TOCH1"/>
    <w:qFormat/>
    <w:rsid w:val="009A1AD7"/>
    <w:pPr>
      <w:spacing w:before="120"/>
      <w:ind w:left="0"/>
      <w:jc w:val="center"/>
    </w:pPr>
    <w:rPr>
      <w:b w:val="0"/>
      <w:sz w:val="28"/>
      <w:szCs w:val="24"/>
    </w:rPr>
  </w:style>
  <w:style w:type="paragraph" w:customStyle="1" w:styleId="TOCChapter">
    <w:name w:val="TOCChapter"/>
    <w:basedOn w:val="TOCH1"/>
    <w:qFormat/>
    <w:rsid w:val="009A1AD7"/>
    <w:pPr>
      <w:ind w:left="360"/>
    </w:pPr>
    <w:rPr>
      <w:b w:val="0"/>
      <w:sz w:val="24"/>
    </w:rPr>
  </w:style>
  <w:style w:type="paragraph" w:customStyle="1" w:styleId="TOCH2">
    <w:name w:val="TOCH2"/>
    <w:basedOn w:val="TOCH1"/>
    <w:qFormat/>
    <w:rsid w:val="009A1AD7"/>
    <w:pPr>
      <w:ind w:left="1080"/>
    </w:pPr>
    <w:rPr>
      <w:i/>
    </w:rPr>
  </w:style>
  <w:style w:type="paragraph" w:customStyle="1" w:styleId="TOCH3">
    <w:name w:val="TOCH3"/>
    <w:basedOn w:val="TOCH1"/>
    <w:qFormat/>
    <w:rsid w:val="009A1AD7"/>
    <w:pPr>
      <w:ind w:left="1440"/>
    </w:pPr>
    <w:rPr>
      <w:b w:val="0"/>
      <w:i/>
    </w:rPr>
  </w:style>
  <w:style w:type="paragraph" w:customStyle="1" w:styleId="BoxType">
    <w:name w:val="BoxType"/>
    <w:qFormat/>
    <w:rsid w:val="009A1AD7"/>
    <w:pPr>
      <w:keepLines/>
      <w:widowControl w:val="0"/>
      <w:pBdr>
        <w:top w:val="single" w:sz="18" w:space="1" w:color="008000"/>
      </w:pBdr>
      <w:suppressAutoHyphens/>
      <w:autoSpaceDE w:val="0"/>
      <w:autoSpaceDN w:val="0"/>
      <w:adjustRightInd w:val="0"/>
      <w:spacing w:before="240" w:line="240" w:lineRule="atLeast"/>
      <w:jc w:val="center"/>
      <w:textAlignment w:val="baseline"/>
    </w:pPr>
    <w:rPr>
      <w:rFonts w:ascii="Arial" w:hAnsi="Arial" w:cs="TimesNewRomanPSMT"/>
      <w:color w:val="008000"/>
      <w:sz w:val="18"/>
      <w:szCs w:val="18"/>
      <w:lang w:eastAsia="en-CA"/>
    </w:rPr>
  </w:style>
  <w:style w:type="character" w:customStyle="1" w:styleId="CustomCharStyle">
    <w:name w:val="CustomCharStyle"/>
    <w:uiPriority w:val="1"/>
    <w:qFormat/>
    <w:rsid w:val="009A1AD7"/>
    <w:rPr>
      <w:b w:val="0"/>
      <w:bCs w:val="0"/>
      <w:i w:val="0"/>
      <w:iCs w:val="0"/>
      <w:color w:val="3366FF"/>
      <w:bdr w:val="none" w:sz="0" w:space="0" w:color="auto"/>
      <w:shd w:val="clear" w:color="auto" w:fill="CCFFCC"/>
    </w:rPr>
  </w:style>
  <w:style w:type="character" w:customStyle="1" w:styleId="CodeAnnotation">
    <w:name w:val="CodeAnnotation"/>
    <w:uiPriority w:val="1"/>
    <w:qFormat/>
    <w:rsid w:val="009A1AD7"/>
    <w:rPr>
      <w:rFonts w:ascii="Courier" w:hAnsi="Courier" w:cs="TheSansMonoCondensed-Plain"/>
      <w:color w:val="FFFFFF" w:themeColor="background1"/>
      <w:spacing w:val="0"/>
      <w:w w:val="100"/>
      <w:position w:val="0"/>
      <w:sz w:val="17"/>
      <w:szCs w:val="17"/>
      <w:u w:val="none"/>
      <w:bdr w:val="none" w:sz="0" w:space="0" w:color="auto"/>
      <w:shd w:val="clear" w:color="auto" w:fill="000000"/>
      <w:vertAlign w:val="baseline"/>
      <w:lang w:val="en-US"/>
    </w:rPr>
  </w:style>
  <w:style w:type="paragraph" w:customStyle="1" w:styleId="HeadANumber">
    <w:name w:val="HeadANumber"/>
    <w:qFormat/>
    <w:rsid w:val="009A1AD7"/>
    <w:pPr>
      <w:keepNext/>
      <w:keepLines/>
      <w:widowControl w:val="0"/>
      <w:numPr>
        <w:ilvl w:val="1"/>
        <w:numId w:val="33"/>
      </w:numPr>
      <w:tabs>
        <w:tab w:val="right" w:pos="1200"/>
        <w:tab w:val="left" w:pos="1440"/>
      </w:tabs>
      <w:suppressAutoHyphens/>
      <w:autoSpaceDE w:val="0"/>
      <w:autoSpaceDN w:val="0"/>
      <w:adjustRightInd w:val="0"/>
      <w:spacing w:before="420" w:after="120" w:line="300" w:lineRule="atLeast"/>
      <w:textAlignment w:val="baseline"/>
    </w:pPr>
    <w:rPr>
      <w:rFonts w:ascii="Arial" w:hAnsi="Arial" w:cs="FuturaPT-Bold"/>
      <w:b/>
      <w:bCs/>
      <w:color w:val="000000"/>
      <w:sz w:val="24"/>
      <w:szCs w:val="24"/>
      <w:lang w:eastAsia="en-CA"/>
    </w:rPr>
  </w:style>
  <w:style w:type="paragraph" w:customStyle="1" w:styleId="HeadB">
    <w:name w:val="HeadB"/>
    <w:qFormat/>
    <w:rsid w:val="009A1AD7"/>
    <w:pPr>
      <w:keepNext/>
      <w:keepLines/>
      <w:widowControl w:val="0"/>
      <w:tabs>
        <w:tab w:val="right" w:pos="1200"/>
        <w:tab w:val="left" w:pos="1440"/>
      </w:tabs>
      <w:suppressAutoHyphens/>
      <w:autoSpaceDE w:val="0"/>
      <w:autoSpaceDN w:val="0"/>
      <w:adjustRightInd w:val="0"/>
      <w:spacing w:before="240" w:after="80" w:line="300" w:lineRule="atLeast"/>
      <w:ind w:left="1440"/>
      <w:textAlignment w:val="baseline"/>
    </w:pPr>
    <w:rPr>
      <w:rFonts w:ascii="Arial" w:hAnsi="Arial" w:cs="FuturaPTCond-BoldObl"/>
      <w:b/>
      <w:bCs/>
      <w:i/>
      <w:iCs/>
      <w:color w:val="000000"/>
      <w:sz w:val="24"/>
      <w:szCs w:val="24"/>
      <w:lang w:eastAsia="en-CA"/>
    </w:rPr>
  </w:style>
  <w:style w:type="paragraph" w:customStyle="1" w:styleId="HeadBNumber">
    <w:name w:val="HeadBNumber"/>
    <w:qFormat/>
    <w:rsid w:val="009A1AD7"/>
    <w:pPr>
      <w:keepNext/>
      <w:keepLines/>
      <w:widowControl w:val="0"/>
      <w:numPr>
        <w:ilvl w:val="2"/>
        <w:numId w:val="33"/>
      </w:numPr>
      <w:tabs>
        <w:tab w:val="right" w:pos="1980"/>
        <w:tab w:val="left" w:pos="2160"/>
      </w:tabs>
      <w:suppressAutoHyphens/>
      <w:autoSpaceDE w:val="0"/>
      <w:autoSpaceDN w:val="0"/>
      <w:adjustRightInd w:val="0"/>
      <w:spacing w:before="240" w:after="80" w:line="300" w:lineRule="atLeast"/>
      <w:textAlignment w:val="baseline"/>
    </w:pPr>
    <w:rPr>
      <w:rFonts w:ascii="Arial" w:hAnsi="Arial" w:cs="FuturaPTCond-BoldObl"/>
      <w:b/>
      <w:bCs/>
      <w:i/>
      <w:iCs/>
      <w:color w:val="000000"/>
      <w:sz w:val="24"/>
      <w:szCs w:val="24"/>
      <w:lang w:eastAsia="en-CA"/>
    </w:rPr>
  </w:style>
  <w:style w:type="paragraph" w:customStyle="1" w:styleId="HeadC">
    <w:name w:val="HeadC"/>
    <w:qFormat/>
    <w:rsid w:val="009A1AD7"/>
    <w:pPr>
      <w:keepNext/>
      <w:keepLines/>
      <w:widowControl w:val="0"/>
      <w:suppressAutoHyphens/>
      <w:autoSpaceDE w:val="0"/>
      <w:autoSpaceDN w:val="0"/>
      <w:adjustRightInd w:val="0"/>
      <w:spacing w:before="240" w:after="80" w:line="300" w:lineRule="atLeast"/>
      <w:ind w:left="1440"/>
      <w:textAlignment w:val="baseline"/>
    </w:pPr>
    <w:rPr>
      <w:rFonts w:ascii="Arial" w:hAnsi="Arial" w:cs="FuturaPTCond-Bold"/>
      <w:b/>
      <w:bCs/>
      <w:color w:val="000000"/>
      <w:lang w:eastAsia="en-CA"/>
    </w:rPr>
  </w:style>
  <w:style w:type="paragraph" w:customStyle="1" w:styleId="HeadCNumber">
    <w:name w:val="HeadCNumber"/>
    <w:qFormat/>
    <w:rsid w:val="009A1AD7"/>
    <w:pPr>
      <w:keepNext/>
      <w:keepLines/>
      <w:widowControl w:val="0"/>
      <w:numPr>
        <w:ilvl w:val="3"/>
        <w:numId w:val="33"/>
      </w:numPr>
      <w:tabs>
        <w:tab w:val="left" w:pos="1980"/>
      </w:tabs>
      <w:suppressAutoHyphens/>
      <w:autoSpaceDE w:val="0"/>
      <w:autoSpaceDN w:val="0"/>
      <w:adjustRightInd w:val="0"/>
      <w:spacing w:before="240" w:after="80" w:line="300" w:lineRule="atLeast"/>
      <w:textAlignment w:val="baseline"/>
    </w:pPr>
    <w:rPr>
      <w:rFonts w:ascii="Arial" w:hAnsi="Arial" w:cs="FuturaPTCond-Bold"/>
      <w:b/>
      <w:bCs/>
      <w:color w:val="000000"/>
      <w:lang w:eastAsia="en-CA"/>
    </w:rPr>
  </w:style>
  <w:style w:type="paragraph" w:customStyle="1" w:styleId="ListPlain">
    <w:name w:val="ListPlain"/>
    <w:qFormat/>
    <w:rsid w:val="009A1AD7"/>
    <w:pPr>
      <w:widowControl w:val="0"/>
      <w:autoSpaceDE w:val="0"/>
      <w:autoSpaceDN w:val="0"/>
      <w:adjustRightInd w:val="0"/>
      <w:spacing w:before="120" w:line="240" w:lineRule="atLeast"/>
      <w:ind w:left="1800"/>
      <w:textAlignment w:val="baseline"/>
    </w:pPr>
    <w:rPr>
      <w:rFonts w:ascii="Times Roman" w:hAnsi="Times Roman" w:cs="NewBaskervilleStd-Roman"/>
      <w:color w:val="000000"/>
      <w:lang w:eastAsia="en-CA"/>
    </w:rPr>
  </w:style>
  <w:style w:type="paragraph" w:customStyle="1" w:styleId="CodeAnnotated">
    <w:name w:val="CodeAnnotated"/>
    <w:qFormat/>
    <w:rsid w:val="009A1AD7"/>
    <w:pPr>
      <w:widowControl w:val="0"/>
      <w:pBdr>
        <w:left w:val="single" w:sz="4" w:space="4" w:color="auto"/>
      </w:pBdr>
      <w:suppressAutoHyphens/>
      <w:autoSpaceDE w:val="0"/>
      <w:autoSpaceDN w:val="0"/>
      <w:adjustRightInd w:val="0"/>
      <w:spacing w:line="210" w:lineRule="atLeast"/>
      <w:ind w:left="1440" w:hanging="216"/>
      <w:contextualSpacing/>
      <w:textAlignment w:val="top"/>
    </w:pPr>
    <w:rPr>
      <w:rFonts w:ascii="Courier" w:hAnsi="Courier" w:cs="TheSansMonoCondensed-Plain"/>
      <w:color w:val="000000"/>
      <w:sz w:val="17"/>
      <w:szCs w:val="17"/>
      <w:lang w:eastAsia="en-CA"/>
    </w:rPr>
  </w:style>
  <w:style w:type="paragraph" w:customStyle="1" w:styleId="BoxListNumber">
    <w:name w:val="BoxListNumber"/>
    <w:qFormat/>
    <w:rsid w:val="009A1AD7"/>
    <w:pPr>
      <w:widowControl w:val="0"/>
      <w:numPr>
        <w:numId w:val="6"/>
      </w:numPr>
      <w:pBdr>
        <w:left w:val="single" w:sz="18" w:space="4" w:color="008000"/>
      </w:pBdr>
      <w:autoSpaceDE w:val="0"/>
      <w:autoSpaceDN w:val="0"/>
      <w:adjustRightInd w:val="0"/>
      <w:spacing w:before="120" w:line="240" w:lineRule="atLeast"/>
      <w:ind w:left="360"/>
      <w:textAlignment w:val="center"/>
    </w:pPr>
    <w:rPr>
      <w:rFonts w:ascii="Arial" w:hAnsi="Arial" w:cs="FuturaPT-Book"/>
      <w:color w:val="000000"/>
      <w:sz w:val="17"/>
      <w:szCs w:val="17"/>
      <w:lang w:eastAsia="en-CA"/>
    </w:rPr>
  </w:style>
  <w:style w:type="paragraph" w:customStyle="1" w:styleId="BoxListPlain">
    <w:name w:val="BoxListPlain"/>
    <w:qFormat/>
    <w:rsid w:val="009A1AD7"/>
    <w:pPr>
      <w:widowControl w:val="0"/>
      <w:pBdr>
        <w:left w:val="single" w:sz="18" w:space="4" w:color="008000"/>
      </w:pBdr>
      <w:autoSpaceDE w:val="0"/>
      <w:autoSpaceDN w:val="0"/>
      <w:adjustRightInd w:val="0"/>
      <w:spacing w:before="120" w:line="240" w:lineRule="atLeast"/>
      <w:textAlignment w:val="baseline"/>
    </w:pPr>
    <w:rPr>
      <w:rFonts w:ascii="Arial" w:hAnsi="Arial" w:cs="FuturaPT-Book"/>
      <w:color w:val="000000"/>
      <w:sz w:val="17"/>
      <w:szCs w:val="17"/>
      <w:lang w:eastAsia="en-CA"/>
    </w:rPr>
  </w:style>
  <w:style w:type="paragraph" w:customStyle="1" w:styleId="BoxTitle">
    <w:name w:val="BoxTitle"/>
    <w:qFormat/>
    <w:rsid w:val="009A1AD7"/>
    <w:pPr>
      <w:keepNext/>
      <w:keepLines/>
      <w:pBdr>
        <w:left w:val="single" w:sz="18" w:space="4" w:color="008000"/>
      </w:pBdr>
      <w:suppressAutoHyphens/>
      <w:spacing w:after="120" w:line="300" w:lineRule="atLeast"/>
      <w:jc w:val="center"/>
      <w:textAlignment w:val="baseline"/>
    </w:pPr>
    <w:rPr>
      <w:rFonts w:ascii="Arial" w:hAnsi="Arial" w:cs="DogmaOT-Bold"/>
      <w:b/>
      <w:bCs/>
      <w:caps/>
      <w:color w:val="000000"/>
      <w:spacing w:val="13"/>
      <w:sz w:val="18"/>
      <w:szCs w:val="18"/>
      <w:lang w:eastAsia="en-CA"/>
    </w:rPr>
  </w:style>
  <w:style w:type="character" w:customStyle="1" w:styleId="MenuArrow">
    <w:name w:val="MenuArrow"/>
    <w:uiPriority w:val="1"/>
    <w:qFormat/>
    <w:rsid w:val="009A1AD7"/>
    <w:rPr>
      <w:rFonts w:ascii="Webdings" w:hAnsi="Webdings" w:cs="Webdings"/>
      <w:color w:val="3366FF"/>
      <w:w w:val="100"/>
      <w:position w:val="0"/>
      <w:u w:val="none"/>
      <w:vertAlign w:val="baseline"/>
      <w:lang w:val="en-US"/>
    </w:rPr>
  </w:style>
  <w:style w:type="paragraph" w:customStyle="1" w:styleId="TableTitle">
    <w:name w:val="TableTitle"/>
    <w:qFormat/>
    <w:rsid w:val="009A1AD7"/>
    <w:pPr>
      <w:keepNext/>
      <w:keepLines/>
      <w:widowControl w:val="0"/>
      <w:numPr>
        <w:ilvl w:val="5"/>
        <w:numId w:val="33"/>
      </w:numPr>
      <w:suppressAutoHyphens/>
      <w:autoSpaceDE w:val="0"/>
      <w:autoSpaceDN w:val="0"/>
      <w:adjustRightInd w:val="0"/>
      <w:spacing w:before="240" w:after="120" w:line="240" w:lineRule="atLeast"/>
      <w:textAlignment w:val="baseline"/>
    </w:pPr>
    <w:rPr>
      <w:rFonts w:ascii="Arial" w:hAnsi="Arial" w:cs="FuturaPT-Book"/>
      <w:color w:val="000000"/>
      <w:sz w:val="18"/>
      <w:szCs w:val="18"/>
      <w:lang w:eastAsia="en-CA"/>
    </w:rPr>
  </w:style>
  <w:style w:type="paragraph" w:customStyle="1" w:styleId="EpigraphSource">
    <w:name w:val="EpigraphSource"/>
    <w:basedOn w:val="Epigraph"/>
    <w:qFormat/>
    <w:rsid w:val="009A1AD7"/>
    <w:pPr>
      <w:jc w:val="right"/>
    </w:pPr>
  </w:style>
  <w:style w:type="paragraph" w:customStyle="1" w:styleId="Body">
    <w:name w:val="Body"/>
    <w:uiPriority w:val="99"/>
    <w:qFormat/>
    <w:rsid w:val="009A1AD7"/>
    <w:pPr>
      <w:widowControl w:val="0"/>
      <w:autoSpaceDE w:val="0"/>
      <w:autoSpaceDN w:val="0"/>
      <w:adjustRightInd w:val="0"/>
      <w:spacing w:before="120" w:after="120" w:line="240" w:lineRule="atLeast"/>
      <w:ind w:left="1440" w:firstLine="360"/>
      <w:textAlignment w:val="baseline"/>
    </w:pPr>
    <w:rPr>
      <w:rFonts w:ascii="Times Roman" w:hAnsi="Times Roman" w:cs="NewBaskervilleStd-Roman"/>
      <w:color w:val="000000"/>
      <w:lang w:eastAsia="en-CA"/>
    </w:rPr>
  </w:style>
  <w:style w:type="paragraph" w:customStyle="1" w:styleId="ChapterNumber">
    <w:name w:val="ChapterNumber"/>
    <w:next w:val="Normal"/>
    <w:qFormat/>
    <w:rsid w:val="009A1AD7"/>
    <w:pPr>
      <w:numPr>
        <w:numId w:val="33"/>
      </w:numPr>
      <w:suppressAutoHyphens/>
      <w:spacing w:before="1200" w:line="2400" w:lineRule="atLeast"/>
      <w:jc w:val="center"/>
      <w:textAlignment w:val="baseline"/>
    </w:pPr>
    <w:rPr>
      <w:rFonts w:ascii="Arial" w:hAnsi="Arial" w:cs="FuturaPTCond-Bold"/>
      <w:b/>
      <w:bCs/>
      <w:color w:val="000000"/>
      <w:sz w:val="240"/>
      <w:szCs w:val="240"/>
      <w:lang w:eastAsia="en-CA"/>
    </w:rPr>
  </w:style>
  <w:style w:type="character" w:customStyle="1" w:styleId="Xref">
    <w:name w:val="Xref"/>
    <w:uiPriority w:val="1"/>
    <w:rsid w:val="009A1AD7"/>
    <w:rPr>
      <w:color w:val="FF0000"/>
      <w:lang w:val="fr-FR"/>
    </w:rPr>
  </w:style>
  <w:style w:type="paragraph" w:customStyle="1" w:styleId="Default">
    <w:name w:val="Default"/>
    <w:rsid w:val="009A1AD7"/>
    <w:pPr>
      <w:autoSpaceDE w:val="0"/>
      <w:autoSpaceDN w:val="0"/>
      <w:adjustRightInd w:val="0"/>
    </w:pPr>
    <w:rPr>
      <w:rFonts w:ascii="NewBaskerville" w:hAnsi="NewBaskerville" w:cs="NewBaskerville"/>
      <w:color w:val="000000"/>
      <w:sz w:val="24"/>
      <w:szCs w:val="24"/>
      <w:lang w:bidi="hi-IN"/>
    </w:rPr>
  </w:style>
  <w:style w:type="paragraph" w:customStyle="1" w:styleId="SourceForeword">
    <w:name w:val="SourceForeword"/>
    <w:basedOn w:val="ReviewSource"/>
    <w:qFormat/>
    <w:rsid w:val="009A1AD7"/>
  </w:style>
  <w:style w:type="paragraph" w:customStyle="1" w:styleId="ReviewHead">
    <w:name w:val="ReviewHead"/>
    <w:basedOn w:val="FrontmatterTitle"/>
    <w:qFormat/>
    <w:rsid w:val="009A1AD7"/>
  </w:style>
  <w:style w:type="paragraph" w:customStyle="1" w:styleId="ReviewQuote">
    <w:name w:val="ReviewQuote"/>
    <w:basedOn w:val="QuotePara"/>
    <w:qFormat/>
    <w:rsid w:val="009A1AD7"/>
  </w:style>
  <w:style w:type="paragraph" w:customStyle="1" w:styleId="ReviewSource">
    <w:name w:val="ReviewSource"/>
    <w:basedOn w:val="QuoteSource"/>
    <w:qFormat/>
    <w:rsid w:val="009A1AD7"/>
  </w:style>
  <w:style w:type="paragraph" w:customStyle="1" w:styleId="ListGraphic">
    <w:name w:val="ListGraphic"/>
    <w:basedOn w:val="GraphicSlug"/>
    <w:qFormat/>
    <w:rsid w:val="009A1AD7"/>
    <w:pPr>
      <w:ind w:left="0"/>
    </w:pPr>
  </w:style>
  <w:style w:type="paragraph" w:customStyle="1" w:styleId="ListCaption">
    <w:name w:val="ListCaption"/>
    <w:basedOn w:val="CaptionLine"/>
    <w:qFormat/>
    <w:rsid w:val="009A1AD7"/>
    <w:pPr>
      <w:ind w:left="3600"/>
    </w:pPr>
  </w:style>
  <w:style w:type="paragraph" w:customStyle="1" w:styleId="NoteContinued">
    <w:name w:val="NoteContinued"/>
    <w:basedOn w:val="Note"/>
    <w:qFormat/>
    <w:rsid w:val="009A1AD7"/>
    <w:pPr>
      <w:spacing w:before="0"/>
      <w:ind w:firstLine="0"/>
    </w:pPr>
  </w:style>
  <w:style w:type="paragraph" w:customStyle="1" w:styleId="NoteCode">
    <w:name w:val="NoteCode"/>
    <w:basedOn w:val="Code"/>
    <w:qFormat/>
    <w:rsid w:val="009A1AD7"/>
    <w:pPr>
      <w:spacing w:after="240"/>
    </w:pPr>
  </w:style>
  <w:style w:type="paragraph" w:customStyle="1" w:styleId="ListBulletSub">
    <w:name w:val="ListBulletSub"/>
    <w:basedOn w:val="ListBullet"/>
    <w:qFormat/>
    <w:rsid w:val="009A1AD7"/>
    <w:pPr>
      <w:ind w:left="2520"/>
    </w:pPr>
  </w:style>
  <w:style w:type="paragraph" w:customStyle="1" w:styleId="CodeCustom1">
    <w:name w:val="CodeCustom1"/>
    <w:basedOn w:val="Code"/>
    <w:qFormat/>
    <w:rsid w:val="009A1AD7"/>
    <w:rPr>
      <w:color w:val="00B0F0"/>
    </w:rPr>
  </w:style>
  <w:style w:type="paragraph" w:customStyle="1" w:styleId="CodeCustom2">
    <w:name w:val="CodeCustom2"/>
    <w:basedOn w:val="Normal"/>
    <w:qFormat/>
    <w:rsid w:val="009A1AD7"/>
    <w:pPr>
      <w:pBdr>
        <w:left w:val="single" w:sz="4" w:space="14" w:color="auto"/>
      </w:pBdr>
      <w:suppressAutoHyphens/>
      <w:spacing w:after="0" w:line="210" w:lineRule="atLeast"/>
      <w:ind w:left="1440"/>
      <w:contextualSpacing/>
      <w:textAlignment w:val="top"/>
    </w:pPr>
    <w:rPr>
      <w:rFonts w:ascii="Courier" w:hAnsi="Courier" w:cs="TheSansMonoCondensed-Plain"/>
      <w:color w:val="7030A0"/>
      <w:sz w:val="17"/>
      <w:szCs w:val="17"/>
      <w:lang w:val="en-US"/>
    </w:rPr>
  </w:style>
  <w:style w:type="paragraph" w:customStyle="1" w:styleId="BoxGraphic">
    <w:name w:val="BoxGraphic"/>
    <w:basedOn w:val="BoxBodyFirst"/>
    <w:qFormat/>
    <w:rsid w:val="009A1AD7"/>
    <w:rPr>
      <w:bCs/>
      <w:color w:val="A12126"/>
    </w:rPr>
  </w:style>
  <w:style w:type="paragraph" w:customStyle="1" w:styleId="Equation">
    <w:name w:val="Equation"/>
    <w:basedOn w:val="ListPlain"/>
    <w:qFormat/>
    <w:rsid w:val="009A1AD7"/>
  </w:style>
  <w:style w:type="character" w:customStyle="1" w:styleId="Heading1Char">
    <w:name w:val="Heading 1 Char"/>
    <w:basedOn w:val="DefaultParagraphFont"/>
    <w:link w:val="Heading1"/>
    <w:uiPriority w:val="9"/>
    <w:rsid w:val="00D070DF"/>
    <w:rPr>
      <w:rFonts w:ascii="Times New Roman" w:hAnsi="Times New Roman"/>
      <w:b/>
      <w:bCs/>
      <w:kern w:val="36"/>
      <w:sz w:val="48"/>
      <w:szCs w:val="48"/>
      <w:lang w:val="en-GB" w:eastAsia="en-GB"/>
    </w:rPr>
  </w:style>
  <w:style w:type="paragraph" w:customStyle="1" w:styleId="msonormal0">
    <w:name w:val="msonormal"/>
    <w:basedOn w:val="Normal"/>
    <w:rsid w:val="00D070DF"/>
    <w:pPr>
      <w:spacing w:before="100" w:beforeAutospacing="1" w:after="100" w:afterAutospacing="1" w:line="240" w:lineRule="auto"/>
    </w:pPr>
    <w:rPr>
      <w:sz w:val="24"/>
      <w:szCs w:val="24"/>
      <w:lang w:val="en-GB" w:eastAsia="en-GB"/>
    </w:rPr>
  </w:style>
  <w:style w:type="character" w:customStyle="1" w:styleId="Title1">
    <w:name w:val="Title1"/>
    <w:basedOn w:val="DefaultParagraphFont"/>
    <w:rsid w:val="00D070DF"/>
  </w:style>
  <w:style w:type="character" w:styleId="Hyperlink">
    <w:name w:val="Hyperlink"/>
    <w:basedOn w:val="DefaultParagraphFont"/>
    <w:uiPriority w:val="99"/>
    <w:unhideWhenUsed/>
    <w:rsid w:val="00D070DF"/>
    <w:rPr>
      <w:color w:val="0000FF"/>
      <w:u w:val="single"/>
    </w:rPr>
  </w:style>
  <w:style w:type="character" w:styleId="FollowedHyperlink">
    <w:name w:val="FollowedHyperlink"/>
    <w:basedOn w:val="DefaultParagraphFont"/>
    <w:uiPriority w:val="99"/>
    <w:semiHidden/>
    <w:unhideWhenUsed/>
    <w:rsid w:val="00D070DF"/>
    <w:rPr>
      <w:color w:val="800080"/>
      <w:u w:val="single"/>
    </w:rPr>
  </w:style>
  <w:style w:type="paragraph" w:styleId="NormalWeb">
    <w:name w:val="Normal (Web)"/>
    <w:basedOn w:val="Normal"/>
    <w:uiPriority w:val="99"/>
    <w:semiHidden/>
    <w:unhideWhenUsed/>
    <w:rsid w:val="00D070DF"/>
    <w:pPr>
      <w:spacing w:before="100" w:beforeAutospacing="1" w:after="100" w:afterAutospacing="1" w:line="240" w:lineRule="auto"/>
    </w:pPr>
    <w:rPr>
      <w:sz w:val="24"/>
      <w:szCs w:val="24"/>
      <w:lang w:val="en-GB" w:eastAsia="en-GB"/>
    </w:rPr>
  </w:style>
  <w:style w:type="character" w:styleId="Emphasis">
    <w:name w:val="Emphasis"/>
    <w:basedOn w:val="DefaultParagraphFont"/>
    <w:uiPriority w:val="20"/>
    <w:qFormat/>
    <w:rsid w:val="00D070DF"/>
    <w:rPr>
      <w:i/>
      <w:iCs/>
    </w:rPr>
  </w:style>
  <w:style w:type="character" w:styleId="HTMLCode">
    <w:name w:val="HTML Code"/>
    <w:basedOn w:val="DefaultParagraphFont"/>
    <w:uiPriority w:val="99"/>
    <w:semiHidden/>
    <w:unhideWhenUsed/>
    <w:rsid w:val="00D070D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D070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en-GB" w:eastAsia="en-GB"/>
    </w:rPr>
  </w:style>
  <w:style w:type="character" w:customStyle="1" w:styleId="HTMLPreformattedChar">
    <w:name w:val="HTML Preformatted Char"/>
    <w:basedOn w:val="DefaultParagraphFont"/>
    <w:link w:val="HTMLPreformatted"/>
    <w:uiPriority w:val="99"/>
    <w:semiHidden/>
    <w:rsid w:val="00D070DF"/>
    <w:rPr>
      <w:rFonts w:ascii="Courier New" w:hAnsi="Courier New" w:cs="Courier New"/>
      <w:lang w:val="en-GB" w:eastAsia="en-GB"/>
    </w:rPr>
  </w:style>
  <w:style w:type="character" w:customStyle="1" w:styleId="keystroke">
    <w:name w:val="keystroke"/>
    <w:basedOn w:val="DefaultParagraphFont"/>
    <w:rsid w:val="00D070DF"/>
  </w:style>
  <w:style w:type="paragraph" w:styleId="TOC1">
    <w:name w:val="toc 1"/>
    <w:basedOn w:val="Normal"/>
    <w:next w:val="Normal"/>
    <w:autoRedefine/>
    <w:uiPriority w:val="39"/>
    <w:unhideWhenUsed/>
    <w:rsid w:val="003174D2"/>
    <w:pPr>
      <w:tabs>
        <w:tab w:val="right" w:leader="dot" w:pos="8090"/>
      </w:tabs>
      <w:spacing w:after="100"/>
      <w:pPrChange w:id="0" w:author="Carol Nichols" w:date="2022-08-29T21:00:00Z">
        <w:pPr>
          <w:tabs>
            <w:tab w:val="right" w:leader="dot" w:pos="8090"/>
          </w:tabs>
          <w:spacing w:after="100" w:line="276" w:lineRule="auto"/>
        </w:pPr>
      </w:pPrChange>
    </w:pPr>
    <w:rPr>
      <w:rPrChange w:id="0" w:author="Carol Nichols" w:date="2022-08-29T21:00:00Z">
        <w:rPr>
          <w:sz w:val="22"/>
          <w:szCs w:val="22"/>
          <w:lang w:val="en-CA" w:eastAsia="en-CA" w:bidi="ar-SA"/>
        </w:rPr>
      </w:rPrChange>
    </w:rPr>
  </w:style>
  <w:style w:type="paragraph" w:styleId="TOC2">
    <w:name w:val="toc 2"/>
    <w:basedOn w:val="Normal"/>
    <w:next w:val="Normal"/>
    <w:autoRedefine/>
    <w:uiPriority w:val="39"/>
    <w:unhideWhenUsed/>
    <w:rsid w:val="00334D3F"/>
    <w:pPr>
      <w:tabs>
        <w:tab w:val="right" w:leader="dot" w:pos="8090"/>
      </w:tabs>
      <w:spacing w:after="100"/>
      <w:ind w:left="220"/>
    </w:pPr>
  </w:style>
  <w:style w:type="paragraph" w:styleId="TOC3">
    <w:name w:val="toc 3"/>
    <w:basedOn w:val="Normal"/>
    <w:next w:val="Normal"/>
    <w:autoRedefine/>
    <w:uiPriority w:val="39"/>
    <w:unhideWhenUsed/>
    <w:rsid w:val="00474068"/>
    <w:pPr>
      <w:spacing w:after="100"/>
      <w:ind w:left="440"/>
    </w:pPr>
  </w:style>
  <w:style w:type="paragraph" w:styleId="Revision">
    <w:name w:val="Revision"/>
    <w:hidden/>
    <w:uiPriority w:val="71"/>
    <w:rsid w:val="00474068"/>
    <w:rPr>
      <w:rFonts w:ascii="Times New Roman" w:hAnsi="Times New Roman"/>
      <w:sz w:val="22"/>
      <w:szCs w:val="22"/>
      <w:lang w:val="en-CA" w:eastAsia="en-CA"/>
    </w:rPr>
  </w:style>
  <w:style w:type="character" w:styleId="CommentReference">
    <w:name w:val="annotation reference"/>
    <w:basedOn w:val="DefaultParagraphFont"/>
    <w:uiPriority w:val="99"/>
    <w:semiHidden/>
    <w:unhideWhenUsed/>
    <w:rsid w:val="0066643F"/>
    <w:rPr>
      <w:sz w:val="16"/>
      <w:szCs w:val="16"/>
    </w:rPr>
  </w:style>
  <w:style w:type="paragraph" w:styleId="CommentText">
    <w:name w:val="annotation text"/>
    <w:basedOn w:val="Normal"/>
    <w:link w:val="CommentTextChar"/>
    <w:uiPriority w:val="99"/>
    <w:semiHidden/>
    <w:unhideWhenUsed/>
    <w:rsid w:val="0066643F"/>
    <w:pPr>
      <w:spacing w:line="240" w:lineRule="auto"/>
    </w:pPr>
    <w:rPr>
      <w:sz w:val="20"/>
      <w:szCs w:val="20"/>
    </w:rPr>
  </w:style>
  <w:style w:type="character" w:customStyle="1" w:styleId="CommentTextChar">
    <w:name w:val="Comment Text Char"/>
    <w:basedOn w:val="DefaultParagraphFont"/>
    <w:link w:val="CommentText"/>
    <w:uiPriority w:val="99"/>
    <w:semiHidden/>
    <w:rsid w:val="0066643F"/>
    <w:rPr>
      <w:rFonts w:ascii="Times New Roman" w:hAnsi="Times New Roman"/>
      <w:lang w:val="en-CA" w:eastAsia="en-CA"/>
    </w:rPr>
  </w:style>
  <w:style w:type="paragraph" w:styleId="CommentSubject">
    <w:name w:val="annotation subject"/>
    <w:basedOn w:val="CommentText"/>
    <w:next w:val="CommentText"/>
    <w:link w:val="CommentSubjectChar"/>
    <w:uiPriority w:val="99"/>
    <w:semiHidden/>
    <w:unhideWhenUsed/>
    <w:rsid w:val="0066643F"/>
    <w:rPr>
      <w:b/>
      <w:bCs/>
    </w:rPr>
  </w:style>
  <w:style w:type="character" w:customStyle="1" w:styleId="CommentSubjectChar">
    <w:name w:val="Comment Subject Char"/>
    <w:basedOn w:val="CommentTextChar"/>
    <w:link w:val="CommentSubject"/>
    <w:uiPriority w:val="99"/>
    <w:semiHidden/>
    <w:rsid w:val="0066643F"/>
    <w:rPr>
      <w:rFonts w:ascii="Times New Roman" w:hAnsi="Times New Roman"/>
      <w:b/>
      <w:bCs/>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773991">
      <w:bodyDiv w:val="1"/>
      <w:marLeft w:val="0"/>
      <w:marRight w:val="0"/>
      <w:marTop w:val="0"/>
      <w:marBottom w:val="0"/>
      <w:divBdr>
        <w:top w:val="none" w:sz="0" w:space="0" w:color="auto"/>
        <w:left w:val="none" w:sz="0" w:space="0" w:color="auto"/>
        <w:bottom w:val="none" w:sz="0" w:space="0" w:color="auto"/>
        <w:right w:val="none" w:sz="0" w:space="0" w:color="auto"/>
      </w:divBdr>
      <w:divsChild>
        <w:div w:id="1219589929">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333262195">
          <w:blockQuote w:val="1"/>
          <w:marLeft w:val="300"/>
          <w:marRight w:val="300"/>
          <w:marTop w:val="240"/>
          <w:marBottom w:val="240"/>
          <w:divBdr>
            <w:top w:val="none" w:sz="0" w:space="0" w:color="auto"/>
            <w:left w:val="single" w:sz="24" w:space="11" w:color="E6E6E6"/>
            <w:bottom w:val="none" w:sz="0" w:space="0" w:color="auto"/>
            <w:right w:val="none" w:sz="0" w:space="0" w:color="auto"/>
          </w:divBdr>
        </w:div>
        <w:div w:id="856238620">
          <w:blockQuote w:val="1"/>
          <w:marLeft w:val="300"/>
          <w:marRight w:val="300"/>
          <w:marTop w:val="240"/>
          <w:marBottom w:val="240"/>
          <w:divBdr>
            <w:top w:val="none" w:sz="0" w:space="0" w:color="auto"/>
            <w:left w:val="single" w:sz="24" w:space="11" w:color="E6E6E6"/>
            <w:bottom w:val="none" w:sz="0" w:space="0" w:color="auto"/>
            <w:right w:val="none" w:sz="0" w:space="0" w:color="auto"/>
          </w:divBdr>
        </w:div>
      </w:divsChild>
    </w:div>
    <w:div w:id="580329792">
      <w:bodyDiv w:val="1"/>
      <w:marLeft w:val="0"/>
      <w:marRight w:val="0"/>
      <w:marTop w:val="0"/>
      <w:marBottom w:val="0"/>
      <w:divBdr>
        <w:top w:val="none" w:sz="0" w:space="0" w:color="auto"/>
        <w:left w:val="none" w:sz="0" w:space="0" w:color="auto"/>
        <w:bottom w:val="none" w:sz="0" w:space="0" w:color="auto"/>
        <w:right w:val="none" w:sz="0" w:space="0" w:color="auto"/>
      </w:divBdr>
      <w:divsChild>
        <w:div w:id="537936655">
          <w:marLeft w:val="0"/>
          <w:marRight w:val="0"/>
          <w:marTop w:val="0"/>
          <w:marBottom w:val="0"/>
          <w:divBdr>
            <w:top w:val="none" w:sz="0" w:space="0" w:color="auto"/>
            <w:left w:val="none" w:sz="0" w:space="0" w:color="auto"/>
            <w:bottom w:val="none" w:sz="0" w:space="0" w:color="auto"/>
            <w:right w:val="none" w:sz="0" w:space="0" w:color="auto"/>
          </w:divBdr>
          <w:divsChild>
            <w:div w:id="653021928">
              <w:marLeft w:val="0"/>
              <w:marRight w:val="0"/>
              <w:marTop w:val="0"/>
              <w:marBottom w:val="0"/>
              <w:divBdr>
                <w:top w:val="none" w:sz="0" w:space="0" w:color="auto"/>
                <w:left w:val="none" w:sz="0" w:space="0" w:color="auto"/>
                <w:bottom w:val="none" w:sz="0" w:space="0" w:color="auto"/>
                <w:right w:val="none" w:sz="0" w:space="0" w:color="auto"/>
              </w:divBdr>
              <w:divsChild>
                <w:div w:id="2118868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33202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crates.io/" TargetMode="External"/><Relationship Id="rId13" Type="http://schemas.openxmlformats.org/officeDocument/2006/relationships/hyperlink" Target="http://127.0.0.1:7878/"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crates.io/" TargetMode="Externa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hyperlink" Target="http://127.0.0.1:7878/sleep"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z\Google%20Drive\Liz%20NSP\zz%20Production\Template\Word\NSPTemplate0217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F7625-E7E2-4C42-89F9-39FBB33F9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C:\Users\Liz\Google Drive\Liz NSP\zz Production\Template\Word\NSPTemplate02172021.dotm</Template>
  <TotalTime>17</TotalTime>
  <Pages>24</Pages>
  <Words>11385</Words>
  <Characters>64895</Characters>
  <Application>Microsoft Office Word</Application>
  <DocSecurity>0</DocSecurity>
  <Lines>540</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NSP</dc:creator>
  <cp:keywords/>
  <cp:lastModifiedBy>Carol Nichols</cp:lastModifiedBy>
  <cp:revision>22</cp:revision>
  <dcterms:created xsi:type="dcterms:W3CDTF">2022-08-29T20:41:00Z</dcterms:created>
  <dcterms:modified xsi:type="dcterms:W3CDTF">2022-09-13T16:50:00Z</dcterms:modified>
</cp:coreProperties>
</file>